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17158" w14:textId="7176DFA3" w:rsidR="0058713D" w:rsidRDefault="0058713D" w:rsidP="000369B4">
      <w:pPr>
        <w:jc w:val="center"/>
        <w:rPr>
          <w:b/>
          <w:bCs/>
        </w:rPr>
      </w:pPr>
    </w:p>
    <w:p w14:paraId="4627AD66" w14:textId="3A01314C" w:rsidR="00BA4DC7" w:rsidRPr="00D84182" w:rsidRDefault="00BA4DC7" w:rsidP="00BA4DC7">
      <w:pPr>
        <w:jc w:val="center"/>
        <w:rPr>
          <w:b/>
          <w:bCs/>
        </w:rPr>
      </w:pPr>
      <w:r w:rsidRPr="00D84182">
        <w:rPr>
          <w:b/>
          <w:bCs/>
        </w:rPr>
        <w:t xml:space="preserve">PATRIMONIO AUTÓNOMO </w:t>
      </w:r>
      <w:r w:rsidRPr="00D93DB6">
        <w:rPr>
          <w:b/>
          <w:bCs/>
        </w:rPr>
        <w:t>FIDEICOMISO OXI INGREDION - 125164</w:t>
      </w:r>
    </w:p>
    <w:p w14:paraId="79EE8C31" w14:textId="77777777" w:rsidR="00856625" w:rsidRPr="00D84182" w:rsidRDefault="00856625" w:rsidP="000369B4">
      <w:pPr>
        <w:jc w:val="center"/>
        <w:rPr>
          <w:b/>
          <w:bCs/>
        </w:rPr>
      </w:pPr>
    </w:p>
    <w:p w14:paraId="3F80A295" w14:textId="77777777" w:rsidR="00F81124" w:rsidRPr="00D84182" w:rsidRDefault="00F81124" w:rsidP="000369B4">
      <w:pPr>
        <w:jc w:val="center"/>
        <w:rPr>
          <w:b/>
          <w:bCs/>
        </w:rPr>
      </w:pPr>
    </w:p>
    <w:p w14:paraId="2BA20501" w14:textId="77777777" w:rsidR="002E05C9" w:rsidRPr="00D84182" w:rsidRDefault="002E05C9" w:rsidP="000369B4">
      <w:pPr>
        <w:jc w:val="center"/>
        <w:rPr>
          <w:b/>
          <w:bCs/>
        </w:rPr>
      </w:pPr>
    </w:p>
    <w:p w14:paraId="77E8473B" w14:textId="77777777" w:rsidR="002E05C9" w:rsidRPr="00D84182" w:rsidRDefault="002E05C9" w:rsidP="000369B4">
      <w:pPr>
        <w:jc w:val="center"/>
        <w:rPr>
          <w:b/>
          <w:bCs/>
        </w:rPr>
      </w:pPr>
    </w:p>
    <w:p w14:paraId="2706063E" w14:textId="77777777" w:rsidR="002E05C9" w:rsidRPr="00D84182" w:rsidRDefault="002E05C9" w:rsidP="000369B4">
      <w:pPr>
        <w:jc w:val="center"/>
        <w:rPr>
          <w:b/>
          <w:bCs/>
        </w:rPr>
      </w:pPr>
    </w:p>
    <w:p w14:paraId="5266B4D6" w14:textId="77777777" w:rsidR="002E05C9" w:rsidRPr="00D84182" w:rsidRDefault="002E05C9" w:rsidP="000369B4">
      <w:pPr>
        <w:jc w:val="center"/>
        <w:rPr>
          <w:b/>
          <w:bCs/>
        </w:rPr>
      </w:pPr>
    </w:p>
    <w:p w14:paraId="76599EBF" w14:textId="77777777" w:rsidR="002E05C9" w:rsidRPr="00D84182" w:rsidRDefault="002E05C9" w:rsidP="000369B4">
      <w:pPr>
        <w:jc w:val="center"/>
        <w:rPr>
          <w:b/>
          <w:bCs/>
        </w:rPr>
      </w:pPr>
    </w:p>
    <w:p w14:paraId="0F054951" w14:textId="77777777" w:rsidR="00DF3F29" w:rsidRPr="00D84182" w:rsidRDefault="00DF3F29" w:rsidP="000369B4">
      <w:pPr>
        <w:jc w:val="center"/>
        <w:rPr>
          <w:b/>
          <w:bCs/>
        </w:rPr>
      </w:pPr>
    </w:p>
    <w:p w14:paraId="696B234E" w14:textId="64FB2D1F" w:rsidR="00A037F7" w:rsidRDefault="00AB10C8" w:rsidP="000369B4">
      <w:pPr>
        <w:jc w:val="center"/>
        <w:rPr>
          <w:b/>
          <w:bCs/>
        </w:rPr>
      </w:pPr>
      <w:r>
        <w:rPr>
          <w:b/>
          <w:bCs/>
        </w:rPr>
        <w:t>LICITACIÓN PRIVADA ABIERTA</w:t>
      </w:r>
    </w:p>
    <w:p w14:paraId="5059DB3A" w14:textId="46F27368" w:rsidR="00BA4DC7" w:rsidRPr="00D84182" w:rsidRDefault="00BA4DC7" w:rsidP="000369B4">
      <w:pPr>
        <w:jc w:val="center"/>
        <w:rPr>
          <w:b/>
          <w:bCs/>
          <w:spacing w:val="-2"/>
        </w:rPr>
      </w:pPr>
      <w:r>
        <w:rPr>
          <w:b/>
          <w:bCs/>
        </w:rPr>
        <w:t>No. 001 DE 2025</w:t>
      </w:r>
    </w:p>
    <w:p w14:paraId="570AE92B" w14:textId="77777777" w:rsidR="00BA4DC7" w:rsidRPr="00BA4DC7" w:rsidRDefault="00BA4DC7" w:rsidP="00BA4DC7">
      <w:pPr>
        <w:jc w:val="center"/>
        <w:rPr>
          <w:spacing w:val="-2"/>
          <w:sz w:val="18"/>
          <w:szCs w:val="18"/>
        </w:rPr>
      </w:pPr>
      <w:r w:rsidRPr="00BA4DC7">
        <w:rPr>
          <w:spacing w:val="-2"/>
          <w:sz w:val="18"/>
          <w:szCs w:val="18"/>
        </w:rPr>
        <w:t>INTERVENTORIA - OXI INGREDION SANTANDER LPA-001-2025</w:t>
      </w:r>
    </w:p>
    <w:p w14:paraId="589FFD6C" w14:textId="2C99BC8E" w:rsidR="00BA4DC7" w:rsidRPr="00D84182" w:rsidRDefault="00BA4DC7" w:rsidP="00BA4DC7">
      <w:pPr>
        <w:jc w:val="center"/>
        <w:rPr>
          <w:b/>
          <w:bCs/>
        </w:rPr>
      </w:pPr>
      <w:r>
        <w:rPr>
          <w:b/>
          <w:bCs/>
        </w:rPr>
        <w:t xml:space="preserve">. </w:t>
      </w:r>
    </w:p>
    <w:p w14:paraId="498BBC3E" w14:textId="77777777" w:rsidR="00BC14DF" w:rsidRPr="00D84182" w:rsidRDefault="00BC14DF" w:rsidP="00BC14DF">
      <w:pPr>
        <w:jc w:val="center"/>
        <w:rPr>
          <w:b/>
          <w:bCs/>
        </w:rPr>
      </w:pPr>
    </w:p>
    <w:p w14:paraId="10C16D85" w14:textId="77777777" w:rsidR="00BC14DF" w:rsidRPr="00D84182" w:rsidRDefault="00BC14DF" w:rsidP="00BC14DF">
      <w:pPr>
        <w:jc w:val="center"/>
        <w:rPr>
          <w:b/>
          <w:bCs/>
        </w:rPr>
      </w:pPr>
    </w:p>
    <w:p w14:paraId="6793365F" w14:textId="77777777" w:rsidR="00BC14DF" w:rsidRPr="00D84182" w:rsidRDefault="00BC14DF" w:rsidP="00BC14DF">
      <w:pPr>
        <w:jc w:val="center"/>
        <w:rPr>
          <w:b/>
          <w:bCs/>
        </w:rPr>
      </w:pPr>
    </w:p>
    <w:p w14:paraId="1599B70D" w14:textId="77777777" w:rsidR="00BC14DF" w:rsidRPr="00D84182" w:rsidRDefault="00BC14DF" w:rsidP="00BC14DF">
      <w:pPr>
        <w:jc w:val="center"/>
        <w:rPr>
          <w:b/>
          <w:bCs/>
        </w:rPr>
      </w:pPr>
    </w:p>
    <w:p w14:paraId="45102DB6" w14:textId="77777777" w:rsidR="00BC14DF" w:rsidRPr="00D84182" w:rsidRDefault="00BC14DF" w:rsidP="00BC14DF">
      <w:pPr>
        <w:jc w:val="center"/>
        <w:rPr>
          <w:b/>
          <w:bCs/>
        </w:rPr>
      </w:pPr>
    </w:p>
    <w:p w14:paraId="18B67D9B" w14:textId="77777777" w:rsidR="00BC14DF" w:rsidRPr="00D84182" w:rsidRDefault="00BC14DF" w:rsidP="00BC14DF">
      <w:pPr>
        <w:jc w:val="center"/>
        <w:rPr>
          <w:b/>
          <w:bCs/>
        </w:rPr>
      </w:pPr>
    </w:p>
    <w:p w14:paraId="2BFD58A9" w14:textId="77777777" w:rsidR="00BC14DF" w:rsidRPr="00D84182" w:rsidRDefault="00BC14DF" w:rsidP="00BC14DF">
      <w:pPr>
        <w:jc w:val="center"/>
        <w:rPr>
          <w:b/>
          <w:bCs/>
        </w:rPr>
      </w:pPr>
    </w:p>
    <w:p w14:paraId="796804AA" w14:textId="77777777" w:rsidR="00DF3F29" w:rsidRPr="00D84182" w:rsidRDefault="00DF3F29" w:rsidP="000369B4">
      <w:pPr>
        <w:jc w:val="center"/>
        <w:rPr>
          <w:b/>
          <w:bCs/>
        </w:rPr>
      </w:pPr>
      <w:r w:rsidRPr="00D84182">
        <w:rPr>
          <w:b/>
          <w:bCs/>
        </w:rPr>
        <w:t>TÉRMINOS DE REFERENC</w:t>
      </w:r>
      <w:r w:rsidRPr="00D84182">
        <w:rPr>
          <w:b/>
          <w:bCs/>
          <w:spacing w:val="2"/>
        </w:rPr>
        <w:t>I</w:t>
      </w:r>
      <w:r w:rsidRPr="00D84182">
        <w:rPr>
          <w:b/>
          <w:bCs/>
        </w:rPr>
        <w:t>A PARA</w:t>
      </w:r>
      <w:r w:rsidRPr="00D84182">
        <w:rPr>
          <w:b/>
          <w:bCs/>
          <w:spacing w:val="1"/>
        </w:rPr>
        <w:t xml:space="preserve"> </w:t>
      </w:r>
      <w:r w:rsidRPr="00D84182">
        <w:rPr>
          <w:b/>
          <w:bCs/>
        </w:rPr>
        <w:t>CONTRA</w:t>
      </w:r>
      <w:r w:rsidRPr="00D84182">
        <w:rPr>
          <w:b/>
          <w:bCs/>
          <w:spacing w:val="2"/>
        </w:rPr>
        <w:t>T</w:t>
      </w:r>
      <w:r w:rsidRPr="00D84182">
        <w:rPr>
          <w:b/>
          <w:bCs/>
        </w:rPr>
        <w:t>AR</w:t>
      </w:r>
    </w:p>
    <w:p w14:paraId="0929C91F" w14:textId="77777777" w:rsidR="00BC14DF" w:rsidRPr="00D84182" w:rsidRDefault="00BC14DF" w:rsidP="00B529A3">
      <w:pPr>
        <w:jc w:val="center"/>
        <w:rPr>
          <w:b/>
          <w:bCs/>
        </w:rPr>
      </w:pPr>
    </w:p>
    <w:p w14:paraId="231558F2" w14:textId="77777777" w:rsidR="00BC14DF" w:rsidRPr="00D84182" w:rsidRDefault="00BC14DF" w:rsidP="00B529A3">
      <w:pPr>
        <w:jc w:val="center"/>
        <w:rPr>
          <w:b/>
          <w:bCs/>
        </w:rPr>
      </w:pPr>
    </w:p>
    <w:p w14:paraId="01BADC36" w14:textId="4C977915" w:rsidR="005F1AAF" w:rsidRDefault="005F1AAF" w:rsidP="005F1AAF">
      <w:pPr>
        <w:jc w:val="center"/>
        <w:rPr>
          <w:b/>
          <w:bCs/>
        </w:rPr>
      </w:pPr>
    </w:p>
    <w:p w14:paraId="22DFCEF8" w14:textId="45DB9CB3" w:rsidR="00BC14DF" w:rsidRPr="00D84182" w:rsidRDefault="00BC14DF" w:rsidP="00B529A3">
      <w:pPr>
        <w:jc w:val="center"/>
        <w:rPr>
          <w:b/>
          <w:bCs/>
        </w:rPr>
      </w:pPr>
    </w:p>
    <w:p w14:paraId="7F13CCCF" w14:textId="77777777" w:rsidR="00BC14DF" w:rsidRPr="00D84182" w:rsidRDefault="00BC14DF" w:rsidP="00B529A3">
      <w:pPr>
        <w:jc w:val="center"/>
        <w:rPr>
          <w:b/>
          <w:bCs/>
        </w:rPr>
      </w:pPr>
    </w:p>
    <w:p w14:paraId="7B895F14" w14:textId="77777777" w:rsidR="004609BA" w:rsidRDefault="004609BA" w:rsidP="000369B4">
      <w:pPr>
        <w:jc w:val="center"/>
        <w:rPr>
          <w:b/>
          <w:bCs/>
        </w:rPr>
      </w:pPr>
      <w:r w:rsidRPr="00D84182">
        <w:rPr>
          <w:b/>
          <w:bCs/>
        </w:rPr>
        <w:t>OBJETO:</w:t>
      </w:r>
    </w:p>
    <w:p w14:paraId="18B64873" w14:textId="77777777" w:rsidR="00BC14DF" w:rsidRPr="00D84182" w:rsidRDefault="00BC14DF" w:rsidP="000369B4">
      <w:pPr>
        <w:jc w:val="center"/>
        <w:rPr>
          <w:b/>
          <w:bCs/>
        </w:rPr>
      </w:pPr>
    </w:p>
    <w:p w14:paraId="60117C19" w14:textId="1F391325" w:rsidR="004609BA" w:rsidRPr="00BC14DF" w:rsidRDefault="004609BA" w:rsidP="000369B4">
      <w:pPr>
        <w:jc w:val="center"/>
        <w:rPr>
          <w:b/>
          <w:bCs/>
        </w:rPr>
      </w:pPr>
      <w:r w:rsidRPr="00BC14DF">
        <w:rPr>
          <w:b/>
          <w:bCs/>
        </w:rPr>
        <w:t>REALIZAR LA INTERVENTORÍA TÉCNICA, ADMINISTRATIVA, FINANCIERA, CONTABLE, SOCIAL,</w:t>
      </w:r>
    </w:p>
    <w:p w14:paraId="15FF34A5" w14:textId="61BFF94C" w:rsidR="002F5A0D" w:rsidRPr="00BC14DF" w:rsidRDefault="004609BA" w:rsidP="00BC14DF">
      <w:pPr>
        <w:jc w:val="center"/>
        <w:rPr>
          <w:b/>
          <w:bCs/>
          <w:i/>
        </w:rPr>
      </w:pPr>
      <w:r w:rsidRPr="00BC14DF">
        <w:rPr>
          <w:b/>
          <w:bCs/>
        </w:rPr>
        <w:t>AMBIENTAL Y JURÍDIC</w:t>
      </w:r>
      <w:r w:rsidR="00C861D3" w:rsidRPr="00BC14DF">
        <w:rPr>
          <w:b/>
          <w:bCs/>
        </w:rPr>
        <w:t>A</w:t>
      </w:r>
      <w:r w:rsidRPr="00BC14DF">
        <w:rPr>
          <w:b/>
          <w:bCs/>
        </w:rPr>
        <w:t xml:space="preserve"> PARA EL PROYECTO:</w:t>
      </w:r>
    </w:p>
    <w:p w14:paraId="3A12190F" w14:textId="44A5CBD5" w:rsidR="002F5A0D" w:rsidRPr="00BC14DF" w:rsidRDefault="00BC14DF" w:rsidP="000369B4">
      <w:pPr>
        <w:jc w:val="center"/>
        <w:rPr>
          <w:b/>
          <w:bCs/>
          <w:i/>
          <w:iCs/>
        </w:rPr>
      </w:pPr>
      <w:r w:rsidRPr="00BC14DF">
        <w:rPr>
          <w:b/>
          <w:bCs/>
          <w:i/>
          <w:iCs/>
        </w:rPr>
        <w:t>“</w:t>
      </w:r>
      <w:r w:rsidR="00B5649F">
        <w:rPr>
          <w:b/>
          <w:bCs/>
          <w:i/>
          <w:iCs/>
        </w:rPr>
        <w:t>Dotación de menaje para sedes educativas en municipios Zomac de Santander</w:t>
      </w:r>
      <w:r w:rsidRPr="00BC14DF">
        <w:rPr>
          <w:b/>
          <w:bCs/>
          <w:i/>
          <w:iCs/>
        </w:rPr>
        <w:t>”</w:t>
      </w:r>
      <w:r>
        <w:rPr>
          <w:b/>
          <w:bCs/>
          <w:i/>
          <w:iCs/>
        </w:rPr>
        <w:t>.</w:t>
      </w:r>
    </w:p>
    <w:p w14:paraId="4EA641BC" w14:textId="77777777" w:rsidR="00B529A3" w:rsidRPr="00D84182" w:rsidRDefault="00B529A3" w:rsidP="00B529A3">
      <w:pPr>
        <w:jc w:val="center"/>
        <w:rPr>
          <w:b/>
          <w:bCs/>
        </w:rPr>
      </w:pPr>
    </w:p>
    <w:p w14:paraId="5B34A4EF" w14:textId="77777777" w:rsidR="00B529A3" w:rsidRPr="00D84182" w:rsidRDefault="00B529A3" w:rsidP="00B529A3">
      <w:pPr>
        <w:jc w:val="center"/>
        <w:rPr>
          <w:b/>
          <w:bCs/>
        </w:rPr>
      </w:pPr>
    </w:p>
    <w:p w14:paraId="0DA84449" w14:textId="77777777" w:rsidR="00B529A3" w:rsidRPr="00D84182" w:rsidRDefault="00B529A3" w:rsidP="00B529A3">
      <w:pPr>
        <w:jc w:val="center"/>
        <w:rPr>
          <w:b/>
          <w:bCs/>
        </w:rPr>
      </w:pPr>
    </w:p>
    <w:p w14:paraId="0B5067BC" w14:textId="77777777" w:rsidR="00B529A3" w:rsidRDefault="00B529A3" w:rsidP="00B529A3">
      <w:pPr>
        <w:jc w:val="center"/>
        <w:rPr>
          <w:b/>
          <w:bCs/>
        </w:rPr>
      </w:pPr>
    </w:p>
    <w:p w14:paraId="26A84827" w14:textId="77777777" w:rsidR="00B529A3" w:rsidRDefault="00B529A3" w:rsidP="00B529A3">
      <w:pPr>
        <w:jc w:val="center"/>
        <w:rPr>
          <w:b/>
          <w:bCs/>
        </w:rPr>
      </w:pPr>
    </w:p>
    <w:p w14:paraId="42D87C64" w14:textId="77777777" w:rsidR="00B5649F" w:rsidRDefault="00B5649F" w:rsidP="00B529A3">
      <w:pPr>
        <w:jc w:val="center"/>
        <w:rPr>
          <w:b/>
          <w:bCs/>
        </w:rPr>
      </w:pPr>
    </w:p>
    <w:p w14:paraId="0628CFE3" w14:textId="77777777" w:rsidR="00B5649F" w:rsidRPr="00D84182" w:rsidRDefault="00B5649F" w:rsidP="00B529A3">
      <w:pPr>
        <w:jc w:val="center"/>
        <w:rPr>
          <w:b/>
          <w:bCs/>
        </w:rPr>
      </w:pPr>
    </w:p>
    <w:p w14:paraId="20E4C421" w14:textId="77777777" w:rsidR="00B529A3" w:rsidRPr="00D84182" w:rsidRDefault="00B529A3" w:rsidP="00B529A3">
      <w:pPr>
        <w:jc w:val="center"/>
        <w:rPr>
          <w:b/>
          <w:bCs/>
        </w:rPr>
      </w:pPr>
    </w:p>
    <w:p w14:paraId="0344F62A" w14:textId="77777777" w:rsidR="00B529A3" w:rsidRPr="00D84182" w:rsidRDefault="00B529A3" w:rsidP="00B529A3">
      <w:pPr>
        <w:jc w:val="center"/>
        <w:rPr>
          <w:b/>
          <w:bCs/>
        </w:rPr>
      </w:pPr>
    </w:p>
    <w:p w14:paraId="1B5B61D2" w14:textId="73C6EB38" w:rsidR="00F81124" w:rsidRPr="00BC14DF" w:rsidRDefault="00D44968" w:rsidP="00BC14DF">
      <w:pPr>
        <w:jc w:val="center"/>
        <w:rPr>
          <w:b/>
          <w:bCs/>
        </w:rPr>
      </w:pPr>
      <w:r>
        <w:rPr>
          <w:b/>
          <w:bCs/>
        </w:rPr>
        <w:t>SEPTIEMBRE</w:t>
      </w:r>
      <w:r w:rsidR="00BC14DF" w:rsidRPr="00BC14DF">
        <w:rPr>
          <w:b/>
          <w:bCs/>
        </w:rPr>
        <w:t xml:space="preserve"> 2025</w:t>
      </w:r>
    </w:p>
    <w:p w14:paraId="1C73D59C" w14:textId="77777777" w:rsidR="006E68D2" w:rsidRPr="00D84182" w:rsidRDefault="006E68D2" w:rsidP="000369B4"/>
    <w:sdt>
      <w:sdtPr>
        <w:rPr>
          <w:rFonts w:asciiTheme="minorHAnsi" w:eastAsiaTheme="minorEastAsia" w:hAnsiTheme="minorHAnsi" w:cstheme="minorBidi"/>
          <w:color w:val="auto"/>
          <w:sz w:val="22"/>
          <w:szCs w:val="22"/>
          <w:lang w:eastAsia="en-US"/>
        </w:rPr>
        <w:id w:val="-656533041"/>
        <w:docPartObj>
          <w:docPartGallery w:val="Table of Contents"/>
          <w:docPartUnique/>
        </w:docPartObj>
      </w:sdtPr>
      <w:sdtEndPr/>
      <w:sdtContent>
        <w:p w14:paraId="4F435C35" w14:textId="1DBFBEEF" w:rsidR="00CD1525" w:rsidRPr="00D84182" w:rsidRDefault="009837F0" w:rsidP="000369B4">
          <w:pPr>
            <w:pStyle w:val="TtuloTDC"/>
            <w:spacing w:before="0"/>
            <w:jc w:val="center"/>
            <w:rPr>
              <w:rFonts w:asciiTheme="minorHAnsi" w:hAnsiTheme="minorHAnsi" w:cstheme="minorHAnsi"/>
              <w:b/>
              <w:bCs/>
              <w:color w:val="auto"/>
              <w:sz w:val="22"/>
              <w:szCs w:val="22"/>
            </w:rPr>
          </w:pPr>
          <w:r w:rsidRPr="00D84182">
            <w:rPr>
              <w:rFonts w:asciiTheme="minorHAnsi" w:hAnsiTheme="minorHAnsi" w:cstheme="minorHAnsi"/>
              <w:b/>
              <w:bCs/>
              <w:color w:val="auto"/>
              <w:sz w:val="22"/>
              <w:szCs w:val="22"/>
            </w:rPr>
            <w:t>CONTENIDO</w:t>
          </w:r>
        </w:p>
        <w:p w14:paraId="6492AFE1" w14:textId="77777777" w:rsidR="008E6D58" w:rsidRPr="00D84182" w:rsidRDefault="008E6D58" w:rsidP="0013343A">
          <w:pPr>
            <w:rPr>
              <w:lang w:eastAsia="es-CO"/>
            </w:rPr>
          </w:pPr>
        </w:p>
        <w:p w14:paraId="4C437DB6" w14:textId="565D8FF7" w:rsidR="00E70851" w:rsidRDefault="0044440E">
          <w:pPr>
            <w:pStyle w:val="TDC1"/>
            <w:rPr>
              <w:rFonts w:eastAsiaTheme="minorEastAsia" w:cstheme="minorBidi"/>
              <w:b w:val="0"/>
              <w:bCs w:val="0"/>
              <w:kern w:val="2"/>
              <w:sz w:val="24"/>
              <w:szCs w:val="24"/>
              <w:lang w:eastAsia="es-CO"/>
              <w14:ligatures w14:val="standardContextual"/>
            </w:rPr>
          </w:pPr>
          <w:r w:rsidRPr="00D84182">
            <w:fldChar w:fldCharType="begin"/>
          </w:r>
          <w:r w:rsidRPr="00D84182">
            <w:instrText xml:space="preserve"> TOC \o "1-3" \h \z \u </w:instrText>
          </w:r>
          <w:r w:rsidRPr="00D84182">
            <w:fldChar w:fldCharType="separate"/>
          </w:r>
          <w:hyperlink w:anchor="_Toc197421870" w:history="1">
            <w:r w:rsidR="00E70851" w:rsidRPr="000D100F">
              <w:rPr>
                <w:rStyle w:val="Hipervnculo"/>
              </w:rPr>
              <w:t>1.</w:t>
            </w:r>
            <w:r w:rsidR="00E70851">
              <w:rPr>
                <w:rFonts w:eastAsiaTheme="minorEastAsia" w:cstheme="minorBidi"/>
                <w:b w:val="0"/>
                <w:bCs w:val="0"/>
                <w:kern w:val="2"/>
                <w:sz w:val="24"/>
                <w:szCs w:val="24"/>
                <w:lang w:eastAsia="es-CO"/>
                <w14:ligatures w14:val="standardContextual"/>
              </w:rPr>
              <w:tab/>
            </w:r>
            <w:r w:rsidR="00E70851" w:rsidRPr="000D100F">
              <w:rPr>
                <w:rStyle w:val="Hipervnculo"/>
              </w:rPr>
              <w:t>DISPOSICIONES GENERALES</w:t>
            </w:r>
            <w:r w:rsidR="00E70851">
              <w:rPr>
                <w:webHidden/>
              </w:rPr>
              <w:tab/>
            </w:r>
            <w:r w:rsidR="00E70851">
              <w:rPr>
                <w:webHidden/>
              </w:rPr>
              <w:fldChar w:fldCharType="begin"/>
            </w:r>
            <w:r w:rsidR="00E70851">
              <w:rPr>
                <w:webHidden/>
              </w:rPr>
              <w:instrText xml:space="preserve"> PAGEREF _Toc197421870 \h </w:instrText>
            </w:r>
            <w:r w:rsidR="00E70851">
              <w:rPr>
                <w:webHidden/>
              </w:rPr>
            </w:r>
            <w:r w:rsidR="00E70851">
              <w:rPr>
                <w:webHidden/>
              </w:rPr>
              <w:fldChar w:fldCharType="separate"/>
            </w:r>
            <w:r w:rsidR="00980B1B">
              <w:rPr>
                <w:webHidden/>
              </w:rPr>
              <w:t>6</w:t>
            </w:r>
            <w:r w:rsidR="00E70851">
              <w:rPr>
                <w:webHidden/>
              </w:rPr>
              <w:fldChar w:fldCharType="end"/>
            </w:r>
          </w:hyperlink>
        </w:p>
        <w:p w14:paraId="543A90BF" w14:textId="75CB8612" w:rsidR="00E70851" w:rsidRDefault="00E70851">
          <w:pPr>
            <w:pStyle w:val="TDC2"/>
            <w:rPr>
              <w:rFonts w:eastAsiaTheme="minorEastAsia" w:cstheme="minorBidi"/>
              <w:noProof/>
              <w:kern w:val="2"/>
              <w:sz w:val="24"/>
              <w:szCs w:val="24"/>
              <w:lang w:eastAsia="es-CO"/>
              <w14:ligatures w14:val="standardContextual"/>
            </w:rPr>
          </w:pPr>
          <w:hyperlink w:anchor="_Toc197421871" w:history="1">
            <w:r w:rsidRPr="000D100F">
              <w:rPr>
                <w:rStyle w:val="Hipervnculo"/>
                <w:noProof/>
              </w:rPr>
              <w:t>1.1.</w:t>
            </w:r>
            <w:r>
              <w:rPr>
                <w:rFonts w:eastAsiaTheme="minorEastAsia" w:cstheme="minorBidi"/>
                <w:noProof/>
                <w:kern w:val="2"/>
                <w:sz w:val="24"/>
                <w:szCs w:val="24"/>
                <w:lang w:eastAsia="es-CO"/>
                <w14:ligatures w14:val="standardContextual"/>
              </w:rPr>
              <w:tab/>
            </w:r>
            <w:r w:rsidRPr="000D100F">
              <w:rPr>
                <w:rStyle w:val="Hipervnculo"/>
                <w:noProof/>
              </w:rPr>
              <w:t>ANTECEDENTES</w:t>
            </w:r>
            <w:r>
              <w:rPr>
                <w:noProof/>
                <w:webHidden/>
              </w:rPr>
              <w:tab/>
            </w:r>
            <w:r>
              <w:rPr>
                <w:noProof/>
                <w:webHidden/>
              </w:rPr>
              <w:fldChar w:fldCharType="begin"/>
            </w:r>
            <w:r>
              <w:rPr>
                <w:noProof/>
                <w:webHidden/>
              </w:rPr>
              <w:instrText xml:space="preserve"> PAGEREF _Toc197421871 \h </w:instrText>
            </w:r>
            <w:r>
              <w:rPr>
                <w:noProof/>
                <w:webHidden/>
              </w:rPr>
            </w:r>
            <w:r>
              <w:rPr>
                <w:noProof/>
                <w:webHidden/>
              </w:rPr>
              <w:fldChar w:fldCharType="separate"/>
            </w:r>
            <w:r w:rsidR="00980B1B">
              <w:rPr>
                <w:noProof/>
                <w:webHidden/>
              </w:rPr>
              <w:t>6</w:t>
            </w:r>
            <w:r>
              <w:rPr>
                <w:noProof/>
                <w:webHidden/>
              </w:rPr>
              <w:fldChar w:fldCharType="end"/>
            </w:r>
          </w:hyperlink>
        </w:p>
        <w:p w14:paraId="65CFE339" w14:textId="7BC13940" w:rsidR="00E70851" w:rsidRDefault="00E70851">
          <w:pPr>
            <w:pStyle w:val="TDC2"/>
            <w:rPr>
              <w:rFonts w:eastAsiaTheme="minorEastAsia" w:cstheme="minorBidi"/>
              <w:noProof/>
              <w:kern w:val="2"/>
              <w:sz w:val="24"/>
              <w:szCs w:val="24"/>
              <w:lang w:eastAsia="es-CO"/>
              <w14:ligatures w14:val="standardContextual"/>
            </w:rPr>
          </w:pPr>
          <w:hyperlink w:anchor="_Toc197421872" w:history="1">
            <w:r w:rsidRPr="000D100F">
              <w:rPr>
                <w:rStyle w:val="Hipervnculo"/>
                <w:noProof/>
              </w:rPr>
              <w:t>1.2.</w:t>
            </w:r>
            <w:r>
              <w:rPr>
                <w:rFonts w:eastAsiaTheme="minorEastAsia" w:cstheme="minorBidi"/>
                <w:noProof/>
                <w:kern w:val="2"/>
                <w:sz w:val="24"/>
                <w:szCs w:val="24"/>
                <w:lang w:eastAsia="es-CO"/>
                <w14:ligatures w14:val="standardContextual"/>
              </w:rPr>
              <w:tab/>
            </w:r>
            <w:r w:rsidRPr="000D100F">
              <w:rPr>
                <w:rStyle w:val="Hipervnculo"/>
                <w:noProof/>
              </w:rPr>
              <w:t>DEFINICIONES Y SIGLAS</w:t>
            </w:r>
            <w:r>
              <w:rPr>
                <w:noProof/>
                <w:webHidden/>
              </w:rPr>
              <w:tab/>
            </w:r>
            <w:r>
              <w:rPr>
                <w:noProof/>
                <w:webHidden/>
              </w:rPr>
              <w:fldChar w:fldCharType="begin"/>
            </w:r>
            <w:r>
              <w:rPr>
                <w:noProof/>
                <w:webHidden/>
              </w:rPr>
              <w:instrText xml:space="preserve"> PAGEREF _Toc197421872 \h </w:instrText>
            </w:r>
            <w:r>
              <w:rPr>
                <w:noProof/>
                <w:webHidden/>
              </w:rPr>
            </w:r>
            <w:r>
              <w:rPr>
                <w:noProof/>
                <w:webHidden/>
              </w:rPr>
              <w:fldChar w:fldCharType="separate"/>
            </w:r>
            <w:r w:rsidR="00980B1B">
              <w:rPr>
                <w:noProof/>
                <w:webHidden/>
              </w:rPr>
              <w:t>8</w:t>
            </w:r>
            <w:r>
              <w:rPr>
                <w:noProof/>
                <w:webHidden/>
              </w:rPr>
              <w:fldChar w:fldCharType="end"/>
            </w:r>
          </w:hyperlink>
        </w:p>
        <w:p w14:paraId="734CFADD" w14:textId="26AFE2A5"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873" w:history="1">
            <w:r w:rsidRPr="000D100F">
              <w:rPr>
                <w:rStyle w:val="Hipervnculo"/>
                <w:noProof/>
              </w:rPr>
              <w:t>1.2.1.</w:t>
            </w:r>
            <w:r>
              <w:rPr>
                <w:rFonts w:eastAsiaTheme="minorEastAsia" w:cstheme="minorBidi"/>
                <w:noProof/>
                <w:kern w:val="2"/>
                <w:sz w:val="24"/>
                <w:szCs w:val="24"/>
                <w:lang w:eastAsia="es-CO"/>
                <w14:ligatures w14:val="standardContextual"/>
              </w:rPr>
              <w:tab/>
            </w:r>
            <w:r w:rsidRPr="000D100F">
              <w:rPr>
                <w:rStyle w:val="Hipervnculo"/>
                <w:noProof/>
              </w:rPr>
              <w:t>DEFINICIONES</w:t>
            </w:r>
            <w:r>
              <w:rPr>
                <w:noProof/>
                <w:webHidden/>
              </w:rPr>
              <w:tab/>
            </w:r>
            <w:r>
              <w:rPr>
                <w:noProof/>
                <w:webHidden/>
              </w:rPr>
              <w:fldChar w:fldCharType="begin"/>
            </w:r>
            <w:r>
              <w:rPr>
                <w:noProof/>
                <w:webHidden/>
              </w:rPr>
              <w:instrText xml:space="preserve"> PAGEREF _Toc197421873 \h </w:instrText>
            </w:r>
            <w:r>
              <w:rPr>
                <w:noProof/>
                <w:webHidden/>
              </w:rPr>
            </w:r>
            <w:r>
              <w:rPr>
                <w:noProof/>
                <w:webHidden/>
              </w:rPr>
              <w:fldChar w:fldCharType="separate"/>
            </w:r>
            <w:r w:rsidR="00980B1B">
              <w:rPr>
                <w:noProof/>
                <w:webHidden/>
              </w:rPr>
              <w:t>8</w:t>
            </w:r>
            <w:r>
              <w:rPr>
                <w:noProof/>
                <w:webHidden/>
              </w:rPr>
              <w:fldChar w:fldCharType="end"/>
            </w:r>
          </w:hyperlink>
        </w:p>
        <w:p w14:paraId="6B40E578" w14:textId="5F7C7288"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874" w:history="1">
            <w:r w:rsidRPr="000D100F">
              <w:rPr>
                <w:rStyle w:val="Hipervnculo"/>
                <w:noProof/>
              </w:rPr>
              <w:t>1.2.2.</w:t>
            </w:r>
            <w:r>
              <w:rPr>
                <w:rFonts w:eastAsiaTheme="minorEastAsia" w:cstheme="minorBidi"/>
                <w:noProof/>
                <w:kern w:val="2"/>
                <w:sz w:val="24"/>
                <w:szCs w:val="24"/>
                <w:lang w:eastAsia="es-CO"/>
                <w14:ligatures w14:val="standardContextual"/>
              </w:rPr>
              <w:tab/>
            </w:r>
            <w:r w:rsidRPr="000D100F">
              <w:rPr>
                <w:rStyle w:val="Hipervnculo"/>
                <w:noProof/>
              </w:rPr>
              <w:t>SIGLAS</w:t>
            </w:r>
            <w:r>
              <w:rPr>
                <w:noProof/>
                <w:webHidden/>
              </w:rPr>
              <w:tab/>
            </w:r>
            <w:r>
              <w:rPr>
                <w:noProof/>
                <w:webHidden/>
              </w:rPr>
              <w:fldChar w:fldCharType="begin"/>
            </w:r>
            <w:r>
              <w:rPr>
                <w:noProof/>
                <w:webHidden/>
              </w:rPr>
              <w:instrText xml:space="preserve"> PAGEREF _Toc197421874 \h </w:instrText>
            </w:r>
            <w:r>
              <w:rPr>
                <w:noProof/>
                <w:webHidden/>
              </w:rPr>
            </w:r>
            <w:r>
              <w:rPr>
                <w:noProof/>
                <w:webHidden/>
              </w:rPr>
              <w:fldChar w:fldCharType="separate"/>
            </w:r>
            <w:r w:rsidR="00980B1B">
              <w:rPr>
                <w:noProof/>
                <w:webHidden/>
              </w:rPr>
              <w:t>15</w:t>
            </w:r>
            <w:r>
              <w:rPr>
                <w:noProof/>
                <w:webHidden/>
              </w:rPr>
              <w:fldChar w:fldCharType="end"/>
            </w:r>
          </w:hyperlink>
        </w:p>
        <w:p w14:paraId="33B03018" w14:textId="4CEC867F" w:rsidR="00E70851" w:rsidRDefault="00E70851">
          <w:pPr>
            <w:pStyle w:val="TDC2"/>
            <w:rPr>
              <w:rFonts w:eastAsiaTheme="minorEastAsia" w:cstheme="minorBidi"/>
              <w:noProof/>
              <w:kern w:val="2"/>
              <w:sz w:val="24"/>
              <w:szCs w:val="24"/>
              <w:lang w:eastAsia="es-CO"/>
              <w14:ligatures w14:val="standardContextual"/>
            </w:rPr>
          </w:pPr>
          <w:hyperlink w:anchor="_Toc197421875" w:history="1">
            <w:r w:rsidRPr="000D100F">
              <w:rPr>
                <w:rStyle w:val="Hipervnculo"/>
                <w:noProof/>
              </w:rPr>
              <w:t>1.3.</w:t>
            </w:r>
            <w:r>
              <w:rPr>
                <w:rFonts w:eastAsiaTheme="minorEastAsia" w:cstheme="minorBidi"/>
                <w:noProof/>
                <w:kern w:val="2"/>
                <w:sz w:val="24"/>
                <w:szCs w:val="24"/>
                <w:lang w:eastAsia="es-CO"/>
                <w14:ligatures w14:val="standardContextual"/>
              </w:rPr>
              <w:tab/>
            </w:r>
            <w:r w:rsidRPr="000D100F">
              <w:rPr>
                <w:rStyle w:val="Hipervnculo"/>
                <w:noProof/>
              </w:rPr>
              <w:t>CONVOCANTE</w:t>
            </w:r>
            <w:r>
              <w:rPr>
                <w:noProof/>
                <w:webHidden/>
              </w:rPr>
              <w:tab/>
            </w:r>
            <w:r>
              <w:rPr>
                <w:noProof/>
                <w:webHidden/>
              </w:rPr>
              <w:fldChar w:fldCharType="begin"/>
            </w:r>
            <w:r>
              <w:rPr>
                <w:noProof/>
                <w:webHidden/>
              </w:rPr>
              <w:instrText xml:space="preserve"> PAGEREF _Toc197421875 \h </w:instrText>
            </w:r>
            <w:r>
              <w:rPr>
                <w:noProof/>
                <w:webHidden/>
              </w:rPr>
            </w:r>
            <w:r>
              <w:rPr>
                <w:noProof/>
                <w:webHidden/>
              </w:rPr>
              <w:fldChar w:fldCharType="separate"/>
            </w:r>
            <w:r w:rsidR="00980B1B">
              <w:rPr>
                <w:noProof/>
                <w:webHidden/>
              </w:rPr>
              <w:t>15</w:t>
            </w:r>
            <w:r>
              <w:rPr>
                <w:noProof/>
                <w:webHidden/>
              </w:rPr>
              <w:fldChar w:fldCharType="end"/>
            </w:r>
          </w:hyperlink>
        </w:p>
        <w:p w14:paraId="0931DA2B" w14:textId="309C5250" w:rsidR="00E70851" w:rsidRDefault="00E70851">
          <w:pPr>
            <w:pStyle w:val="TDC1"/>
            <w:rPr>
              <w:rFonts w:eastAsiaTheme="minorEastAsia" w:cstheme="minorBidi"/>
              <w:b w:val="0"/>
              <w:bCs w:val="0"/>
              <w:kern w:val="2"/>
              <w:sz w:val="24"/>
              <w:szCs w:val="24"/>
              <w:lang w:eastAsia="es-CO"/>
              <w14:ligatures w14:val="standardContextual"/>
            </w:rPr>
          </w:pPr>
          <w:hyperlink w:anchor="_Toc197421876" w:history="1">
            <w:r w:rsidRPr="000D100F">
              <w:rPr>
                <w:rStyle w:val="Hipervnculo"/>
              </w:rPr>
              <w:t>2.</w:t>
            </w:r>
            <w:r>
              <w:rPr>
                <w:rFonts w:eastAsiaTheme="minorEastAsia" w:cstheme="minorBidi"/>
                <w:b w:val="0"/>
                <w:bCs w:val="0"/>
                <w:kern w:val="2"/>
                <w:sz w:val="24"/>
                <w:szCs w:val="24"/>
                <w:lang w:eastAsia="es-CO"/>
                <w14:ligatures w14:val="standardContextual"/>
              </w:rPr>
              <w:tab/>
            </w:r>
            <w:r w:rsidRPr="000D100F">
              <w:rPr>
                <w:rStyle w:val="Hipervnculo"/>
              </w:rPr>
              <w:t>INFORMACIÓN DEL PROCESO</w:t>
            </w:r>
            <w:r>
              <w:rPr>
                <w:webHidden/>
              </w:rPr>
              <w:tab/>
            </w:r>
            <w:r>
              <w:rPr>
                <w:webHidden/>
              </w:rPr>
              <w:fldChar w:fldCharType="begin"/>
            </w:r>
            <w:r>
              <w:rPr>
                <w:webHidden/>
              </w:rPr>
              <w:instrText xml:space="preserve"> PAGEREF _Toc197421876 \h </w:instrText>
            </w:r>
            <w:r>
              <w:rPr>
                <w:webHidden/>
              </w:rPr>
            </w:r>
            <w:r>
              <w:rPr>
                <w:webHidden/>
              </w:rPr>
              <w:fldChar w:fldCharType="separate"/>
            </w:r>
            <w:r w:rsidR="00980B1B">
              <w:rPr>
                <w:webHidden/>
              </w:rPr>
              <w:t>15</w:t>
            </w:r>
            <w:r>
              <w:rPr>
                <w:webHidden/>
              </w:rPr>
              <w:fldChar w:fldCharType="end"/>
            </w:r>
          </w:hyperlink>
        </w:p>
        <w:p w14:paraId="588B681B" w14:textId="609399E1" w:rsidR="00E70851" w:rsidRDefault="00E70851">
          <w:pPr>
            <w:pStyle w:val="TDC2"/>
            <w:rPr>
              <w:rFonts w:eastAsiaTheme="minorEastAsia" w:cstheme="minorBidi"/>
              <w:noProof/>
              <w:kern w:val="2"/>
              <w:sz w:val="24"/>
              <w:szCs w:val="24"/>
              <w:lang w:eastAsia="es-CO"/>
              <w14:ligatures w14:val="standardContextual"/>
            </w:rPr>
          </w:pPr>
          <w:hyperlink w:anchor="_Toc197421877" w:history="1">
            <w:r w:rsidRPr="000D100F">
              <w:rPr>
                <w:rStyle w:val="Hipervnculo"/>
                <w:noProof/>
              </w:rPr>
              <w:t>2.1.</w:t>
            </w:r>
            <w:r>
              <w:rPr>
                <w:rFonts w:eastAsiaTheme="minorEastAsia" w:cstheme="minorBidi"/>
                <w:noProof/>
                <w:kern w:val="2"/>
                <w:sz w:val="24"/>
                <w:szCs w:val="24"/>
                <w:lang w:eastAsia="es-CO"/>
                <w14:ligatures w14:val="standardContextual"/>
              </w:rPr>
              <w:tab/>
            </w:r>
            <w:r w:rsidRPr="000D100F">
              <w:rPr>
                <w:rStyle w:val="Hipervnculo"/>
                <w:noProof/>
              </w:rPr>
              <w:t>OBJETO</w:t>
            </w:r>
            <w:r>
              <w:rPr>
                <w:noProof/>
                <w:webHidden/>
              </w:rPr>
              <w:tab/>
            </w:r>
            <w:r>
              <w:rPr>
                <w:noProof/>
                <w:webHidden/>
              </w:rPr>
              <w:fldChar w:fldCharType="begin"/>
            </w:r>
            <w:r>
              <w:rPr>
                <w:noProof/>
                <w:webHidden/>
              </w:rPr>
              <w:instrText xml:space="preserve"> PAGEREF _Toc197421877 \h </w:instrText>
            </w:r>
            <w:r>
              <w:rPr>
                <w:noProof/>
                <w:webHidden/>
              </w:rPr>
            </w:r>
            <w:r>
              <w:rPr>
                <w:noProof/>
                <w:webHidden/>
              </w:rPr>
              <w:fldChar w:fldCharType="separate"/>
            </w:r>
            <w:r w:rsidR="00980B1B">
              <w:rPr>
                <w:noProof/>
                <w:webHidden/>
              </w:rPr>
              <w:t>15</w:t>
            </w:r>
            <w:r>
              <w:rPr>
                <w:noProof/>
                <w:webHidden/>
              </w:rPr>
              <w:fldChar w:fldCharType="end"/>
            </w:r>
          </w:hyperlink>
        </w:p>
        <w:p w14:paraId="7725AE65" w14:textId="581845AD" w:rsidR="00E70851" w:rsidRDefault="00E70851">
          <w:pPr>
            <w:pStyle w:val="TDC2"/>
            <w:rPr>
              <w:rFonts w:eastAsiaTheme="minorEastAsia" w:cstheme="minorBidi"/>
              <w:noProof/>
              <w:kern w:val="2"/>
              <w:sz w:val="24"/>
              <w:szCs w:val="24"/>
              <w:lang w:eastAsia="es-CO"/>
              <w14:ligatures w14:val="standardContextual"/>
            </w:rPr>
          </w:pPr>
          <w:hyperlink w:anchor="_Toc197421878" w:history="1">
            <w:r w:rsidRPr="000D100F">
              <w:rPr>
                <w:rStyle w:val="Hipervnculo"/>
                <w:noProof/>
              </w:rPr>
              <w:t>2.2.</w:t>
            </w:r>
            <w:r>
              <w:rPr>
                <w:rFonts w:eastAsiaTheme="minorEastAsia" w:cstheme="minorBidi"/>
                <w:noProof/>
                <w:kern w:val="2"/>
                <w:sz w:val="24"/>
                <w:szCs w:val="24"/>
                <w:lang w:eastAsia="es-CO"/>
                <w14:ligatures w14:val="standardContextual"/>
              </w:rPr>
              <w:tab/>
            </w:r>
            <w:r w:rsidRPr="000D100F">
              <w:rPr>
                <w:rStyle w:val="Hipervnculo"/>
                <w:noProof/>
              </w:rPr>
              <w:t>ALCANCE DEL OBJETO</w:t>
            </w:r>
            <w:r>
              <w:rPr>
                <w:noProof/>
                <w:webHidden/>
              </w:rPr>
              <w:tab/>
            </w:r>
            <w:r>
              <w:rPr>
                <w:noProof/>
                <w:webHidden/>
              </w:rPr>
              <w:fldChar w:fldCharType="begin"/>
            </w:r>
            <w:r>
              <w:rPr>
                <w:noProof/>
                <w:webHidden/>
              </w:rPr>
              <w:instrText xml:space="preserve"> PAGEREF _Toc197421878 \h </w:instrText>
            </w:r>
            <w:r>
              <w:rPr>
                <w:noProof/>
                <w:webHidden/>
              </w:rPr>
            </w:r>
            <w:r>
              <w:rPr>
                <w:noProof/>
                <w:webHidden/>
              </w:rPr>
              <w:fldChar w:fldCharType="separate"/>
            </w:r>
            <w:r w:rsidR="00980B1B">
              <w:rPr>
                <w:noProof/>
                <w:webHidden/>
              </w:rPr>
              <w:t>16</w:t>
            </w:r>
            <w:r>
              <w:rPr>
                <w:noProof/>
                <w:webHidden/>
              </w:rPr>
              <w:fldChar w:fldCharType="end"/>
            </w:r>
          </w:hyperlink>
        </w:p>
        <w:p w14:paraId="7BA049AE" w14:textId="4DBF68A8" w:rsidR="00E70851" w:rsidRDefault="00E70851">
          <w:pPr>
            <w:pStyle w:val="TDC2"/>
            <w:rPr>
              <w:rFonts w:eastAsiaTheme="minorEastAsia" w:cstheme="minorBidi"/>
              <w:noProof/>
              <w:kern w:val="2"/>
              <w:sz w:val="24"/>
              <w:szCs w:val="24"/>
              <w:lang w:eastAsia="es-CO"/>
              <w14:ligatures w14:val="standardContextual"/>
            </w:rPr>
          </w:pPr>
          <w:hyperlink w:anchor="_Toc197421879" w:history="1">
            <w:r w:rsidRPr="000D100F">
              <w:rPr>
                <w:rStyle w:val="Hipervnculo"/>
                <w:noProof/>
              </w:rPr>
              <w:t>2.3.</w:t>
            </w:r>
            <w:r>
              <w:rPr>
                <w:rFonts w:eastAsiaTheme="minorEastAsia" w:cstheme="minorBidi"/>
                <w:noProof/>
                <w:kern w:val="2"/>
                <w:sz w:val="24"/>
                <w:szCs w:val="24"/>
                <w:lang w:eastAsia="es-CO"/>
                <w14:ligatures w14:val="standardContextual"/>
              </w:rPr>
              <w:tab/>
            </w:r>
            <w:r w:rsidRPr="000D100F">
              <w:rPr>
                <w:rStyle w:val="Hipervnculo"/>
                <w:noProof/>
              </w:rPr>
              <w:t>LUGAR DE EJECUCIÓN</w:t>
            </w:r>
            <w:r>
              <w:rPr>
                <w:noProof/>
                <w:webHidden/>
              </w:rPr>
              <w:tab/>
            </w:r>
            <w:r>
              <w:rPr>
                <w:noProof/>
                <w:webHidden/>
              </w:rPr>
              <w:fldChar w:fldCharType="begin"/>
            </w:r>
            <w:r>
              <w:rPr>
                <w:noProof/>
                <w:webHidden/>
              </w:rPr>
              <w:instrText xml:space="preserve"> PAGEREF _Toc197421879 \h </w:instrText>
            </w:r>
            <w:r>
              <w:rPr>
                <w:noProof/>
                <w:webHidden/>
              </w:rPr>
            </w:r>
            <w:r>
              <w:rPr>
                <w:noProof/>
                <w:webHidden/>
              </w:rPr>
              <w:fldChar w:fldCharType="separate"/>
            </w:r>
            <w:r w:rsidR="00980B1B">
              <w:rPr>
                <w:noProof/>
                <w:webHidden/>
              </w:rPr>
              <w:t>18</w:t>
            </w:r>
            <w:r>
              <w:rPr>
                <w:noProof/>
                <w:webHidden/>
              </w:rPr>
              <w:fldChar w:fldCharType="end"/>
            </w:r>
          </w:hyperlink>
        </w:p>
        <w:p w14:paraId="4F37951E" w14:textId="10AB0A69" w:rsidR="00E70851" w:rsidRDefault="00E70851">
          <w:pPr>
            <w:pStyle w:val="TDC2"/>
            <w:rPr>
              <w:rFonts w:eastAsiaTheme="minorEastAsia" w:cstheme="minorBidi"/>
              <w:noProof/>
              <w:kern w:val="2"/>
              <w:sz w:val="24"/>
              <w:szCs w:val="24"/>
              <w:lang w:eastAsia="es-CO"/>
              <w14:ligatures w14:val="standardContextual"/>
            </w:rPr>
          </w:pPr>
          <w:hyperlink w:anchor="_Toc197421880" w:history="1">
            <w:r w:rsidRPr="000D100F">
              <w:rPr>
                <w:rStyle w:val="Hipervnculo"/>
                <w:noProof/>
              </w:rPr>
              <w:t>2.4.</w:t>
            </w:r>
            <w:r>
              <w:rPr>
                <w:rFonts w:eastAsiaTheme="minorEastAsia" w:cstheme="minorBidi"/>
                <w:noProof/>
                <w:kern w:val="2"/>
                <w:sz w:val="24"/>
                <w:szCs w:val="24"/>
                <w:lang w:eastAsia="es-CO"/>
                <w14:ligatures w14:val="standardContextual"/>
              </w:rPr>
              <w:tab/>
            </w:r>
            <w:r w:rsidRPr="000D100F">
              <w:rPr>
                <w:rStyle w:val="Hipervnculo"/>
                <w:noProof/>
              </w:rPr>
              <w:t>PRESUPUESTO DEL CONTRATO</w:t>
            </w:r>
            <w:r>
              <w:rPr>
                <w:noProof/>
                <w:webHidden/>
              </w:rPr>
              <w:tab/>
            </w:r>
            <w:r>
              <w:rPr>
                <w:noProof/>
                <w:webHidden/>
              </w:rPr>
              <w:fldChar w:fldCharType="begin"/>
            </w:r>
            <w:r>
              <w:rPr>
                <w:noProof/>
                <w:webHidden/>
              </w:rPr>
              <w:instrText xml:space="preserve"> PAGEREF _Toc197421880 \h </w:instrText>
            </w:r>
            <w:r>
              <w:rPr>
                <w:noProof/>
                <w:webHidden/>
              </w:rPr>
            </w:r>
            <w:r>
              <w:rPr>
                <w:noProof/>
                <w:webHidden/>
              </w:rPr>
              <w:fldChar w:fldCharType="separate"/>
            </w:r>
            <w:r w:rsidR="00980B1B">
              <w:rPr>
                <w:noProof/>
                <w:webHidden/>
              </w:rPr>
              <w:t>18</w:t>
            </w:r>
            <w:r>
              <w:rPr>
                <w:noProof/>
                <w:webHidden/>
              </w:rPr>
              <w:fldChar w:fldCharType="end"/>
            </w:r>
          </w:hyperlink>
        </w:p>
        <w:p w14:paraId="226071F2" w14:textId="00468AF0" w:rsidR="00E70851" w:rsidRDefault="00E70851">
          <w:pPr>
            <w:pStyle w:val="TDC2"/>
            <w:rPr>
              <w:rFonts w:eastAsiaTheme="minorEastAsia" w:cstheme="minorBidi"/>
              <w:noProof/>
              <w:kern w:val="2"/>
              <w:sz w:val="24"/>
              <w:szCs w:val="24"/>
              <w:lang w:eastAsia="es-CO"/>
              <w14:ligatures w14:val="standardContextual"/>
            </w:rPr>
          </w:pPr>
          <w:hyperlink w:anchor="_Toc197421881" w:history="1">
            <w:r w:rsidRPr="000D100F">
              <w:rPr>
                <w:rStyle w:val="Hipervnculo"/>
                <w:noProof/>
              </w:rPr>
              <w:t>2.5.</w:t>
            </w:r>
            <w:r>
              <w:rPr>
                <w:rFonts w:eastAsiaTheme="minorEastAsia" w:cstheme="minorBidi"/>
                <w:noProof/>
                <w:kern w:val="2"/>
                <w:sz w:val="24"/>
                <w:szCs w:val="24"/>
                <w:lang w:eastAsia="es-CO"/>
                <w14:ligatures w14:val="standardContextual"/>
              </w:rPr>
              <w:tab/>
            </w:r>
            <w:r w:rsidRPr="000D100F">
              <w:rPr>
                <w:rStyle w:val="Hipervnculo"/>
                <w:noProof/>
              </w:rPr>
              <w:t>FORMA DE PAGO</w:t>
            </w:r>
            <w:r>
              <w:rPr>
                <w:noProof/>
                <w:webHidden/>
              </w:rPr>
              <w:tab/>
            </w:r>
            <w:r>
              <w:rPr>
                <w:noProof/>
                <w:webHidden/>
              </w:rPr>
              <w:fldChar w:fldCharType="begin"/>
            </w:r>
            <w:r>
              <w:rPr>
                <w:noProof/>
                <w:webHidden/>
              </w:rPr>
              <w:instrText xml:space="preserve"> PAGEREF _Toc197421881 \h </w:instrText>
            </w:r>
            <w:r>
              <w:rPr>
                <w:noProof/>
                <w:webHidden/>
              </w:rPr>
            </w:r>
            <w:r>
              <w:rPr>
                <w:noProof/>
                <w:webHidden/>
              </w:rPr>
              <w:fldChar w:fldCharType="separate"/>
            </w:r>
            <w:r w:rsidR="00980B1B">
              <w:rPr>
                <w:noProof/>
                <w:webHidden/>
              </w:rPr>
              <w:t>19</w:t>
            </w:r>
            <w:r>
              <w:rPr>
                <w:noProof/>
                <w:webHidden/>
              </w:rPr>
              <w:fldChar w:fldCharType="end"/>
            </w:r>
          </w:hyperlink>
        </w:p>
        <w:p w14:paraId="690026C8" w14:textId="74EFF777" w:rsidR="00E70851" w:rsidRDefault="00E70851">
          <w:pPr>
            <w:pStyle w:val="TDC2"/>
            <w:rPr>
              <w:rFonts w:eastAsiaTheme="minorEastAsia" w:cstheme="minorBidi"/>
              <w:noProof/>
              <w:kern w:val="2"/>
              <w:sz w:val="24"/>
              <w:szCs w:val="24"/>
              <w:lang w:eastAsia="es-CO"/>
              <w14:ligatures w14:val="standardContextual"/>
            </w:rPr>
          </w:pPr>
          <w:hyperlink w:anchor="_Toc197421882" w:history="1">
            <w:r w:rsidRPr="000D100F">
              <w:rPr>
                <w:rStyle w:val="Hipervnculo"/>
                <w:noProof/>
              </w:rPr>
              <w:t>2.6.</w:t>
            </w:r>
            <w:r>
              <w:rPr>
                <w:rFonts w:eastAsiaTheme="minorEastAsia" w:cstheme="minorBidi"/>
                <w:noProof/>
                <w:kern w:val="2"/>
                <w:sz w:val="24"/>
                <w:szCs w:val="24"/>
                <w:lang w:eastAsia="es-CO"/>
                <w14:ligatures w14:val="standardContextual"/>
              </w:rPr>
              <w:tab/>
            </w:r>
            <w:r w:rsidRPr="000D100F">
              <w:rPr>
                <w:rStyle w:val="Hipervnculo"/>
                <w:noProof/>
              </w:rPr>
              <w:t>PLAZO DE EJECUCIÓN</w:t>
            </w:r>
            <w:r>
              <w:rPr>
                <w:noProof/>
                <w:webHidden/>
              </w:rPr>
              <w:tab/>
            </w:r>
            <w:r>
              <w:rPr>
                <w:noProof/>
                <w:webHidden/>
              </w:rPr>
              <w:fldChar w:fldCharType="begin"/>
            </w:r>
            <w:r>
              <w:rPr>
                <w:noProof/>
                <w:webHidden/>
              </w:rPr>
              <w:instrText xml:space="preserve"> PAGEREF _Toc197421882 \h </w:instrText>
            </w:r>
            <w:r>
              <w:rPr>
                <w:noProof/>
                <w:webHidden/>
              </w:rPr>
            </w:r>
            <w:r>
              <w:rPr>
                <w:noProof/>
                <w:webHidden/>
              </w:rPr>
              <w:fldChar w:fldCharType="separate"/>
            </w:r>
            <w:r w:rsidR="00980B1B">
              <w:rPr>
                <w:noProof/>
                <w:webHidden/>
              </w:rPr>
              <w:t>22</w:t>
            </w:r>
            <w:r>
              <w:rPr>
                <w:noProof/>
                <w:webHidden/>
              </w:rPr>
              <w:fldChar w:fldCharType="end"/>
            </w:r>
          </w:hyperlink>
        </w:p>
        <w:p w14:paraId="45DCA6A4" w14:textId="49E11906" w:rsidR="00E70851" w:rsidRDefault="00E70851">
          <w:pPr>
            <w:pStyle w:val="TDC2"/>
            <w:rPr>
              <w:rFonts w:eastAsiaTheme="minorEastAsia" w:cstheme="minorBidi"/>
              <w:noProof/>
              <w:kern w:val="2"/>
              <w:sz w:val="24"/>
              <w:szCs w:val="24"/>
              <w:lang w:eastAsia="es-CO"/>
              <w14:ligatures w14:val="standardContextual"/>
            </w:rPr>
          </w:pPr>
          <w:hyperlink w:anchor="_Toc197421883" w:history="1">
            <w:r w:rsidRPr="000D100F">
              <w:rPr>
                <w:rStyle w:val="Hipervnculo"/>
                <w:noProof/>
              </w:rPr>
              <w:t>2.7.</w:t>
            </w:r>
            <w:r>
              <w:rPr>
                <w:rFonts w:eastAsiaTheme="minorEastAsia" w:cstheme="minorBidi"/>
                <w:noProof/>
                <w:kern w:val="2"/>
                <w:sz w:val="24"/>
                <w:szCs w:val="24"/>
                <w:lang w:eastAsia="es-CO"/>
                <w14:ligatures w14:val="standardContextual"/>
              </w:rPr>
              <w:tab/>
            </w:r>
            <w:r w:rsidRPr="000D100F">
              <w:rPr>
                <w:rStyle w:val="Hipervnculo"/>
                <w:noProof/>
              </w:rPr>
              <w:t>PRINCIPIOS ORIENTADORES</w:t>
            </w:r>
            <w:r>
              <w:rPr>
                <w:noProof/>
                <w:webHidden/>
              </w:rPr>
              <w:tab/>
            </w:r>
            <w:r>
              <w:rPr>
                <w:noProof/>
                <w:webHidden/>
              </w:rPr>
              <w:fldChar w:fldCharType="begin"/>
            </w:r>
            <w:r>
              <w:rPr>
                <w:noProof/>
                <w:webHidden/>
              </w:rPr>
              <w:instrText xml:space="preserve"> PAGEREF _Toc197421883 \h </w:instrText>
            </w:r>
            <w:r>
              <w:rPr>
                <w:noProof/>
                <w:webHidden/>
              </w:rPr>
            </w:r>
            <w:r>
              <w:rPr>
                <w:noProof/>
                <w:webHidden/>
              </w:rPr>
              <w:fldChar w:fldCharType="separate"/>
            </w:r>
            <w:r w:rsidR="00980B1B">
              <w:rPr>
                <w:noProof/>
                <w:webHidden/>
              </w:rPr>
              <w:t>23</w:t>
            </w:r>
            <w:r>
              <w:rPr>
                <w:noProof/>
                <w:webHidden/>
              </w:rPr>
              <w:fldChar w:fldCharType="end"/>
            </w:r>
          </w:hyperlink>
        </w:p>
        <w:p w14:paraId="3CF1AF34" w14:textId="4F486ECF" w:rsidR="00E70851" w:rsidRDefault="00E70851">
          <w:pPr>
            <w:pStyle w:val="TDC2"/>
            <w:rPr>
              <w:rFonts w:eastAsiaTheme="minorEastAsia" w:cstheme="minorBidi"/>
              <w:noProof/>
              <w:kern w:val="2"/>
              <w:sz w:val="24"/>
              <w:szCs w:val="24"/>
              <w:lang w:eastAsia="es-CO"/>
              <w14:ligatures w14:val="standardContextual"/>
            </w:rPr>
          </w:pPr>
          <w:hyperlink w:anchor="_Toc197421884" w:history="1">
            <w:r w:rsidRPr="000D100F">
              <w:rPr>
                <w:rStyle w:val="Hipervnculo"/>
                <w:noProof/>
              </w:rPr>
              <w:t>2.8.</w:t>
            </w:r>
            <w:r>
              <w:rPr>
                <w:rFonts w:eastAsiaTheme="minorEastAsia" w:cstheme="minorBidi"/>
                <w:noProof/>
                <w:kern w:val="2"/>
                <w:sz w:val="24"/>
                <w:szCs w:val="24"/>
                <w:lang w:eastAsia="es-CO"/>
                <w14:ligatures w14:val="standardContextual"/>
              </w:rPr>
              <w:tab/>
            </w:r>
            <w:r w:rsidRPr="000D100F">
              <w:rPr>
                <w:rStyle w:val="Hipervnculo"/>
                <w:noProof/>
              </w:rPr>
              <w:t>RÉGIMEN JURÍDICO APLICABLE</w:t>
            </w:r>
            <w:r>
              <w:rPr>
                <w:noProof/>
                <w:webHidden/>
              </w:rPr>
              <w:tab/>
            </w:r>
            <w:r>
              <w:rPr>
                <w:noProof/>
                <w:webHidden/>
              </w:rPr>
              <w:fldChar w:fldCharType="begin"/>
            </w:r>
            <w:r>
              <w:rPr>
                <w:noProof/>
                <w:webHidden/>
              </w:rPr>
              <w:instrText xml:space="preserve"> PAGEREF _Toc197421884 \h </w:instrText>
            </w:r>
            <w:r>
              <w:rPr>
                <w:noProof/>
                <w:webHidden/>
              </w:rPr>
            </w:r>
            <w:r>
              <w:rPr>
                <w:noProof/>
                <w:webHidden/>
              </w:rPr>
              <w:fldChar w:fldCharType="separate"/>
            </w:r>
            <w:r w:rsidR="00980B1B">
              <w:rPr>
                <w:noProof/>
                <w:webHidden/>
              </w:rPr>
              <w:t>23</w:t>
            </w:r>
            <w:r>
              <w:rPr>
                <w:noProof/>
                <w:webHidden/>
              </w:rPr>
              <w:fldChar w:fldCharType="end"/>
            </w:r>
          </w:hyperlink>
        </w:p>
        <w:p w14:paraId="1EDB3EA0" w14:textId="4B20B04B" w:rsidR="00E70851" w:rsidRDefault="00E70851">
          <w:pPr>
            <w:pStyle w:val="TDC2"/>
            <w:rPr>
              <w:rFonts w:eastAsiaTheme="minorEastAsia" w:cstheme="minorBidi"/>
              <w:noProof/>
              <w:kern w:val="2"/>
              <w:sz w:val="24"/>
              <w:szCs w:val="24"/>
              <w:lang w:eastAsia="es-CO"/>
              <w14:ligatures w14:val="standardContextual"/>
            </w:rPr>
          </w:pPr>
          <w:hyperlink w:anchor="_Toc197421885" w:history="1">
            <w:r w:rsidRPr="000D100F">
              <w:rPr>
                <w:rStyle w:val="Hipervnculo"/>
                <w:noProof/>
              </w:rPr>
              <w:t>2.9.</w:t>
            </w:r>
            <w:r>
              <w:rPr>
                <w:rFonts w:eastAsiaTheme="minorEastAsia" w:cstheme="minorBidi"/>
                <w:noProof/>
                <w:kern w:val="2"/>
                <w:sz w:val="24"/>
                <w:szCs w:val="24"/>
                <w:lang w:eastAsia="es-CO"/>
                <w14:ligatures w14:val="standardContextual"/>
              </w:rPr>
              <w:tab/>
            </w:r>
            <w:r w:rsidRPr="000D100F">
              <w:rPr>
                <w:rStyle w:val="Hipervnculo"/>
                <w:noProof/>
              </w:rPr>
              <w:t>VEEDURÍAS CIUDADANAS</w:t>
            </w:r>
            <w:r>
              <w:rPr>
                <w:noProof/>
                <w:webHidden/>
              </w:rPr>
              <w:tab/>
            </w:r>
            <w:r>
              <w:rPr>
                <w:noProof/>
                <w:webHidden/>
              </w:rPr>
              <w:fldChar w:fldCharType="begin"/>
            </w:r>
            <w:r>
              <w:rPr>
                <w:noProof/>
                <w:webHidden/>
              </w:rPr>
              <w:instrText xml:space="preserve"> PAGEREF _Toc197421885 \h </w:instrText>
            </w:r>
            <w:r>
              <w:rPr>
                <w:noProof/>
                <w:webHidden/>
              </w:rPr>
            </w:r>
            <w:r>
              <w:rPr>
                <w:noProof/>
                <w:webHidden/>
              </w:rPr>
              <w:fldChar w:fldCharType="separate"/>
            </w:r>
            <w:r w:rsidR="00980B1B">
              <w:rPr>
                <w:noProof/>
                <w:webHidden/>
              </w:rPr>
              <w:t>23</w:t>
            </w:r>
            <w:r>
              <w:rPr>
                <w:noProof/>
                <w:webHidden/>
              </w:rPr>
              <w:fldChar w:fldCharType="end"/>
            </w:r>
          </w:hyperlink>
        </w:p>
        <w:p w14:paraId="5BFE46B5" w14:textId="73509A1F" w:rsidR="00E70851" w:rsidRDefault="00E70851">
          <w:pPr>
            <w:pStyle w:val="TDC2"/>
            <w:rPr>
              <w:rFonts w:eastAsiaTheme="minorEastAsia" w:cstheme="minorBidi"/>
              <w:noProof/>
              <w:kern w:val="2"/>
              <w:sz w:val="24"/>
              <w:szCs w:val="24"/>
              <w:lang w:eastAsia="es-CO"/>
              <w14:ligatures w14:val="standardContextual"/>
            </w:rPr>
          </w:pPr>
          <w:hyperlink w:anchor="_Toc197421886" w:history="1">
            <w:r w:rsidRPr="000D100F">
              <w:rPr>
                <w:rStyle w:val="Hipervnculo"/>
                <w:noProof/>
              </w:rPr>
              <w:t>2.10.</w:t>
            </w:r>
            <w:r>
              <w:rPr>
                <w:rFonts w:eastAsiaTheme="minorEastAsia" w:cstheme="minorBidi"/>
                <w:noProof/>
                <w:kern w:val="2"/>
                <w:sz w:val="24"/>
                <w:szCs w:val="24"/>
                <w:lang w:eastAsia="es-CO"/>
                <w14:ligatures w14:val="standardContextual"/>
              </w:rPr>
              <w:tab/>
            </w:r>
            <w:r w:rsidRPr="000D100F">
              <w:rPr>
                <w:rStyle w:val="Hipervnculo"/>
                <w:noProof/>
              </w:rPr>
              <w:t>LUCHA CONTRA LA CORRUPCIÓN</w:t>
            </w:r>
            <w:r>
              <w:rPr>
                <w:noProof/>
                <w:webHidden/>
              </w:rPr>
              <w:tab/>
            </w:r>
            <w:r>
              <w:rPr>
                <w:noProof/>
                <w:webHidden/>
              </w:rPr>
              <w:fldChar w:fldCharType="begin"/>
            </w:r>
            <w:r>
              <w:rPr>
                <w:noProof/>
                <w:webHidden/>
              </w:rPr>
              <w:instrText xml:space="preserve"> PAGEREF _Toc197421886 \h </w:instrText>
            </w:r>
            <w:r>
              <w:rPr>
                <w:noProof/>
                <w:webHidden/>
              </w:rPr>
            </w:r>
            <w:r>
              <w:rPr>
                <w:noProof/>
                <w:webHidden/>
              </w:rPr>
              <w:fldChar w:fldCharType="separate"/>
            </w:r>
            <w:r w:rsidR="00980B1B">
              <w:rPr>
                <w:noProof/>
                <w:webHidden/>
              </w:rPr>
              <w:t>24</w:t>
            </w:r>
            <w:r>
              <w:rPr>
                <w:noProof/>
                <w:webHidden/>
              </w:rPr>
              <w:fldChar w:fldCharType="end"/>
            </w:r>
          </w:hyperlink>
        </w:p>
        <w:p w14:paraId="44EB6BA4" w14:textId="7E1243CE" w:rsidR="00E70851" w:rsidRDefault="00E70851">
          <w:pPr>
            <w:pStyle w:val="TDC2"/>
            <w:rPr>
              <w:rFonts w:eastAsiaTheme="minorEastAsia" w:cstheme="minorBidi"/>
              <w:noProof/>
              <w:kern w:val="2"/>
              <w:sz w:val="24"/>
              <w:szCs w:val="24"/>
              <w:lang w:eastAsia="es-CO"/>
              <w14:ligatures w14:val="standardContextual"/>
            </w:rPr>
          </w:pPr>
          <w:hyperlink w:anchor="_Toc197421887" w:history="1">
            <w:r w:rsidRPr="000D100F">
              <w:rPr>
                <w:rStyle w:val="Hipervnculo"/>
                <w:noProof/>
              </w:rPr>
              <w:t>2.11.</w:t>
            </w:r>
            <w:r>
              <w:rPr>
                <w:rFonts w:eastAsiaTheme="minorEastAsia" w:cstheme="minorBidi"/>
                <w:noProof/>
                <w:kern w:val="2"/>
                <w:sz w:val="24"/>
                <w:szCs w:val="24"/>
                <w:lang w:eastAsia="es-CO"/>
                <w14:ligatures w14:val="standardContextual"/>
              </w:rPr>
              <w:tab/>
            </w:r>
            <w:r w:rsidRPr="000D100F">
              <w:rPr>
                <w:rStyle w:val="Hipervnculo"/>
                <w:noProof/>
              </w:rPr>
              <w:t>APERTURA DE LA LPA Y PUBLICACIÓN DE LOS TÉRMINOS DE REFERENCIA</w:t>
            </w:r>
            <w:r>
              <w:rPr>
                <w:noProof/>
                <w:webHidden/>
              </w:rPr>
              <w:tab/>
            </w:r>
            <w:r>
              <w:rPr>
                <w:noProof/>
                <w:webHidden/>
              </w:rPr>
              <w:fldChar w:fldCharType="begin"/>
            </w:r>
            <w:r>
              <w:rPr>
                <w:noProof/>
                <w:webHidden/>
              </w:rPr>
              <w:instrText xml:space="preserve"> PAGEREF _Toc197421887 \h </w:instrText>
            </w:r>
            <w:r>
              <w:rPr>
                <w:noProof/>
                <w:webHidden/>
              </w:rPr>
            </w:r>
            <w:r>
              <w:rPr>
                <w:noProof/>
                <w:webHidden/>
              </w:rPr>
              <w:fldChar w:fldCharType="separate"/>
            </w:r>
            <w:r w:rsidR="00980B1B">
              <w:rPr>
                <w:noProof/>
                <w:webHidden/>
              </w:rPr>
              <w:t>24</w:t>
            </w:r>
            <w:r>
              <w:rPr>
                <w:noProof/>
                <w:webHidden/>
              </w:rPr>
              <w:fldChar w:fldCharType="end"/>
            </w:r>
          </w:hyperlink>
        </w:p>
        <w:p w14:paraId="168D3CE9" w14:textId="6E6517BA" w:rsidR="00E70851" w:rsidRDefault="00E70851">
          <w:pPr>
            <w:pStyle w:val="TDC2"/>
            <w:rPr>
              <w:rFonts w:eastAsiaTheme="minorEastAsia" w:cstheme="minorBidi"/>
              <w:noProof/>
              <w:kern w:val="2"/>
              <w:sz w:val="24"/>
              <w:szCs w:val="24"/>
              <w:lang w:eastAsia="es-CO"/>
              <w14:ligatures w14:val="standardContextual"/>
            </w:rPr>
          </w:pPr>
          <w:hyperlink w:anchor="_Toc197421888" w:history="1">
            <w:r w:rsidRPr="000D100F">
              <w:rPr>
                <w:rStyle w:val="Hipervnculo"/>
                <w:noProof/>
              </w:rPr>
              <w:t>2.12.</w:t>
            </w:r>
            <w:r>
              <w:rPr>
                <w:rFonts w:eastAsiaTheme="minorEastAsia" w:cstheme="minorBidi"/>
                <w:noProof/>
                <w:kern w:val="2"/>
                <w:sz w:val="24"/>
                <w:szCs w:val="24"/>
                <w:lang w:eastAsia="es-CO"/>
                <w14:ligatures w14:val="standardContextual"/>
              </w:rPr>
              <w:tab/>
            </w:r>
            <w:r w:rsidRPr="000D100F">
              <w:rPr>
                <w:rStyle w:val="Hipervnculo"/>
                <w:noProof/>
              </w:rPr>
              <w:t>INHABILIDADES E INCOMPATIBILIDADES</w:t>
            </w:r>
            <w:r>
              <w:rPr>
                <w:noProof/>
                <w:webHidden/>
              </w:rPr>
              <w:tab/>
            </w:r>
            <w:r>
              <w:rPr>
                <w:noProof/>
                <w:webHidden/>
              </w:rPr>
              <w:fldChar w:fldCharType="begin"/>
            </w:r>
            <w:r>
              <w:rPr>
                <w:noProof/>
                <w:webHidden/>
              </w:rPr>
              <w:instrText xml:space="preserve"> PAGEREF _Toc197421888 \h </w:instrText>
            </w:r>
            <w:r>
              <w:rPr>
                <w:noProof/>
                <w:webHidden/>
              </w:rPr>
            </w:r>
            <w:r>
              <w:rPr>
                <w:noProof/>
                <w:webHidden/>
              </w:rPr>
              <w:fldChar w:fldCharType="separate"/>
            </w:r>
            <w:r w:rsidR="00980B1B">
              <w:rPr>
                <w:noProof/>
                <w:webHidden/>
              </w:rPr>
              <w:t>24</w:t>
            </w:r>
            <w:r>
              <w:rPr>
                <w:noProof/>
                <w:webHidden/>
              </w:rPr>
              <w:fldChar w:fldCharType="end"/>
            </w:r>
          </w:hyperlink>
        </w:p>
        <w:p w14:paraId="43667150" w14:textId="00A8C494" w:rsidR="00E70851" w:rsidRDefault="00E70851">
          <w:pPr>
            <w:pStyle w:val="TDC2"/>
            <w:rPr>
              <w:rFonts w:eastAsiaTheme="minorEastAsia" w:cstheme="minorBidi"/>
              <w:noProof/>
              <w:kern w:val="2"/>
              <w:sz w:val="24"/>
              <w:szCs w:val="24"/>
              <w:lang w:eastAsia="es-CO"/>
              <w14:ligatures w14:val="standardContextual"/>
            </w:rPr>
          </w:pPr>
          <w:hyperlink w:anchor="_Toc197421889" w:history="1">
            <w:r w:rsidRPr="000D100F">
              <w:rPr>
                <w:rStyle w:val="Hipervnculo"/>
                <w:noProof/>
              </w:rPr>
              <w:t>2.13.</w:t>
            </w:r>
            <w:r>
              <w:rPr>
                <w:rFonts w:eastAsiaTheme="minorEastAsia" w:cstheme="minorBidi"/>
                <w:noProof/>
                <w:kern w:val="2"/>
                <w:sz w:val="24"/>
                <w:szCs w:val="24"/>
                <w:lang w:eastAsia="es-CO"/>
                <w14:ligatures w14:val="standardContextual"/>
              </w:rPr>
              <w:tab/>
            </w:r>
            <w:r w:rsidRPr="000D100F">
              <w:rPr>
                <w:rStyle w:val="Hipervnculo"/>
                <w:noProof/>
              </w:rPr>
              <w:t>CONFLICTO DE INTERÉS</w:t>
            </w:r>
            <w:r>
              <w:rPr>
                <w:noProof/>
                <w:webHidden/>
              </w:rPr>
              <w:tab/>
            </w:r>
            <w:r>
              <w:rPr>
                <w:noProof/>
                <w:webHidden/>
              </w:rPr>
              <w:fldChar w:fldCharType="begin"/>
            </w:r>
            <w:r>
              <w:rPr>
                <w:noProof/>
                <w:webHidden/>
              </w:rPr>
              <w:instrText xml:space="preserve"> PAGEREF _Toc197421889 \h </w:instrText>
            </w:r>
            <w:r>
              <w:rPr>
                <w:noProof/>
                <w:webHidden/>
              </w:rPr>
            </w:r>
            <w:r>
              <w:rPr>
                <w:noProof/>
                <w:webHidden/>
              </w:rPr>
              <w:fldChar w:fldCharType="separate"/>
            </w:r>
            <w:r w:rsidR="00980B1B">
              <w:rPr>
                <w:noProof/>
                <w:webHidden/>
              </w:rPr>
              <w:t>24</w:t>
            </w:r>
            <w:r>
              <w:rPr>
                <w:noProof/>
                <w:webHidden/>
              </w:rPr>
              <w:fldChar w:fldCharType="end"/>
            </w:r>
          </w:hyperlink>
        </w:p>
        <w:p w14:paraId="4C15EC85" w14:textId="7B55749A" w:rsidR="00E70851" w:rsidRDefault="00E70851">
          <w:pPr>
            <w:pStyle w:val="TDC2"/>
            <w:rPr>
              <w:rFonts w:eastAsiaTheme="minorEastAsia" w:cstheme="minorBidi"/>
              <w:noProof/>
              <w:kern w:val="2"/>
              <w:sz w:val="24"/>
              <w:szCs w:val="24"/>
              <w:lang w:eastAsia="es-CO"/>
              <w14:ligatures w14:val="standardContextual"/>
            </w:rPr>
          </w:pPr>
          <w:hyperlink w:anchor="_Toc197421890" w:history="1">
            <w:r w:rsidRPr="000D100F">
              <w:rPr>
                <w:rStyle w:val="Hipervnculo"/>
                <w:noProof/>
              </w:rPr>
              <w:t>2.14.</w:t>
            </w:r>
            <w:r>
              <w:rPr>
                <w:rFonts w:eastAsiaTheme="minorEastAsia" w:cstheme="minorBidi"/>
                <w:noProof/>
                <w:kern w:val="2"/>
                <w:sz w:val="24"/>
                <w:szCs w:val="24"/>
                <w:lang w:eastAsia="es-CO"/>
                <w14:ligatures w14:val="standardContextual"/>
              </w:rPr>
              <w:tab/>
            </w:r>
            <w:r w:rsidRPr="000D100F">
              <w:rPr>
                <w:rStyle w:val="Hipervnculo"/>
                <w:noProof/>
              </w:rPr>
              <w:t>CONOCIMIENTO DEL SITIO DE EJECUCIÓN DEL PROYECTO</w:t>
            </w:r>
            <w:r>
              <w:rPr>
                <w:noProof/>
                <w:webHidden/>
              </w:rPr>
              <w:tab/>
            </w:r>
            <w:r>
              <w:rPr>
                <w:noProof/>
                <w:webHidden/>
              </w:rPr>
              <w:fldChar w:fldCharType="begin"/>
            </w:r>
            <w:r>
              <w:rPr>
                <w:noProof/>
                <w:webHidden/>
              </w:rPr>
              <w:instrText xml:space="preserve"> PAGEREF _Toc197421890 \h </w:instrText>
            </w:r>
            <w:r>
              <w:rPr>
                <w:noProof/>
                <w:webHidden/>
              </w:rPr>
            </w:r>
            <w:r>
              <w:rPr>
                <w:noProof/>
                <w:webHidden/>
              </w:rPr>
              <w:fldChar w:fldCharType="separate"/>
            </w:r>
            <w:r w:rsidR="00980B1B">
              <w:rPr>
                <w:noProof/>
                <w:webHidden/>
              </w:rPr>
              <w:t>25</w:t>
            </w:r>
            <w:r>
              <w:rPr>
                <w:noProof/>
                <w:webHidden/>
              </w:rPr>
              <w:fldChar w:fldCharType="end"/>
            </w:r>
          </w:hyperlink>
        </w:p>
        <w:p w14:paraId="001F77B9" w14:textId="49552D66" w:rsidR="00E70851" w:rsidRDefault="00E70851">
          <w:pPr>
            <w:pStyle w:val="TDC2"/>
            <w:rPr>
              <w:rFonts w:eastAsiaTheme="minorEastAsia" w:cstheme="minorBidi"/>
              <w:noProof/>
              <w:kern w:val="2"/>
              <w:sz w:val="24"/>
              <w:szCs w:val="24"/>
              <w:lang w:eastAsia="es-CO"/>
              <w14:ligatures w14:val="standardContextual"/>
            </w:rPr>
          </w:pPr>
          <w:hyperlink w:anchor="_Toc197421891" w:history="1">
            <w:r w:rsidRPr="000D100F">
              <w:rPr>
                <w:rStyle w:val="Hipervnculo"/>
                <w:noProof/>
              </w:rPr>
              <w:t>2.15.</w:t>
            </w:r>
            <w:r>
              <w:rPr>
                <w:rFonts w:eastAsiaTheme="minorEastAsia" w:cstheme="minorBidi"/>
                <w:noProof/>
                <w:kern w:val="2"/>
                <w:sz w:val="24"/>
                <w:szCs w:val="24"/>
                <w:lang w:eastAsia="es-CO"/>
                <w14:ligatures w14:val="standardContextual"/>
              </w:rPr>
              <w:tab/>
            </w:r>
            <w:r w:rsidRPr="000D100F">
              <w:rPr>
                <w:rStyle w:val="Hipervnculo"/>
                <w:noProof/>
              </w:rPr>
              <w:t>VIGENCIA DE LA PROPUESTA</w:t>
            </w:r>
            <w:r>
              <w:rPr>
                <w:noProof/>
                <w:webHidden/>
              </w:rPr>
              <w:tab/>
            </w:r>
            <w:r>
              <w:rPr>
                <w:noProof/>
                <w:webHidden/>
              </w:rPr>
              <w:fldChar w:fldCharType="begin"/>
            </w:r>
            <w:r>
              <w:rPr>
                <w:noProof/>
                <w:webHidden/>
              </w:rPr>
              <w:instrText xml:space="preserve"> PAGEREF _Toc197421891 \h </w:instrText>
            </w:r>
            <w:r>
              <w:rPr>
                <w:noProof/>
                <w:webHidden/>
              </w:rPr>
            </w:r>
            <w:r>
              <w:rPr>
                <w:noProof/>
                <w:webHidden/>
              </w:rPr>
              <w:fldChar w:fldCharType="separate"/>
            </w:r>
            <w:r w:rsidR="00980B1B">
              <w:rPr>
                <w:noProof/>
                <w:webHidden/>
              </w:rPr>
              <w:t>26</w:t>
            </w:r>
            <w:r>
              <w:rPr>
                <w:noProof/>
                <w:webHidden/>
              </w:rPr>
              <w:fldChar w:fldCharType="end"/>
            </w:r>
          </w:hyperlink>
        </w:p>
        <w:p w14:paraId="524099AC" w14:textId="2A843241" w:rsidR="00E70851" w:rsidRDefault="00E70851">
          <w:pPr>
            <w:pStyle w:val="TDC2"/>
            <w:rPr>
              <w:rFonts w:eastAsiaTheme="minorEastAsia" w:cstheme="minorBidi"/>
              <w:noProof/>
              <w:kern w:val="2"/>
              <w:sz w:val="24"/>
              <w:szCs w:val="24"/>
              <w:lang w:eastAsia="es-CO"/>
              <w14:ligatures w14:val="standardContextual"/>
            </w:rPr>
          </w:pPr>
          <w:hyperlink w:anchor="_Toc197421892" w:history="1">
            <w:r w:rsidRPr="000D100F">
              <w:rPr>
                <w:rStyle w:val="Hipervnculo"/>
                <w:noProof/>
              </w:rPr>
              <w:t>2.16.</w:t>
            </w:r>
            <w:r>
              <w:rPr>
                <w:rFonts w:eastAsiaTheme="minorEastAsia" w:cstheme="minorBidi"/>
                <w:noProof/>
                <w:kern w:val="2"/>
                <w:sz w:val="24"/>
                <w:szCs w:val="24"/>
                <w:lang w:eastAsia="es-CO"/>
                <w14:ligatures w14:val="standardContextual"/>
              </w:rPr>
              <w:tab/>
            </w:r>
            <w:r w:rsidRPr="000D100F">
              <w:rPr>
                <w:rStyle w:val="Hipervnculo"/>
                <w:noProof/>
              </w:rPr>
              <w:t>PROHIBICIÓN DE PRESENTAR PROPUESTAS CONDICIONADAS, ALTERNATIVAS O PARCIALES</w:t>
            </w:r>
            <w:r>
              <w:rPr>
                <w:noProof/>
                <w:webHidden/>
              </w:rPr>
              <w:tab/>
            </w:r>
            <w:r>
              <w:rPr>
                <w:noProof/>
                <w:webHidden/>
              </w:rPr>
              <w:fldChar w:fldCharType="begin"/>
            </w:r>
            <w:r>
              <w:rPr>
                <w:noProof/>
                <w:webHidden/>
              </w:rPr>
              <w:instrText xml:space="preserve"> PAGEREF _Toc197421892 \h </w:instrText>
            </w:r>
            <w:r>
              <w:rPr>
                <w:noProof/>
                <w:webHidden/>
              </w:rPr>
            </w:r>
            <w:r>
              <w:rPr>
                <w:noProof/>
                <w:webHidden/>
              </w:rPr>
              <w:fldChar w:fldCharType="separate"/>
            </w:r>
            <w:r w:rsidR="00980B1B">
              <w:rPr>
                <w:noProof/>
                <w:webHidden/>
              </w:rPr>
              <w:t>26</w:t>
            </w:r>
            <w:r>
              <w:rPr>
                <w:noProof/>
                <w:webHidden/>
              </w:rPr>
              <w:fldChar w:fldCharType="end"/>
            </w:r>
          </w:hyperlink>
        </w:p>
        <w:p w14:paraId="13542E6F" w14:textId="117B9E78" w:rsidR="00E70851" w:rsidRDefault="00E70851">
          <w:pPr>
            <w:pStyle w:val="TDC2"/>
            <w:rPr>
              <w:rFonts w:eastAsiaTheme="minorEastAsia" w:cstheme="minorBidi"/>
              <w:noProof/>
              <w:kern w:val="2"/>
              <w:sz w:val="24"/>
              <w:szCs w:val="24"/>
              <w:lang w:eastAsia="es-CO"/>
              <w14:ligatures w14:val="standardContextual"/>
            </w:rPr>
          </w:pPr>
          <w:hyperlink w:anchor="_Toc197421893" w:history="1">
            <w:r w:rsidRPr="000D100F">
              <w:rPr>
                <w:rStyle w:val="Hipervnculo"/>
                <w:noProof/>
              </w:rPr>
              <w:t>2.17.</w:t>
            </w:r>
            <w:r>
              <w:rPr>
                <w:rFonts w:eastAsiaTheme="minorEastAsia" w:cstheme="minorBidi"/>
                <w:noProof/>
                <w:kern w:val="2"/>
                <w:sz w:val="24"/>
                <w:szCs w:val="24"/>
                <w:lang w:eastAsia="es-CO"/>
                <w14:ligatures w14:val="standardContextual"/>
              </w:rPr>
              <w:tab/>
            </w:r>
            <w:r w:rsidRPr="000D100F">
              <w:rPr>
                <w:rStyle w:val="Hipervnculo"/>
                <w:noProof/>
              </w:rPr>
              <w:t>COSTOS DERIVADOS DE PARTICIPAR EN EL PROCESO</w:t>
            </w:r>
            <w:r>
              <w:rPr>
                <w:noProof/>
                <w:webHidden/>
              </w:rPr>
              <w:tab/>
            </w:r>
            <w:r>
              <w:rPr>
                <w:noProof/>
                <w:webHidden/>
              </w:rPr>
              <w:fldChar w:fldCharType="begin"/>
            </w:r>
            <w:r>
              <w:rPr>
                <w:noProof/>
                <w:webHidden/>
              </w:rPr>
              <w:instrText xml:space="preserve"> PAGEREF _Toc197421893 \h </w:instrText>
            </w:r>
            <w:r>
              <w:rPr>
                <w:noProof/>
                <w:webHidden/>
              </w:rPr>
            </w:r>
            <w:r>
              <w:rPr>
                <w:noProof/>
                <w:webHidden/>
              </w:rPr>
              <w:fldChar w:fldCharType="separate"/>
            </w:r>
            <w:r w:rsidR="00980B1B">
              <w:rPr>
                <w:noProof/>
                <w:webHidden/>
              </w:rPr>
              <w:t>26</w:t>
            </w:r>
            <w:r>
              <w:rPr>
                <w:noProof/>
                <w:webHidden/>
              </w:rPr>
              <w:fldChar w:fldCharType="end"/>
            </w:r>
          </w:hyperlink>
        </w:p>
        <w:p w14:paraId="1F861D1C" w14:textId="625D0B4A" w:rsidR="00E70851" w:rsidRDefault="00E70851">
          <w:pPr>
            <w:pStyle w:val="TDC2"/>
            <w:rPr>
              <w:rFonts w:eastAsiaTheme="minorEastAsia" w:cstheme="minorBidi"/>
              <w:noProof/>
              <w:kern w:val="2"/>
              <w:sz w:val="24"/>
              <w:szCs w:val="24"/>
              <w:lang w:eastAsia="es-CO"/>
              <w14:ligatures w14:val="standardContextual"/>
            </w:rPr>
          </w:pPr>
          <w:hyperlink w:anchor="_Toc197421894" w:history="1">
            <w:r w:rsidRPr="000D100F">
              <w:rPr>
                <w:rStyle w:val="Hipervnculo"/>
                <w:noProof/>
              </w:rPr>
              <w:t>2.18.</w:t>
            </w:r>
            <w:r>
              <w:rPr>
                <w:rFonts w:eastAsiaTheme="minorEastAsia" w:cstheme="minorBidi"/>
                <w:noProof/>
                <w:kern w:val="2"/>
                <w:sz w:val="24"/>
                <w:szCs w:val="24"/>
                <w:lang w:eastAsia="es-CO"/>
                <w14:ligatures w14:val="standardContextual"/>
              </w:rPr>
              <w:tab/>
            </w:r>
            <w:r w:rsidRPr="000D100F">
              <w:rPr>
                <w:rStyle w:val="Hipervnculo"/>
                <w:noProof/>
              </w:rPr>
              <w:t>DESTINATARIOS DE LA LICITACIÓN</w:t>
            </w:r>
            <w:r>
              <w:rPr>
                <w:noProof/>
                <w:webHidden/>
              </w:rPr>
              <w:tab/>
            </w:r>
            <w:r>
              <w:rPr>
                <w:noProof/>
                <w:webHidden/>
              </w:rPr>
              <w:fldChar w:fldCharType="begin"/>
            </w:r>
            <w:r>
              <w:rPr>
                <w:noProof/>
                <w:webHidden/>
              </w:rPr>
              <w:instrText xml:space="preserve"> PAGEREF _Toc197421894 \h </w:instrText>
            </w:r>
            <w:r>
              <w:rPr>
                <w:noProof/>
                <w:webHidden/>
              </w:rPr>
            </w:r>
            <w:r>
              <w:rPr>
                <w:noProof/>
                <w:webHidden/>
              </w:rPr>
              <w:fldChar w:fldCharType="separate"/>
            </w:r>
            <w:r w:rsidR="00980B1B">
              <w:rPr>
                <w:noProof/>
                <w:webHidden/>
              </w:rPr>
              <w:t>26</w:t>
            </w:r>
            <w:r>
              <w:rPr>
                <w:noProof/>
                <w:webHidden/>
              </w:rPr>
              <w:fldChar w:fldCharType="end"/>
            </w:r>
          </w:hyperlink>
        </w:p>
        <w:p w14:paraId="77178B44" w14:textId="21DDFB6D" w:rsidR="00E70851" w:rsidRDefault="00E70851">
          <w:pPr>
            <w:pStyle w:val="TDC2"/>
            <w:rPr>
              <w:rFonts w:eastAsiaTheme="minorEastAsia" w:cstheme="minorBidi"/>
              <w:noProof/>
              <w:kern w:val="2"/>
              <w:sz w:val="24"/>
              <w:szCs w:val="24"/>
              <w:lang w:eastAsia="es-CO"/>
              <w14:ligatures w14:val="standardContextual"/>
            </w:rPr>
          </w:pPr>
          <w:hyperlink w:anchor="_Toc197421895" w:history="1">
            <w:r w:rsidRPr="000D100F">
              <w:rPr>
                <w:rStyle w:val="Hipervnculo"/>
                <w:noProof/>
              </w:rPr>
              <w:t>2.19.</w:t>
            </w:r>
            <w:r>
              <w:rPr>
                <w:rFonts w:eastAsiaTheme="minorEastAsia" w:cstheme="minorBidi"/>
                <w:noProof/>
                <w:kern w:val="2"/>
                <w:sz w:val="24"/>
                <w:szCs w:val="24"/>
                <w:lang w:eastAsia="es-CO"/>
                <w14:ligatures w14:val="standardContextual"/>
              </w:rPr>
              <w:tab/>
            </w:r>
            <w:r w:rsidRPr="000D100F">
              <w:rPr>
                <w:rStyle w:val="Hipervnculo"/>
                <w:noProof/>
              </w:rPr>
              <w:t>CRONOGRAMA</w:t>
            </w:r>
            <w:r>
              <w:rPr>
                <w:noProof/>
                <w:webHidden/>
              </w:rPr>
              <w:tab/>
            </w:r>
            <w:r>
              <w:rPr>
                <w:noProof/>
                <w:webHidden/>
              </w:rPr>
              <w:fldChar w:fldCharType="begin"/>
            </w:r>
            <w:r>
              <w:rPr>
                <w:noProof/>
                <w:webHidden/>
              </w:rPr>
              <w:instrText xml:space="preserve"> PAGEREF _Toc197421895 \h </w:instrText>
            </w:r>
            <w:r>
              <w:rPr>
                <w:noProof/>
                <w:webHidden/>
              </w:rPr>
            </w:r>
            <w:r>
              <w:rPr>
                <w:noProof/>
                <w:webHidden/>
              </w:rPr>
              <w:fldChar w:fldCharType="separate"/>
            </w:r>
            <w:r w:rsidR="00980B1B">
              <w:rPr>
                <w:noProof/>
                <w:webHidden/>
              </w:rPr>
              <w:t>27</w:t>
            </w:r>
            <w:r>
              <w:rPr>
                <w:noProof/>
                <w:webHidden/>
              </w:rPr>
              <w:fldChar w:fldCharType="end"/>
            </w:r>
          </w:hyperlink>
        </w:p>
        <w:p w14:paraId="5D46B693" w14:textId="023D6612" w:rsidR="00E70851" w:rsidRDefault="00E70851">
          <w:pPr>
            <w:pStyle w:val="TDC1"/>
            <w:rPr>
              <w:rFonts w:eastAsiaTheme="minorEastAsia" w:cstheme="minorBidi"/>
              <w:b w:val="0"/>
              <w:bCs w:val="0"/>
              <w:kern w:val="2"/>
              <w:sz w:val="24"/>
              <w:szCs w:val="24"/>
              <w:lang w:eastAsia="es-CO"/>
              <w14:ligatures w14:val="standardContextual"/>
            </w:rPr>
          </w:pPr>
          <w:hyperlink w:anchor="_Toc197421896" w:history="1">
            <w:r w:rsidRPr="000D100F">
              <w:rPr>
                <w:rStyle w:val="Hipervnculo"/>
              </w:rPr>
              <w:t>3.</w:t>
            </w:r>
            <w:r>
              <w:rPr>
                <w:rFonts w:eastAsiaTheme="minorEastAsia" w:cstheme="minorBidi"/>
                <w:b w:val="0"/>
                <w:bCs w:val="0"/>
                <w:kern w:val="2"/>
                <w:sz w:val="24"/>
                <w:szCs w:val="24"/>
                <w:lang w:eastAsia="es-CO"/>
                <w14:ligatures w14:val="standardContextual"/>
              </w:rPr>
              <w:tab/>
            </w:r>
            <w:r w:rsidRPr="000D100F">
              <w:rPr>
                <w:rStyle w:val="Hipervnculo"/>
              </w:rPr>
              <w:t>CONDICIONES DEL PROCESO LICITATORIO</w:t>
            </w:r>
            <w:r>
              <w:rPr>
                <w:webHidden/>
              </w:rPr>
              <w:tab/>
            </w:r>
            <w:r>
              <w:rPr>
                <w:webHidden/>
              </w:rPr>
              <w:fldChar w:fldCharType="begin"/>
            </w:r>
            <w:r>
              <w:rPr>
                <w:webHidden/>
              </w:rPr>
              <w:instrText xml:space="preserve"> PAGEREF _Toc197421896 \h </w:instrText>
            </w:r>
            <w:r>
              <w:rPr>
                <w:webHidden/>
              </w:rPr>
            </w:r>
            <w:r>
              <w:rPr>
                <w:webHidden/>
              </w:rPr>
              <w:fldChar w:fldCharType="separate"/>
            </w:r>
            <w:r w:rsidR="00980B1B">
              <w:rPr>
                <w:webHidden/>
              </w:rPr>
              <w:t>29</w:t>
            </w:r>
            <w:r>
              <w:rPr>
                <w:webHidden/>
              </w:rPr>
              <w:fldChar w:fldCharType="end"/>
            </w:r>
          </w:hyperlink>
        </w:p>
        <w:p w14:paraId="7CD6FD71" w14:textId="68A8B67F" w:rsidR="00E70851" w:rsidRDefault="00E70851">
          <w:pPr>
            <w:pStyle w:val="TDC2"/>
            <w:rPr>
              <w:rFonts w:eastAsiaTheme="minorEastAsia" w:cstheme="minorBidi"/>
              <w:noProof/>
              <w:kern w:val="2"/>
              <w:sz w:val="24"/>
              <w:szCs w:val="24"/>
              <w:lang w:eastAsia="es-CO"/>
              <w14:ligatures w14:val="standardContextual"/>
            </w:rPr>
          </w:pPr>
          <w:hyperlink w:anchor="_Toc197421897" w:history="1">
            <w:r w:rsidRPr="000D100F">
              <w:rPr>
                <w:rStyle w:val="Hipervnculo"/>
                <w:noProof/>
              </w:rPr>
              <w:t>3.1.</w:t>
            </w:r>
            <w:r>
              <w:rPr>
                <w:rFonts w:eastAsiaTheme="minorEastAsia" w:cstheme="minorBidi"/>
                <w:noProof/>
                <w:kern w:val="2"/>
                <w:sz w:val="24"/>
                <w:szCs w:val="24"/>
                <w:lang w:eastAsia="es-CO"/>
                <w14:ligatures w14:val="standardContextual"/>
              </w:rPr>
              <w:tab/>
            </w:r>
            <w:r w:rsidRPr="000D100F">
              <w:rPr>
                <w:rStyle w:val="Hipervnculo"/>
                <w:noProof/>
              </w:rPr>
              <w:t>CORRESPONDENCIA Y COMUNICACIÓN</w:t>
            </w:r>
            <w:r>
              <w:rPr>
                <w:noProof/>
                <w:webHidden/>
              </w:rPr>
              <w:tab/>
            </w:r>
            <w:r>
              <w:rPr>
                <w:noProof/>
                <w:webHidden/>
              </w:rPr>
              <w:fldChar w:fldCharType="begin"/>
            </w:r>
            <w:r>
              <w:rPr>
                <w:noProof/>
                <w:webHidden/>
              </w:rPr>
              <w:instrText xml:space="preserve"> PAGEREF _Toc197421897 \h </w:instrText>
            </w:r>
            <w:r>
              <w:rPr>
                <w:noProof/>
                <w:webHidden/>
              </w:rPr>
            </w:r>
            <w:r>
              <w:rPr>
                <w:noProof/>
                <w:webHidden/>
              </w:rPr>
              <w:fldChar w:fldCharType="separate"/>
            </w:r>
            <w:r w:rsidR="00980B1B">
              <w:rPr>
                <w:noProof/>
                <w:webHidden/>
              </w:rPr>
              <w:t>29</w:t>
            </w:r>
            <w:r>
              <w:rPr>
                <w:noProof/>
                <w:webHidden/>
              </w:rPr>
              <w:fldChar w:fldCharType="end"/>
            </w:r>
          </w:hyperlink>
        </w:p>
        <w:p w14:paraId="5EC5C24C" w14:textId="3A17E068" w:rsidR="00E70851" w:rsidRDefault="00E70851">
          <w:pPr>
            <w:pStyle w:val="TDC2"/>
            <w:rPr>
              <w:rFonts w:eastAsiaTheme="minorEastAsia" w:cstheme="minorBidi"/>
              <w:noProof/>
              <w:kern w:val="2"/>
              <w:sz w:val="24"/>
              <w:szCs w:val="24"/>
              <w:lang w:eastAsia="es-CO"/>
              <w14:ligatures w14:val="standardContextual"/>
            </w:rPr>
          </w:pPr>
          <w:hyperlink w:anchor="_Toc197421898" w:history="1">
            <w:r w:rsidRPr="000D100F">
              <w:rPr>
                <w:rStyle w:val="Hipervnculo"/>
                <w:noProof/>
              </w:rPr>
              <w:t>3.2.</w:t>
            </w:r>
            <w:r>
              <w:rPr>
                <w:rFonts w:eastAsiaTheme="minorEastAsia" w:cstheme="minorBidi"/>
                <w:noProof/>
                <w:kern w:val="2"/>
                <w:sz w:val="24"/>
                <w:szCs w:val="24"/>
                <w:lang w:eastAsia="es-CO"/>
                <w14:ligatures w14:val="standardContextual"/>
              </w:rPr>
              <w:tab/>
            </w:r>
            <w:r w:rsidRPr="000D100F">
              <w:rPr>
                <w:rStyle w:val="Hipervnculo"/>
                <w:noProof/>
              </w:rPr>
              <w:t>ADENDAS</w:t>
            </w:r>
            <w:r>
              <w:rPr>
                <w:noProof/>
                <w:webHidden/>
              </w:rPr>
              <w:tab/>
            </w:r>
            <w:r>
              <w:rPr>
                <w:noProof/>
                <w:webHidden/>
              </w:rPr>
              <w:fldChar w:fldCharType="begin"/>
            </w:r>
            <w:r>
              <w:rPr>
                <w:noProof/>
                <w:webHidden/>
              </w:rPr>
              <w:instrText xml:space="preserve"> PAGEREF _Toc197421898 \h </w:instrText>
            </w:r>
            <w:r>
              <w:rPr>
                <w:noProof/>
                <w:webHidden/>
              </w:rPr>
            </w:r>
            <w:r>
              <w:rPr>
                <w:noProof/>
                <w:webHidden/>
              </w:rPr>
              <w:fldChar w:fldCharType="separate"/>
            </w:r>
            <w:r w:rsidR="00980B1B">
              <w:rPr>
                <w:noProof/>
                <w:webHidden/>
              </w:rPr>
              <w:t>29</w:t>
            </w:r>
            <w:r>
              <w:rPr>
                <w:noProof/>
                <w:webHidden/>
              </w:rPr>
              <w:fldChar w:fldCharType="end"/>
            </w:r>
          </w:hyperlink>
        </w:p>
        <w:p w14:paraId="63BBCD53" w14:textId="091AA38F" w:rsidR="00E70851" w:rsidRDefault="00E70851">
          <w:pPr>
            <w:pStyle w:val="TDC2"/>
            <w:rPr>
              <w:rFonts w:eastAsiaTheme="minorEastAsia" w:cstheme="minorBidi"/>
              <w:noProof/>
              <w:kern w:val="2"/>
              <w:sz w:val="24"/>
              <w:szCs w:val="24"/>
              <w:lang w:eastAsia="es-CO"/>
              <w14:ligatures w14:val="standardContextual"/>
            </w:rPr>
          </w:pPr>
          <w:hyperlink w:anchor="_Toc197421899" w:history="1">
            <w:r w:rsidRPr="000D100F">
              <w:rPr>
                <w:rStyle w:val="Hipervnculo"/>
                <w:noProof/>
              </w:rPr>
              <w:t>3.3.</w:t>
            </w:r>
            <w:r>
              <w:rPr>
                <w:rFonts w:eastAsiaTheme="minorEastAsia" w:cstheme="minorBidi"/>
                <w:noProof/>
                <w:kern w:val="2"/>
                <w:sz w:val="24"/>
                <w:szCs w:val="24"/>
                <w:lang w:eastAsia="es-CO"/>
                <w14:ligatures w14:val="standardContextual"/>
              </w:rPr>
              <w:tab/>
            </w:r>
            <w:r w:rsidRPr="000D100F">
              <w:rPr>
                <w:rStyle w:val="Hipervnculo"/>
                <w:noProof/>
              </w:rPr>
              <w:t>PRESENTACIÓN Y ENTREGA DE LAS PROPUESTAS</w:t>
            </w:r>
            <w:r>
              <w:rPr>
                <w:noProof/>
                <w:webHidden/>
              </w:rPr>
              <w:tab/>
            </w:r>
            <w:r>
              <w:rPr>
                <w:noProof/>
                <w:webHidden/>
              </w:rPr>
              <w:fldChar w:fldCharType="begin"/>
            </w:r>
            <w:r>
              <w:rPr>
                <w:noProof/>
                <w:webHidden/>
              </w:rPr>
              <w:instrText xml:space="preserve"> PAGEREF _Toc197421899 \h </w:instrText>
            </w:r>
            <w:r>
              <w:rPr>
                <w:noProof/>
                <w:webHidden/>
              </w:rPr>
            </w:r>
            <w:r>
              <w:rPr>
                <w:noProof/>
                <w:webHidden/>
              </w:rPr>
              <w:fldChar w:fldCharType="separate"/>
            </w:r>
            <w:r w:rsidR="00980B1B">
              <w:rPr>
                <w:noProof/>
                <w:webHidden/>
              </w:rPr>
              <w:t>30</w:t>
            </w:r>
            <w:r>
              <w:rPr>
                <w:noProof/>
                <w:webHidden/>
              </w:rPr>
              <w:fldChar w:fldCharType="end"/>
            </w:r>
          </w:hyperlink>
        </w:p>
        <w:p w14:paraId="36C0E2B0" w14:textId="75F79044"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00" w:history="1">
            <w:r w:rsidRPr="000D100F">
              <w:rPr>
                <w:rStyle w:val="Hipervnculo"/>
                <w:noProof/>
              </w:rPr>
              <w:t>3.3.1.</w:t>
            </w:r>
            <w:r>
              <w:rPr>
                <w:rFonts w:eastAsiaTheme="minorEastAsia" w:cstheme="minorBidi"/>
                <w:noProof/>
                <w:kern w:val="2"/>
                <w:sz w:val="24"/>
                <w:szCs w:val="24"/>
                <w:lang w:eastAsia="es-CO"/>
                <w14:ligatures w14:val="standardContextual"/>
              </w:rPr>
              <w:tab/>
            </w:r>
            <w:r w:rsidRPr="000D100F">
              <w:rPr>
                <w:rStyle w:val="Hipervnculo"/>
                <w:noProof/>
              </w:rPr>
              <w:t>FORMA DE PRESENTACIÓN</w:t>
            </w:r>
            <w:r>
              <w:rPr>
                <w:noProof/>
                <w:webHidden/>
              </w:rPr>
              <w:tab/>
            </w:r>
            <w:r>
              <w:rPr>
                <w:noProof/>
                <w:webHidden/>
              </w:rPr>
              <w:fldChar w:fldCharType="begin"/>
            </w:r>
            <w:r>
              <w:rPr>
                <w:noProof/>
                <w:webHidden/>
              </w:rPr>
              <w:instrText xml:space="preserve"> PAGEREF _Toc197421900 \h </w:instrText>
            </w:r>
            <w:r>
              <w:rPr>
                <w:noProof/>
                <w:webHidden/>
              </w:rPr>
            </w:r>
            <w:r>
              <w:rPr>
                <w:noProof/>
                <w:webHidden/>
              </w:rPr>
              <w:fldChar w:fldCharType="separate"/>
            </w:r>
            <w:r w:rsidR="00980B1B">
              <w:rPr>
                <w:noProof/>
                <w:webHidden/>
              </w:rPr>
              <w:t>31</w:t>
            </w:r>
            <w:r>
              <w:rPr>
                <w:noProof/>
                <w:webHidden/>
              </w:rPr>
              <w:fldChar w:fldCharType="end"/>
            </w:r>
          </w:hyperlink>
        </w:p>
        <w:p w14:paraId="20C5453E" w14:textId="35B47553" w:rsidR="00E70851" w:rsidRDefault="00E70851">
          <w:pPr>
            <w:pStyle w:val="TDC2"/>
            <w:rPr>
              <w:rFonts w:eastAsiaTheme="minorEastAsia" w:cstheme="minorBidi"/>
              <w:noProof/>
              <w:kern w:val="2"/>
              <w:sz w:val="24"/>
              <w:szCs w:val="24"/>
              <w:lang w:eastAsia="es-CO"/>
              <w14:ligatures w14:val="standardContextual"/>
            </w:rPr>
          </w:pPr>
          <w:hyperlink w:anchor="_Toc197421901" w:history="1">
            <w:r w:rsidRPr="000D100F">
              <w:rPr>
                <w:rStyle w:val="Hipervnculo"/>
                <w:noProof/>
              </w:rPr>
              <w:t>3.4.</w:t>
            </w:r>
            <w:r>
              <w:rPr>
                <w:rFonts w:eastAsiaTheme="minorEastAsia" w:cstheme="minorBidi"/>
                <w:noProof/>
                <w:kern w:val="2"/>
                <w:sz w:val="24"/>
                <w:szCs w:val="24"/>
                <w:lang w:eastAsia="es-CO"/>
                <w14:ligatures w14:val="standardContextual"/>
              </w:rPr>
              <w:tab/>
            </w:r>
            <w:r w:rsidRPr="000D100F">
              <w:rPr>
                <w:rStyle w:val="Hipervnculo"/>
                <w:noProof/>
              </w:rPr>
              <w:t>ANÁLISIS DE LOS RIESGOS PREVISIBLES DEL FUTURO CONTRATO - MATRIZ DE RIESGOS</w:t>
            </w:r>
            <w:r>
              <w:rPr>
                <w:noProof/>
                <w:webHidden/>
              </w:rPr>
              <w:tab/>
            </w:r>
            <w:r>
              <w:rPr>
                <w:noProof/>
                <w:webHidden/>
              </w:rPr>
              <w:fldChar w:fldCharType="begin"/>
            </w:r>
            <w:r>
              <w:rPr>
                <w:noProof/>
                <w:webHidden/>
              </w:rPr>
              <w:instrText xml:space="preserve"> PAGEREF _Toc197421901 \h </w:instrText>
            </w:r>
            <w:r>
              <w:rPr>
                <w:noProof/>
                <w:webHidden/>
              </w:rPr>
            </w:r>
            <w:r>
              <w:rPr>
                <w:noProof/>
                <w:webHidden/>
              </w:rPr>
              <w:fldChar w:fldCharType="separate"/>
            </w:r>
            <w:r w:rsidR="00980B1B">
              <w:rPr>
                <w:noProof/>
                <w:webHidden/>
              </w:rPr>
              <w:t>33</w:t>
            </w:r>
            <w:r>
              <w:rPr>
                <w:noProof/>
                <w:webHidden/>
              </w:rPr>
              <w:fldChar w:fldCharType="end"/>
            </w:r>
          </w:hyperlink>
        </w:p>
        <w:p w14:paraId="4AFE240E" w14:textId="653D98F3" w:rsidR="00E70851" w:rsidRDefault="00E70851">
          <w:pPr>
            <w:pStyle w:val="TDC2"/>
            <w:rPr>
              <w:rFonts w:eastAsiaTheme="minorEastAsia" w:cstheme="minorBidi"/>
              <w:noProof/>
              <w:kern w:val="2"/>
              <w:sz w:val="24"/>
              <w:szCs w:val="24"/>
              <w:lang w:eastAsia="es-CO"/>
              <w14:ligatures w14:val="standardContextual"/>
            </w:rPr>
          </w:pPr>
          <w:hyperlink w:anchor="_Toc197421902" w:history="1">
            <w:r w:rsidRPr="000D100F">
              <w:rPr>
                <w:rStyle w:val="Hipervnculo"/>
                <w:noProof/>
              </w:rPr>
              <w:t>3.5.</w:t>
            </w:r>
            <w:r>
              <w:rPr>
                <w:rFonts w:eastAsiaTheme="minorEastAsia" w:cstheme="minorBidi"/>
                <w:noProof/>
                <w:kern w:val="2"/>
                <w:sz w:val="24"/>
                <w:szCs w:val="24"/>
                <w:lang w:eastAsia="es-CO"/>
                <w14:ligatures w14:val="standardContextual"/>
              </w:rPr>
              <w:tab/>
            </w:r>
            <w:r w:rsidRPr="000D100F">
              <w:rPr>
                <w:rStyle w:val="Hipervnculo"/>
                <w:bCs/>
                <w:noProof/>
              </w:rPr>
              <w:t>INTERPRETACIÓN Y ACEPTACIÓN DE LOS TÉRMINOS DE REFERENCIA</w:t>
            </w:r>
            <w:r>
              <w:rPr>
                <w:noProof/>
                <w:webHidden/>
              </w:rPr>
              <w:tab/>
            </w:r>
            <w:r>
              <w:rPr>
                <w:noProof/>
                <w:webHidden/>
              </w:rPr>
              <w:fldChar w:fldCharType="begin"/>
            </w:r>
            <w:r>
              <w:rPr>
                <w:noProof/>
                <w:webHidden/>
              </w:rPr>
              <w:instrText xml:space="preserve"> PAGEREF _Toc197421902 \h </w:instrText>
            </w:r>
            <w:r>
              <w:rPr>
                <w:noProof/>
                <w:webHidden/>
              </w:rPr>
            </w:r>
            <w:r>
              <w:rPr>
                <w:noProof/>
                <w:webHidden/>
              </w:rPr>
              <w:fldChar w:fldCharType="separate"/>
            </w:r>
            <w:r w:rsidR="00980B1B">
              <w:rPr>
                <w:noProof/>
                <w:webHidden/>
              </w:rPr>
              <w:t>34</w:t>
            </w:r>
            <w:r>
              <w:rPr>
                <w:noProof/>
                <w:webHidden/>
              </w:rPr>
              <w:fldChar w:fldCharType="end"/>
            </w:r>
          </w:hyperlink>
        </w:p>
        <w:p w14:paraId="12BA0056" w14:textId="2F9143CC" w:rsidR="00E70851" w:rsidRDefault="00E70851">
          <w:pPr>
            <w:pStyle w:val="TDC2"/>
            <w:rPr>
              <w:rFonts w:eastAsiaTheme="minorEastAsia" w:cstheme="minorBidi"/>
              <w:noProof/>
              <w:kern w:val="2"/>
              <w:sz w:val="24"/>
              <w:szCs w:val="24"/>
              <w:lang w:eastAsia="es-CO"/>
              <w14:ligatures w14:val="standardContextual"/>
            </w:rPr>
          </w:pPr>
          <w:hyperlink w:anchor="_Toc197421903" w:history="1">
            <w:r w:rsidRPr="000D100F">
              <w:rPr>
                <w:rStyle w:val="Hipervnculo"/>
                <w:noProof/>
                <w:lang w:eastAsia="es-CO"/>
              </w:rPr>
              <w:t>3.6.</w:t>
            </w:r>
            <w:r>
              <w:rPr>
                <w:rFonts w:eastAsiaTheme="minorEastAsia" w:cstheme="minorBidi"/>
                <w:noProof/>
                <w:kern w:val="2"/>
                <w:sz w:val="24"/>
                <w:szCs w:val="24"/>
                <w:lang w:eastAsia="es-CO"/>
                <w14:ligatures w14:val="standardContextual"/>
              </w:rPr>
              <w:tab/>
            </w:r>
            <w:r w:rsidRPr="000D100F">
              <w:rPr>
                <w:rStyle w:val="Hipervnculo"/>
                <w:noProof/>
                <w:lang w:eastAsia="es-CO"/>
              </w:rPr>
              <w:t>MODIFICACIONES, ACLARACIONES Y RETIRO DE LAS PROPUESTAS</w:t>
            </w:r>
            <w:r>
              <w:rPr>
                <w:noProof/>
                <w:webHidden/>
              </w:rPr>
              <w:tab/>
            </w:r>
            <w:r>
              <w:rPr>
                <w:noProof/>
                <w:webHidden/>
              </w:rPr>
              <w:fldChar w:fldCharType="begin"/>
            </w:r>
            <w:r>
              <w:rPr>
                <w:noProof/>
                <w:webHidden/>
              </w:rPr>
              <w:instrText xml:space="preserve"> PAGEREF _Toc197421903 \h </w:instrText>
            </w:r>
            <w:r>
              <w:rPr>
                <w:noProof/>
                <w:webHidden/>
              </w:rPr>
            </w:r>
            <w:r>
              <w:rPr>
                <w:noProof/>
                <w:webHidden/>
              </w:rPr>
              <w:fldChar w:fldCharType="separate"/>
            </w:r>
            <w:r w:rsidR="00980B1B">
              <w:rPr>
                <w:noProof/>
                <w:webHidden/>
              </w:rPr>
              <w:t>34</w:t>
            </w:r>
            <w:r>
              <w:rPr>
                <w:noProof/>
                <w:webHidden/>
              </w:rPr>
              <w:fldChar w:fldCharType="end"/>
            </w:r>
          </w:hyperlink>
        </w:p>
        <w:p w14:paraId="04AB8F27" w14:textId="7F63A132" w:rsidR="00E70851" w:rsidRDefault="00E70851">
          <w:pPr>
            <w:pStyle w:val="TDC2"/>
            <w:rPr>
              <w:rFonts w:eastAsiaTheme="minorEastAsia" w:cstheme="minorBidi"/>
              <w:noProof/>
              <w:kern w:val="2"/>
              <w:sz w:val="24"/>
              <w:szCs w:val="24"/>
              <w:lang w:eastAsia="es-CO"/>
              <w14:ligatures w14:val="standardContextual"/>
            </w:rPr>
          </w:pPr>
          <w:hyperlink w:anchor="_Toc197421904" w:history="1">
            <w:r w:rsidRPr="000D100F">
              <w:rPr>
                <w:rStyle w:val="Hipervnculo"/>
                <w:noProof/>
              </w:rPr>
              <w:t>3.7.</w:t>
            </w:r>
            <w:r>
              <w:rPr>
                <w:rFonts w:eastAsiaTheme="minorEastAsia" w:cstheme="minorBidi"/>
                <w:noProof/>
                <w:kern w:val="2"/>
                <w:sz w:val="24"/>
                <w:szCs w:val="24"/>
                <w:lang w:eastAsia="es-CO"/>
                <w14:ligatures w14:val="standardContextual"/>
              </w:rPr>
              <w:tab/>
            </w:r>
            <w:r w:rsidRPr="000D100F">
              <w:rPr>
                <w:rStyle w:val="Hipervnculo"/>
                <w:noProof/>
              </w:rPr>
              <w:t>CIERRE DE LA ETAPA DE RECIBO DE PROPUESTAS</w:t>
            </w:r>
            <w:r>
              <w:rPr>
                <w:noProof/>
                <w:webHidden/>
              </w:rPr>
              <w:tab/>
            </w:r>
            <w:r>
              <w:rPr>
                <w:noProof/>
                <w:webHidden/>
              </w:rPr>
              <w:fldChar w:fldCharType="begin"/>
            </w:r>
            <w:r>
              <w:rPr>
                <w:noProof/>
                <w:webHidden/>
              </w:rPr>
              <w:instrText xml:space="preserve"> PAGEREF _Toc197421904 \h </w:instrText>
            </w:r>
            <w:r>
              <w:rPr>
                <w:noProof/>
                <w:webHidden/>
              </w:rPr>
            </w:r>
            <w:r>
              <w:rPr>
                <w:noProof/>
                <w:webHidden/>
              </w:rPr>
              <w:fldChar w:fldCharType="separate"/>
            </w:r>
            <w:r w:rsidR="00980B1B">
              <w:rPr>
                <w:noProof/>
                <w:webHidden/>
              </w:rPr>
              <w:t>34</w:t>
            </w:r>
            <w:r>
              <w:rPr>
                <w:noProof/>
                <w:webHidden/>
              </w:rPr>
              <w:fldChar w:fldCharType="end"/>
            </w:r>
          </w:hyperlink>
        </w:p>
        <w:p w14:paraId="449F8F94" w14:textId="304580A7"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05" w:history="1">
            <w:r w:rsidRPr="000D100F">
              <w:rPr>
                <w:rStyle w:val="Hipervnculo"/>
                <w:noProof/>
              </w:rPr>
              <w:t>3.7.1.</w:t>
            </w:r>
            <w:r>
              <w:rPr>
                <w:rFonts w:eastAsiaTheme="minorEastAsia" w:cstheme="minorBidi"/>
                <w:noProof/>
                <w:kern w:val="2"/>
                <w:sz w:val="24"/>
                <w:szCs w:val="24"/>
                <w:lang w:eastAsia="es-CO"/>
                <w14:ligatures w14:val="standardContextual"/>
              </w:rPr>
              <w:tab/>
            </w:r>
            <w:r w:rsidRPr="000D100F">
              <w:rPr>
                <w:rStyle w:val="Hipervnculo"/>
                <w:noProof/>
              </w:rPr>
              <w:t>AUDIENCIA VIRTUAL DE CIERRE</w:t>
            </w:r>
            <w:r>
              <w:rPr>
                <w:noProof/>
                <w:webHidden/>
              </w:rPr>
              <w:tab/>
            </w:r>
            <w:r>
              <w:rPr>
                <w:noProof/>
                <w:webHidden/>
              </w:rPr>
              <w:fldChar w:fldCharType="begin"/>
            </w:r>
            <w:r>
              <w:rPr>
                <w:noProof/>
                <w:webHidden/>
              </w:rPr>
              <w:instrText xml:space="preserve"> PAGEREF _Toc197421905 \h </w:instrText>
            </w:r>
            <w:r>
              <w:rPr>
                <w:noProof/>
                <w:webHidden/>
              </w:rPr>
            </w:r>
            <w:r>
              <w:rPr>
                <w:noProof/>
                <w:webHidden/>
              </w:rPr>
              <w:fldChar w:fldCharType="separate"/>
            </w:r>
            <w:r w:rsidR="00980B1B">
              <w:rPr>
                <w:noProof/>
                <w:webHidden/>
              </w:rPr>
              <w:t>35</w:t>
            </w:r>
            <w:r>
              <w:rPr>
                <w:noProof/>
                <w:webHidden/>
              </w:rPr>
              <w:fldChar w:fldCharType="end"/>
            </w:r>
          </w:hyperlink>
        </w:p>
        <w:p w14:paraId="3853F463" w14:textId="4B70E134" w:rsidR="00E70851" w:rsidRDefault="00E70851">
          <w:pPr>
            <w:pStyle w:val="TDC2"/>
            <w:rPr>
              <w:rFonts w:eastAsiaTheme="minorEastAsia" w:cstheme="minorBidi"/>
              <w:noProof/>
              <w:kern w:val="2"/>
              <w:sz w:val="24"/>
              <w:szCs w:val="24"/>
              <w:lang w:eastAsia="es-CO"/>
              <w14:ligatures w14:val="standardContextual"/>
            </w:rPr>
          </w:pPr>
          <w:hyperlink w:anchor="_Toc197421906" w:history="1">
            <w:r w:rsidRPr="000D100F">
              <w:rPr>
                <w:rStyle w:val="Hipervnculo"/>
                <w:noProof/>
              </w:rPr>
              <w:t>3.8.</w:t>
            </w:r>
            <w:r>
              <w:rPr>
                <w:rFonts w:eastAsiaTheme="minorEastAsia" w:cstheme="minorBidi"/>
                <w:noProof/>
                <w:kern w:val="2"/>
                <w:sz w:val="24"/>
                <w:szCs w:val="24"/>
                <w:lang w:eastAsia="es-CO"/>
                <w14:ligatures w14:val="standardContextual"/>
              </w:rPr>
              <w:tab/>
            </w:r>
            <w:r w:rsidRPr="000D100F">
              <w:rPr>
                <w:rStyle w:val="Hipervnculo"/>
                <w:noProof/>
              </w:rPr>
              <w:t>CAUSALES PARA LA DECLARATORIA DE FALLIDA</w:t>
            </w:r>
            <w:r>
              <w:rPr>
                <w:noProof/>
                <w:webHidden/>
              </w:rPr>
              <w:tab/>
            </w:r>
            <w:r>
              <w:rPr>
                <w:noProof/>
                <w:webHidden/>
              </w:rPr>
              <w:fldChar w:fldCharType="begin"/>
            </w:r>
            <w:r>
              <w:rPr>
                <w:noProof/>
                <w:webHidden/>
              </w:rPr>
              <w:instrText xml:space="preserve"> PAGEREF _Toc197421906 \h </w:instrText>
            </w:r>
            <w:r>
              <w:rPr>
                <w:noProof/>
                <w:webHidden/>
              </w:rPr>
            </w:r>
            <w:r>
              <w:rPr>
                <w:noProof/>
                <w:webHidden/>
              </w:rPr>
              <w:fldChar w:fldCharType="separate"/>
            </w:r>
            <w:r w:rsidR="00980B1B">
              <w:rPr>
                <w:noProof/>
                <w:webHidden/>
              </w:rPr>
              <w:t>36</w:t>
            </w:r>
            <w:r>
              <w:rPr>
                <w:noProof/>
                <w:webHidden/>
              </w:rPr>
              <w:fldChar w:fldCharType="end"/>
            </w:r>
          </w:hyperlink>
        </w:p>
        <w:p w14:paraId="07D348B8" w14:textId="71E95E2C" w:rsidR="00E70851" w:rsidRDefault="00E70851">
          <w:pPr>
            <w:pStyle w:val="TDC2"/>
            <w:rPr>
              <w:rFonts w:eastAsiaTheme="minorEastAsia" w:cstheme="minorBidi"/>
              <w:noProof/>
              <w:kern w:val="2"/>
              <w:sz w:val="24"/>
              <w:szCs w:val="24"/>
              <w:lang w:eastAsia="es-CO"/>
              <w14:ligatures w14:val="standardContextual"/>
            </w:rPr>
          </w:pPr>
          <w:hyperlink w:anchor="_Toc197421907" w:history="1">
            <w:r w:rsidRPr="000D100F">
              <w:rPr>
                <w:rStyle w:val="Hipervnculo"/>
                <w:noProof/>
              </w:rPr>
              <w:t>3.9.</w:t>
            </w:r>
            <w:r>
              <w:rPr>
                <w:rFonts w:eastAsiaTheme="minorEastAsia" w:cstheme="minorBidi"/>
                <w:noProof/>
                <w:kern w:val="2"/>
                <w:sz w:val="24"/>
                <w:szCs w:val="24"/>
                <w:lang w:eastAsia="es-CO"/>
                <w14:ligatures w14:val="standardContextual"/>
              </w:rPr>
              <w:tab/>
            </w:r>
            <w:r w:rsidRPr="000D100F">
              <w:rPr>
                <w:rStyle w:val="Hipervnculo"/>
                <w:noProof/>
              </w:rPr>
              <w:t>SUSPENSIÓN O CANCELACIÓN DE LA LICITACIÓN</w:t>
            </w:r>
            <w:r>
              <w:rPr>
                <w:noProof/>
                <w:webHidden/>
              </w:rPr>
              <w:tab/>
            </w:r>
            <w:r>
              <w:rPr>
                <w:noProof/>
                <w:webHidden/>
              </w:rPr>
              <w:fldChar w:fldCharType="begin"/>
            </w:r>
            <w:r>
              <w:rPr>
                <w:noProof/>
                <w:webHidden/>
              </w:rPr>
              <w:instrText xml:space="preserve"> PAGEREF _Toc197421907 \h </w:instrText>
            </w:r>
            <w:r>
              <w:rPr>
                <w:noProof/>
                <w:webHidden/>
              </w:rPr>
            </w:r>
            <w:r>
              <w:rPr>
                <w:noProof/>
                <w:webHidden/>
              </w:rPr>
              <w:fldChar w:fldCharType="separate"/>
            </w:r>
            <w:r w:rsidR="00980B1B">
              <w:rPr>
                <w:noProof/>
                <w:webHidden/>
              </w:rPr>
              <w:t>36</w:t>
            </w:r>
            <w:r>
              <w:rPr>
                <w:noProof/>
                <w:webHidden/>
              </w:rPr>
              <w:fldChar w:fldCharType="end"/>
            </w:r>
          </w:hyperlink>
        </w:p>
        <w:p w14:paraId="4F996AA6" w14:textId="36070D53" w:rsidR="00E70851" w:rsidRDefault="00E70851">
          <w:pPr>
            <w:pStyle w:val="TDC2"/>
            <w:rPr>
              <w:rFonts w:eastAsiaTheme="minorEastAsia" w:cstheme="minorBidi"/>
              <w:noProof/>
              <w:kern w:val="2"/>
              <w:sz w:val="24"/>
              <w:szCs w:val="24"/>
              <w:lang w:eastAsia="es-CO"/>
              <w14:ligatures w14:val="standardContextual"/>
            </w:rPr>
          </w:pPr>
          <w:hyperlink w:anchor="_Toc197421908" w:history="1">
            <w:r w:rsidRPr="000D100F">
              <w:rPr>
                <w:rStyle w:val="Hipervnculo"/>
                <w:noProof/>
              </w:rPr>
              <w:t>3.10.</w:t>
            </w:r>
            <w:r>
              <w:rPr>
                <w:rFonts w:eastAsiaTheme="minorEastAsia" w:cstheme="minorBidi"/>
                <w:noProof/>
                <w:kern w:val="2"/>
                <w:sz w:val="24"/>
                <w:szCs w:val="24"/>
                <w:lang w:eastAsia="es-CO"/>
                <w14:ligatures w14:val="standardContextual"/>
              </w:rPr>
              <w:tab/>
            </w:r>
            <w:r w:rsidRPr="000D100F">
              <w:rPr>
                <w:rStyle w:val="Hipervnculo"/>
                <w:noProof/>
              </w:rPr>
              <w:t>POTESTAD VERIFICADORA</w:t>
            </w:r>
            <w:r>
              <w:rPr>
                <w:noProof/>
                <w:webHidden/>
              </w:rPr>
              <w:tab/>
            </w:r>
            <w:r>
              <w:rPr>
                <w:noProof/>
                <w:webHidden/>
              </w:rPr>
              <w:fldChar w:fldCharType="begin"/>
            </w:r>
            <w:r>
              <w:rPr>
                <w:noProof/>
                <w:webHidden/>
              </w:rPr>
              <w:instrText xml:space="preserve"> PAGEREF _Toc197421908 \h </w:instrText>
            </w:r>
            <w:r>
              <w:rPr>
                <w:noProof/>
                <w:webHidden/>
              </w:rPr>
            </w:r>
            <w:r>
              <w:rPr>
                <w:noProof/>
                <w:webHidden/>
              </w:rPr>
              <w:fldChar w:fldCharType="separate"/>
            </w:r>
            <w:r w:rsidR="00980B1B">
              <w:rPr>
                <w:noProof/>
                <w:webHidden/>
              </w:rPr>
              <w:t>36</w:t>
            </w:r>
            <w:r>
              <w:rPr>
                <w:noProof/>
                <w:webHidden/>
              </w:rPr>
              <w:fldChar w:fldCharType="end"/>
            </w:r>
          </w:hyperlink>
        </w:p>
        <w:p w14:paraId="4B9D37CC" w14:textId="0518D5F2" w:rsidR="00E70851" w:rsidRDefault="00E70851">
          <w:pPr>
            <w:pStyle w:val="TDC2"/>
            <w:rPr>
              <w:rFonts w:eastAsiaTheme="minorEastAsia" w:cstheme="minorBidi"/>
              <w:noProof/>
              <w:kern w:val="2"/>
              <w:sz w:val="24"/>
              <w:szCs w:val="24"/>
              <w:lang w:eastAsia="es-CO"/>
              <w14:ligatures w14:val="standardContextual"/>
            </w:rPr>
          </w:pPr>
          <w:hyperlink w:anchor="_Toc197421909" w:history="1">
            <w:r w:rsidRPr="000D100F">
              <w:rPr>
                <w:rStyle w:val="Hipervnculo"/>
                <w:noProof/>
              </w:rPr>
              <w:t>3.11.</w:t>
            </w:r>
            <w:r>
              <w:rPr>
                <w:rFonts w:eastAsiaTheme="minorEastAsia" w:cstheme="minorBidi"/>
                <w:noProof/>
                <w:kern w:val="2"/>
                <w:sz w:val="24"/>
                <w:szCs w:val="24"/>
                <w:lang w:eastAsia="es-CO"/>
                <w14:ligatures w14:val="standardContextual"/>
              </w:rPr>
              <w:tab/>
            </w:r>
            <w:r w:rsidRPr="000D100F">
              <w:rPr>
                <w:rStyle w:val="Hipervnculo"/>
                <w:noProof/>
              </w:rPr>
              <w:t>DOCUMENTOS OTORGADOS EN EL EXTERIOR</w:t>
            </w:r>
            <w:r>
              <w:rPr>
                <w:noProof/>
                <w:webHidden/>
              </w:rPr>
              <w:tab/>
            </w:r>
            <w:r>
              <w:rPr>
                <w:noProof/>
                <w:webHidden/>
              </w:rPr>
              <w:fldChar w:fldCharType="begin"/>
            </w:r>
            <w:r>
              <w:rPr>
                <w:noProof/>
                <w:webHidden/>
              </w:rPr>
              <w:instrText xml:space="preserve"> PAGEREF _Toc197421909 \h </w:instrText>
            </w:r>
            <w:r>
              <w:rPr>
                <w:noProof/>
                <w:webHidden/>
              </w:rPr>
            </w:r>
            <w:r>
              <w:rPr>
                <w:noProof/>
                <w:webHidden/>
              </w:rPr>
              <w:fldChar w:fldCharType="separate"/>
            </w:r>
            <w:r w:rsidR="00980B1B">
              <w:rPr>
                <w:noProof/>
                <w:webHidden/>
              </w:rPr>
              <w:t>36</w:t>
            </w:r>
            <w:r>
              <w:rPr>
                <w:noProof/>
                <w:webHidden/>
              </w:rPr>
              <w:fldChar w:fldCharType="end"/>
            </w:r>
          </w:hyperlink>
        </w:p>
        <w:p w14:paraId="6972709D" w14:textId="7EE5C1CD"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10" w:history="1">
            <w:r w:rsidRPr="000D100F">
              <w:rPr>
                <w:rStyle w:val="Hipervnculo"/>
                <w:noProof/>
              </w:rPr>
              <w:t>3.11.1.</w:t>
            </w:r>
            <w:r>
              <w:rPr>
                <w:rFonts w:eastAsiaTheme="minorEastAsia" w:cstheme="minorBidi"/>
                <w:noProof/>
                <w:kern w:val="2"/>
                <w:sz w:val="24"/>
                <w:szCs w:val="24"/>
                <w:lang w:eastAsia="es-CO"/>
                <w14:ligatures w14:val="standardContextual"/>
              </w:rPr>
              <w:tab/>
            </w:r>
            <w:r w:rsidRPr="000D100F">
              <w:rPr>
                <w:rStyle w:val="Hipervnculo"/>
                <w:noProof/>
              </w:rPr>
              <w:t>LEGALIZACIÓN O CONSULARIZACIÓN</w:t>
            </w:r>
            <w:r>
              <w:rPr>
                <w:noProof/>
                <w:webHidden/>
              </w:rPr>
              <w:tab/>
            </w:r>
            <w:r>
              <w:rPr>
                <w:noProof/>
                <w:webHidden/>
              </w:rPr>
              <w:fldChar w:fldCharType="begin"/>
            </w:r>
            <w:r>
              <w:rPr>
                <w:noProof/>
                <w:webHidden/>
              </w:rPr>
              <w:instrText xml:space="preserve"> PAGEREF _Toc197421910 \h </w:instrText>
            </w:r>
            <w:r>
              <w:rPr>
                <w:noProof/>
                <w:webHidden/>
              </w:rPr>
            </w:r>
            <w:r>
              <w:rPr>
                <w:noProof/>
                <w:webHidden/>
              </w:rPr>
              <w:fldChar w:fldCharType="separate"/>
            </w:r>
            <w:r w:rsidR="00980B1B">
              <w:rPr>
                <w:noProof/>
                <w:webHidden/>
              </w:rPr>
              <w:t>37</w:t>
            </w:r>
            <w:r>
              <w:rPr>
                <w:noProof/>
                <w:webHidden/>
              </w:rPr>
              <w:fldChar w:fldCharType="end"/>
            </w:r>
          </w:hyperlink>
        </w:p>
        <w:p w14:paraId="66571944" w14:textId="38B5BA1C"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11" w:history="1">
            <w:r w:rsidRPr="000D100F">
              <w:rPr>
                <w:rStyle w:val="Hipervnculo"/>
                <w:noProof/>
              </w:rPr>
              <w:t>3.11.2.</w:t>
            </w:r>
            <w:r>
              <w:rPr>
                <w:rFonts w:eastAsiaTheme="minorEastAsia" w:cstheme="minorBidi"/>
                <w:noProof/>
                <w:kern w:val="2"/>
                <w:sz w:val="24"/>
                <w:szCs w:val="24"/>
                <w:lang w:eastAsia="es-CO"/>
                <w14:ligatures w14:val="standardContextual"/>
              </w:rPr>
              <w:tab/>
            </w:r>
            <w:r w:rsidRPr="000D100F">
              <w:rPr>
                <w:rStyle w:val="Hipervnculo"/>
                <w:noProof/>
              </w:rPr>
              <w:t>APOSTILLE</w:t>
            </w:r>
            <w:r>
              <w:rPr>
                <w:noProof/>
                <w:webHidden/>
              </w:rPr>
              <w:tab/>
            </w:r>
            <w:r>
              <w:rPr>
                <w:noProof/>
                <w:webHidden/>
              </w:rPr>
              <w:fldChar w:fldCharType="begin"/>
            </w:r>
            <w:r>
              <w:rPr>
                <w:noProof/>
                <w:webHidden/>
              </w:rPr>
              <w:instrText xml:space="preserve"> PAGEREF _Toc197421911 \h </w:instrText>
            </w:r>
            <w:r>
              <w:rPr>
                <w:noProof/>
                <w:webHidden/>
              </w:rPr>
            </w:r>
            <w:r>
              <w:rPr>
                <w:noProof/>
                <w:webHidden/>
              </w:rPr>
              <w:fldChar w:fldCharType="separate"/>
            </w:r>
            <w:r w:rsidR="00980B1B">
              <w:rPr>
                <w:noProof/>
                <w:webHidden/>
              </w:rPr>
              <w:t>37</w:t>
            </w:r>
            <w:r>
              <w:rPr>
                <w:noProof/>
                <w:webHidden/>
              </w:rPr>
              <w:fldChar w:fldCharType="end"/>
            </w:r>
          </w:hyperlink>
        </w:p>
        <w:p w14:paraId="36712490" w14:textId="6D7DDC7A"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12" w:history="1">
            <w:r w:rsidRPr="000D100F">
              <w:rPr>
                <w:rStyle w:val="Hipervnculo"/>
                <w:noProof/>
              </w:rPr>
              <w:t>3.11.3.</w:t>
            </w:r>
            <w:r>
              <w:rPr>
                <w:rFonts w:eastAsiaTheme="minorEastAsia" w:cstheme="minorBidi"/>
                <w:noProof/>
                <w:kern w:val="2"/>
                <w:sz w:val="24"/>
                <w:szCs w:val="24"/>
                <w:lang w:eastAsia="es-CO"/>
                <w14:ligatures w14:val="standardContextual"/>
              </w:rPr>
              <w:tab/>
            </w:r>
            <w:r w:rsidRPr="000D100F">
              <w:rPr>
                <w:rStyle w:val="Hipervnculo"/>
                <w:noProof/>
              </w:rPr>
              <w:t>CONVALIDACIÓN</w:t>
            </w:r>
            <w:r>
              <w:rPr>
                <w:noProof/>
                <w:webHidden/>
              </w:rPr>
              <w:tab/>
            </w:r>
            <w:r>
              <w:rPr>
                <w:noProof/>
                <w:webHidden/>
              </w:rPr>
              <w:fldChar w:fldCharType="begin"/>
            </w:r>
            <w:r>
              <w:rPr>
                <w:noProof/>
                <w:webHidden/>
              </w:rPr>
              <w:instrText xml:space="preserve"> PAGEREF _Toc197421912 \h </w:instrText>
            </w:r>
            <w:r>
              <w:rPr>
                <w:noProof/>
                <w:webHidden/>
              </w:rPr>
            </w:r>
            <w:r>
              <w:rPr>
                <w:noProof/>
                <w:webHidden/>
              </w:rPr>
              <w:fldChar w:fldCharType="separate"/>
            </w:r>
            <w:r w:rsidR="00980B1B">
              <w:rPr>
                <w:noProof/>
                <w:webHidden/>
              </w:rPr>
              <w:t>37</w:t>
            </w:r>
            <w:r>
              <w:rPr>
                <w:noProof/>
                <w:webHidden/>
              </w:rPr>
              <w:fldChar w:fldCharType="end"/>
            </w:r>
          </w:hyperlink>
        </w:p>
        <w:p w14:paraId="2D948081" w14:textId="1FB9BDE2" w:rsidR="00E70851" w:rsidRDefault="00E70851">
          <w:pPr>
            <w:pStyle w:val="TDC2"/>
            <w:rPr>
              <w:rFonts w:eastAsiaTheme="minorEastAsia" w:cstheme="minorBidi"/>
              <w:noProof/>
              <w:kern w:val="2"/>
              <w:sz w:val="24"/>
              <w:szCs w:val="24"/>
              <w:lang w:eastAsia="es-CO"/>
              <w14:ligatures w14:val="standardContextual"/>
            </w:rPr>
          </w:pPr>
          <w:hyperlink w:anchor="_Toc197421913" w:history="1">
            <w:r w:rsidRPr="000D100F">
              <w:rPr>
                <w:rStyle w:val="Hipervnculo"/>
                <w:noProof/>
              </w:rPr>
              <w:t>3.12.</w:t>
            </w:r>
            <w:r>
              <w:rPr>
                <w:rFonts w:eastAsiaTheme="minorEastAsia" w:cstheme="minorBidi"/>
                <w:noProof/>
                <w:kern w:val="2"/>
                <w:sz w:val="24"/>
                <w:szCs w:val="24"/>
                <w:lang w:eastAsia="es-CO"/>
                <w14:ligatures w14:val="standardContextual"/>
              </w:rPr>
              <w:tab/>
            </w:r>
            <w:r w:rsidRPr="000D100F">
              <w:rPr>
                <w:rStyle w:val="Hipervnculo"/>
                <w:noProof/>
              </w:rPr>
              <w:t>NO CONCENTRACIÓN DE CONTRATOS</w:t>
            </w:r>
            <w:r>
              <w:rPr>
                <w:noProof/>
                <w:webHidden/>
              </w:rPr>
              <w:tab/>
            </w:r>
            <w:r>
              <w:rPr>
                <w:noProof/>
                <w:webHidden/>
              </w:rPr>
              <w:fldChar w:fldCharType="begin"/>
            </w:r>
            <w:r>
              <w:rPr>
                <w:noProof/>
                <w:webHidden/>
              </w:rPr>
              <w:instrText xml:space="preserve"> PAGEREF _Toc197421913 \h </w:instrText>
            </w:r>
            <w:r>
              <w:rPr>
                <w:noProof/>
                <w:webHidden/>
              </w:rPr>
            </w:r>
            <w:r>
              <w:rPr>
                <w:noProof/>
                <w:webHidden/>
              </w:rPr>
              <w:fldChar w:fldCharType="separate"/>
            </w:r>
            <w:r w:rsidR="00980B1B">
              <w:rPr>
                <w:noProof/>
                <w:webHidden/>
              </w:rPr>
              <w:t>37</w:t>
            </w:r>
            <w:r>
              <w:rPr>
                <w:noProof/>
                <w:webHidden/>
              </w:rPr>
              <w:fldChar w:fldCharType="end"/>
            </w:r>
          </w:hyperlink>
        </w:p>
        <w:p w14:paraId="3512A6B0" w14:textId="7225A399" w:rsidR="00E70851" w:rsidRDefault="00E70851">
          <w:pPr>
            <w:pStyle w:val="TDC1"/>
            <w:rPr>
              <w:rFonts w:eastAsiaTheme="minorEastAsia" w:cstheme="minorBidi"/>
              <w:b w:val="0"/>
              <w:bCs w:val="0"/>
              <w:kern w:val="2"/>
              <w:sz w:val="24"/>
              <w:szCs w:val="24"/>
              <w:lang w:eastAsia="es-CO"/>
              <w14:ligatures w14:val="standardContextual"/>
            </w:rPr>
          </w:pPr>
          <w:hyperlink w:anchor="_Toc197421914" w:history="1">
            <w:r w:rsidRPr="000D100F">
              <w:rPr>
                <w:rStyle w:val="Hipervnculo"/>
              </w:rPr>
              <w:t>4.</w:t>
            </w:r>
            <w:r>
              <w:rPr>
                <w:rFonts w:eastAsiaTheme="minorEastAsia" w:cstheme="minorBidi"/>
                <w:b w:val="0"/>
                <w:bCs w:val="0"/>
                <w:kern w:val="2"/>
                <w:sz w:val="24"/>
                <w:szCs w:val="24"/>
                <w:lang w:eastAsia="es-CO"/>
                <w14:ligatures w14:val="standardContextual"/>
              </w:rPr>
              <w:tab/>
            </w:r>
            <w:r w:rsidRPr="000D100F">
              <w:rPr>
                <w:rStyle w:val="Hipervnculo"/>
              </w:rPr>
              <w:t>EVALUACIÓN DE OFERTAS</w:t>
            </w:r>
            <w:r>
              <w:rPr>
                <w:webHidden/>
              </w:rPr>
              <w:tab/>
            </w:r>
            <w:r>
              <w:rPr>
                <w:webHidden/>
              </w:rPr>
              <w:fldChar w:fldCharType="begin"/>
            </w:r>
            <w:r>
              <w:rPr>
                <w:webHidden/>
              </w:rPr>
              <w:instrText xml:space="preserve"> PAGEREF _Toc197421914 \h </w:instrText>
            </w:r>
            <w:r>
              <w:rPr>
                <w:webHidden/>
              </w:rPr>
            </w:r>
            <w:r>
              <w:rPr>
                <w:webHidden/>
              </w:rPr>
              <w:fldChar w:fldCharType="separate"/>
            </w:r>
            <w:r w:rsidR="00980B1B">
              <w:rPr>
                <w:webHidden/>
              </w:rPr>
              <w:t>39</w:t>
            </w:r>
            <w:r>
              <w:rPr>
                <w:webHidden/>
              </w:rPr>
              <w:fldChar w:fldCharType="end"/>
            </w:r>
          </w:hyperlink>
        </w:p>
        <w:p w14:paraId="27916EE7" w14:textId="4F618630" w:rsidR="00E70851" w:rsidRDefault="00E70851">
          <w:pPr>
            <w:pStyle w:val="TDC2"/>
            <w:rPr>
              <w:rFonts w:eastAsiaTheme="minorEastAsia" w:cstheme="minorBidi"/>
              <w:noProof/>
              <w:kern w:val="2"/>
              <w:sz w:val="24"/>
              <w:szCs w:val="24"/>
              <w:lang w:eastAsia="es-CO"/>
              <w14:ligatures w14:val="standardContextual"/>
            </w:rPr>
          </w:pPr>
          <w:hyperlink w:anchor="_Toc197421915" w:history="1">
            <w:r w:rsidRPr="000D100F">
              <w:rPr>
                <w:rStyle w:val="Hipervnculo"/>
                <w:noProof/>
              </w:rPr>
              <w:t>4.1.</w:t>
            </w:r>
            <w:r>
              <w:rPr>
                <w:rFonts w:eastAsiaTheme="minorEastAsia" w:cstheme="minorBidi"/>
                <w:noProof/>
                <w:kern w:val="2"/>
                <w:sz w:val="24"/>
                <w:szCs w:val="24"/>
                <w:lang w:eastAsia="es-CO"/>
                <w14:ligatures w14:val="standardContextual"/>
              </w:rPr>
              <w:tab/>
            </w:r>
            <w:r w:rsidRPr="000D100F">
              <w:rPr>
                <w:rStyle w:val="Hipervnculo"/>
                <w:noProof/>
              </w:rPr>
              <w:t>RESERVA</w:t>
            </w:r>
            <w:r>
              <w:rPr>
                <w:noProof/>
                <w:webHidden/>
              </w:rPr>
              <w:tab/>
            </w:r>
            <w:r>
              <w:rPr>
                <w:noProof/>
                <w:webHidden/>
              </w:rPr>
              <w:fldChar w:fldCharType="begin"/>
            </w:r>
            <w:r>
              <w:rPr>
                <w:noProof/>
                <w:webHidden/>
              </w:rPr>
              <w:instrText xml:space="preserve"> PAGEREF _Toc197421915 \h </w:instrText>
            </w:r>
            <w:r>
              <w:rPr>
                <w:noProof/>
                <w:webHidden/>
              </w:rPr>
            </w:r>
            <w:r>
              <w:rPr>
                <w:noProof/>
                <w:webHidden/>
              </w:rPr>
              <w:fldChar w:fldCharType="separate"/>
            </w:r>
            <w:r w:rsidR="00980B1B">
              <w:rPr>
                <w:noProof/>
                <w:webHidden/>
              </w:rPr>
              <w:t>39</w:t>
            </w:r>
            <w:r>
              <w:rPr>
                <w:noProof/>
                <w:webHidden/>
              </w:rPr>
              <w:fldChar w:fldCharType="end"/>
            </w:r>
          </w:hyperlink>
        </w:p>
        <w:p w14:paraId="115859E7" w14:textId="376AD703" w:rsidR="00E70851" w:rsidRDefault="00E70851">
          <w:pPr>
            <w:pStyle w:val="TDC2"/>
            <w:rPr>
              <w:rFonts w:eastAsiaTheme="minorEastAsia" w:cstheme="minorBidi"/>
              <w:noProof/>
              <w:kern w:val="2"/>
              <w:sz w:val="24"/>
              <w:szCs w:val="24"/>
              <w:lang w:eastAsia="es-CO"/>
              <w14:ligatures w14:val="standardContextual"/>
            </w:rPr>
          </w:pPr>
          <w:hyperlink w:anchor="_Toc197421916" w:history="1">
            <w:r w:rsidRPr="000D100F">
              <w:rPr>
                <w:rStyle w:val="Hipervnculo"/>
                <w:noProof/>
              </w:rPr>
              <w:t>4.2.</w:t>
            </w:r>
            <w:r>
              <w:rPr>
                <w:rFonts w:eastAsiaTheme="minorEastAsia" w:cstheme="minorBidi"/>
                <w:noProof/>
                <w:kern w:val="2"/>
                <w:sz w:val="24"/>
                <w:szCs w:val="24"/>
                <w:lang w:eastAsia="es-CO"/>
                <w14:ligatures w14:val="standardContextual"/>
              </w:rPr>
              <w:tab/>
            </w:r>
            <w:r w:rsidRPr="000D100F">
              <w:rPr>
                <w:rStyle w:val="Hipervnculo"/>
                <w:noProof/>
              </w:rPr>
              <w:t>COMITÉ EVALUADOR</w:t>
            </w:r>
            <w:r>
              <w:rPr>
                <w:noProof/>
                <w:webHidden/>
              </w:rPr>
              <w:tab/>
            </w:r>
            <w:r>
              <w:rPr>
                <w:noProof/>
                <w:webHidden/>
              </w:rPr>
              <w:fldChar w:fldCharType="begin"/>
            </w:r>
            <w:r>
              <w:rPr>
                <w:noProof/>
                <w:webHidden/>
              </w:rPr>
              <w:instrText xml:space="preserve"> PAGEREF _Toc197421916 \h </w:instrText>
            </w:r>
            <w:r>
              <w:rPr>
                <w:noProof/>
                <w:webHidden/>
              </w:rPr>
            </w:r>
            <w:r>
              <w:rPr>
                <w:noProof/>
                <w:webHidden/>
              </w:rPr>
              <w:fldChar w:fldCharType="separate"/>
            </w:r>
            <w:r w:rsidR="00980B1B">
              <w:rPr>
                <w:noProof/>
                <w:webHidden/>
              </w:rPr>
              <w:t>39</w:t>
            </w:r>
            <w:r>
              <w:rPr>
                <w:noProof/>
                <w:webHidden/>
              </w:rPr>
              <w:fldChar w:fldCharType="end"/>
            </w:r>
          </w:hyperlink>
        </w:p>
        <w:p w14:paraId="057DBF6C" w14:textId="3186CE31" w:rsidR="00E70851" w:rsidRDefault="00E70851">
          <w:pPr>
            <w:pStyle w:val="TDC2"/>
            <w:rPr>
              <w:rFonts w:eastAsiaTheme="minorEastAsia" w:cstheme="minorBidi"/>
              <w:noProof/>
              <w:kern w:val="2"/>
              <w:sz w:val="24"/>
              <w:szCs w:val="24"/>
              <w:lang w:eastAsia="es-CO"/>
              <w14:ligatures w14:val="standardContextual"/>
            </w:rPr>
          </w:pPr>
          <w:hyperlink w:anchor="_Toc197421917" w:history="1">
            <w:r w:rsidRPr="000D100F">
              <w:rPr>
                <w:rStyle w:val="Hipervnculo"/>
                <w:noProof/>
              </w:rPr>
              <w:t>4.3.</w:t>
            </w:r>
            <w:r>
              <w:rPr>
                <w:rFonts w:eastAsiaTheme="minorEastAsia" w:cstheme="minorBidi"/>
                <w:noProof/>
                <w:kern w:val="2"/>
                <w:sz w:val="24"/>
                <w:szCs w:val="24"/>
                <w:lang w:eastAsia="es-CO"/>
                <w14:ligatures w14:val="standardContextual"/>
              </w:rPr>
              <w:tab/>
            </w:r>
            <w:r w:rsidRPr="000D100F">
              <w:rPr>
                <w:rStyle w:val="Hipervnculo"/>
                <w:noProof/>
              </w:rPr>
              <w:t>PROPUESTAS HABILITADAS</w:t>
            </w:r>
            <w:r>
              <w:rPr>
                <w:noProof/>
                <w:webHidden/>
              </w:rPr>
              <w:tab/>
            </w:r>
            <w:r>
              <w:rPr>
                <w:noProof/>
                <w:webHidden/>
              </w:rPr>
              <w:fldChar w:fldCharType="begin"/>
            </w:r>
            <w:r>
              <w:rPr>
                <w:noProof/>
                <w:webHidden/>
              </w:rPr>
              <w:instrText xml:space="preserve"> PAGEREF _Toc197421917 \h </w:instrText>
            </w:r>
            <w:r>
              <w:rPr>
                <w:noProof/>
                <w:webHidden/>
              </w:rPr>
            </w:r>
            <w:r>
              <w:rPr>
                <w:noProof/>
                <w:webHidden/>
              </w:rPr>
              <w:fldChar w:fldCharType="separate"/>
            </w:r>
            <w:r w:rsidR="00980B1B">
              <w:rPr>
                <w:noProof/>
                <w:webHidden/>
              </w:rPr>
              <w:t>40</w:t>
            </w:r>
            <w:r>
              <w:rPr>
                <w:noProof/>
                <w:webHidden/>
              </w:rPr>
              <w:fldChar w:fldCharType="end"/>
            </w:r>
          </w:hyperlink>
        </w:p>
        <w:p w14:paraId="4425572B" w14:textId="08679604" w:rsidR="00E70851" w:rsidRDefault="00E70851">
          <w:pPr>
            <w:pStyle w:val="TDC2"/>
            <w:rPr>
              <w:rFonts w:eastAsiaTheme="minorEastAsia" w:cstheme="minorBidi"/>
              <w:noProof/>
              <w:kern w:val="2"/>
              <w:sz w:val="24"/>
              <w:szCs w:val="24"/>
              <w:lang w:eastAsia="es-CO"/>
              <w14:ligatures w14:val="standardContextual"/>
            </w:rPr>
          </w:pPr>
          <w:hyperlink w:anchor="_Toc197421918" w:history="1">
            <w:r w:rsidRPr="000D100F">
              <w:rPr>
                <w:rStyle w:val="Hipervnculo"/>
                <w:noProof/>
              </w:rPr>
              <w:t>4.4.</w:t>
            </w:r>
            <w:r>
              <w:rPr>
                <w:rFonts w:eastAsiaTheme="minorEastAsia" w:cstheme="minorBidi"/>
                <w:noProof/>
                <w:kern w:val="2"/>
                <w:sz w:val="24"/>
                <w:szCs w:val="24"/>
                <w:lang w:eastAsia="es-CO"/>
                <w14:ligatures w14:val="standardContextual"/>
              </w:rPr>
              <w:tab/>
            </w:r>
            <w:r w:rsidRPr="000D100F">
              <w:rPr>
                <w:rStyle w:val="Hipervnculo"/>
                <w:noProof/>
              </w:rPr>
              <w:t>VERIFICACIÓN FACTORES DE CALIFICACIÓN DE LAS PROPUESTAS</w:t>
            </w:r>
            <w:r>
              <w:rPr>
                <w:noProof/>
                <w:webHidden/>
              </w:rPr>
              <w:tab/>
            </w:r>
            <w:r>
              <w:rPr>
                <w:noProof/>
                <w:webHidden/>
              </w:rPr>
              <w:fldChar w:fldCharType="begin"/>
            </w:r>
            <w:r>
              <w:rPr>
                <w:noProof/>
                <w:webHidden/>
              </w:rPr>
              <w:instrText xml:space="preserve"> PAGEREF _Toc197421918 \h </w:instrText>
            </w:r>
            <w:r>
              <w:rPr>
                <w:noProof/>
                <w:webHidden/>
              </w:rPr>
            </w:r>
            <w:r>
              <w:rPr>
                <w:noProof/>
                <w:webHidden/>
              </w:rPr>
              <w:fldChar w:fldCharType="separate"/>
            </w:r>
            <w:r w:rsidR="00980B1B">
              <w:rPr>
                <w:noProof/>
                <w:webHidden/>
              </w:rPr>
              <w:t>40</w:t>
            </w:r>
            <w:r>
              <w:rPr>
                <w:noProof/>
                <w:webHidden/>
              </w:rPr>
              <w:fldChar w:fldCharType="end"/>
            </w:r>
          </w:hyperlink>
        </w:p>
        <w:p w14:paraId="678DEAA7" w14:textId="676B0698" w:rsidR="00E70851" w:rsidRDefault="00E70851">
          <w:pPr>
            <w:pStyle w:val="TDC2"/>
            <w:rPr>
              <w:rFonts w:eastAsiaTheme="minorEastAsia" w:cstheme="minorBidi"/>
              <w:noProof/>
              <w:kern w:val="2"/>
              <w:sz w:val="24"/>
              <w:szCs w:val="24"/>
              <w:lang w:eastAsia="es-CO"/>
              <w14:ligatures w14:val="standardContextual"/>
            </w:rPr>
          </w:pPr>
          <w:hyperlink w:anchor="_Toc197421919" w:history="1">
            <w:r w:rsidRPr="000D100F">
              <w:rPr>
                <w:rStyle w:val="Hipervnculo"/>
                <w:noProof/>
              </w:rPr>
              <w:t>4.5.</w:t>
            </w:r>
            <w:r>
              <w:rPr>
                <w:rFonts w:eastAsiaTheme="minorEastAsia" w:cstheme="minorBidi"/>
                <w:noProof/>
                <w:kern w:val="2"/>
                <w:sz w:val="24"/>
                <w:szCs w:val="24"/>
                <w:lang w:eastAsia="es-CO"/>
                <w14:ligatures w14:val="standardContextual"/>
              </w:rPr>
              <w:tab/>
            </w:r>
            <w:r w:rsidRPr="000D100F">
              <w:rPr>
                <w:rStyle w:val="Hipervnculo"/>
                <w:noProof/>
              </w:rPr>
              <w:t>REGLAS DE SUBSANABILIDAD</w:t>
            </w:r>
            <w:r>
              <w:rPr>
                <w:noProof/>
                <w:webHidden/>
              </w:rPr>
              <w:tab/>
            </w:r>
            <w:r>
              <w:rPr>
                <w:noProof/>
                <w:webHidden/>
              </w:rPr>
              <w:fldChar w:fldCharType="begin"/>
            </w:r>
            <w:r>
              <w:rPr>
                <w:noProof/>
                <w:webHidden/>
              </w:rPr>
              <w:instrText xml:space="preserve"> PAGEREF _Toc197421919 \h </w:instrText>
            </w:r>
            <w:r>
              <w:rPr>
                <w:noProof/>
                <w:webHidden/>
              </w:rPr>
            </w:r>
            <w:r>
              <w:rPr>
                <w:noProof/>
                <w:webHidden/>
              </w:rPr>
              <w:fldChar w:fldCharType="separate"/>
            </w:r>
            <w:r w:rsidR="00980B1B">
              <w:rPr>
                <w:noProof/>
                <w:webHidden/>
              </w:rPr>
              <w:t>40</w:t>
            </w:r>
            <w:r>
              <w:rPr>
                <w:noProof/>
                <w:webHidden/>
              </w:rPr>
              <w:fldChar w:fldCharType="end"/>
            </w:r>
          </w:hyperlink>
        </w:p>
        <w:p w14:paraId="4A70074C" w14:textId="73E02726" w:rsidR="00E70851" w:rsidRDefault="00E70851">
          <w:pPr>
            <w:pStyle w:val="TDC2"/>
            <w:rPr>
              <w:rFonts w:eastAsiaTheme="minorEastAsia" w:cstheme="minorBidi"/>
              <w:noProof/>
              <w:kern w:val="2"/>
              <w:sz w:val="24"/>
              <w:szCs w:val="24"/>
              <w:lang w:eastAsia="es-CO"/>
              <w14:ligatures w14:val="standardContextual"/>
            </w:rPr>
          </w:pPr>
          <w:hyperlink w:anchor="_Toc197421920" w:history="1">
            <w:r w:rsidRPr="000D100F">
              <w:rPr>
                <w:rStyle w:val="Hipervnculo"/>
                <w:noProof/>
              </w:rPr>
              <w:t>4.6.</w:t>
            </w:r>
            <w:r>
              <w:rPr>
                <w:rFonts w:eastAsiaTheme="minorEastAsia" w:cstheme="minorBidi"/>
                <w:noProof/>
                <w:kern w:val="2"/>
                <w:sz w:val="24"/>
                <w:szCs w:val="24"/>
                <w:lang w:eastAsia="es-CO"/>
                <w14:ligatures w14:val="standardContextual"/>
              </w:rPr>
              <w:tab/>
            </w:r>
            <w:r w:rsidRPr="000D100F">
              <w:rPr>
                <w:rStyle w:val="Hipervnculo"/>
                <w:noProof/>
              </w:rPr>
              <w:t>CAUSALES DE RECHAZO DE LAS PROPUESTAS</w:t>
            </w:r>
            <w:r>
              <w:rPr>
                <w:noProof/>
                <w:webHidden/>
              </w:rPr>
              <w:tab/>
            </w:r>
            <w:r>
              <w:rPr>
                <w:noProof/>
                <w:webHidden/>
              </w:rPr>
              <w:fldChar w:fldCharType="begin"/>
            </w:r>
            <w:r>
              <w:rPr>
                <w:noProof/>
                <w:webHidden/>
              </w:rPr>
              <w:instrText xml:space="preserve"> PAGEREF _Toc197421920 \h </w:instrText>
            </w:r>
            <w:r>
              <w:rPr>
                <w:noProof/>
                <w:webHidden/>
              </w:rPr>
            </w:r>
            <w:r>
              <w:rPr>
                <w:noProof/>
                <w:webHidden/>
              </w:rPr>
              <w:fldChar w:fldCharType="separate"/>
            </w:r>
            <w:r w:rsidR="00980B1B">
              <w:rPr>
                <w:noProof/>
                <w:webHidden/>
              </w:rPr>
              <w:t>41</w:t>
            </w:r>
            <w:r>
              <w:rPr>
                <w:noProof/>
                <w:webHidden/>
              </w:rPr>
              <w:fldChar w:fldCharType="end"/>
            </w:r>
          </w:hyperlink>
        </w:p>
        <w:p w14:paraId="46D4C766" w14:textId="47A02C63" w:rsidR="00E70851" w:rsidRDefault="00E70851">
          <w:pPr>
            <w:pStyle w:val="TDC2"/>
            <w:rPr>
              <w:rFonts w:eastAsiaTheme="minorEastAsia" w:cstheme="minorBidi"/>
              <w:noProof/>
              <w:kern w:val="2"/>
              <w:sz w:val="24"/>
              <w:szCs w:val="24"/>
              <w:lang w:eastAsia="es-CO"/>
              <w14:ligatures w14:val="standardContextual"/>
            </w:rPr>
          </w:pPr>
          <w:hyperlink w:anchor="_Toc197421921" w:history="1">
            <w:r w:rsidRPr="000D100F">
              <w:rPr>
                <w:rStyle w:val="Hipervnculo"/>
                <w:noProof/>
              </w:rPr>
              <w:t>36.1.</w:t>
            </w:r>
            <w:r>
              <w:rPr>
                <w:rFonts w:eastAsiaTheme="minorEastAsia" w:cstheme="minorBidi"/>
                <w:noProof/>
                <w:kern w:val="2"/>
                <w:sz w:val="24"/>
                <w:szCs w:val="24"/>
                <w:lang w:eastAsia="es-CO"/>
                <w14:ligatures w14:val="standardContextual"/>
              </w:rPr>
              <w:tab/>
            </w:r>
            <w:r w:rsidRPr="000D100F">
              <w:rPr>
                <w:rStyle w:val="Hipervnculo"/>
                <w:noProof/>
              </w:rPr>
              <w:t>GASTOS DEL PROPONENTE</w:t>
            </w:r>
            <w:r>
              <w:rPr>
                <w:noProof/>
                <w:webHidden/>
              </w:rPr>
              <w:tab/>
            </w:r>
            <w:r>
              <w:rPr>
                <w:noProof/>
                <w:webHidden/>
              </w:rPr>
              <w:fldChar w:fldCharType="begin"/>
            </w:r>
            <w:r>
              <w:rPr>
                <w:noProof/>
                <w:webHidden/>
              </w:rPr>
              <w:instrText xml:space="preserve"> PAGEREF _Toc197421921 \h </w:instrText>
            </w:r>
            <w:r>
              <w:rPr>
                <w:noProof/>
                <w:webHidden/>
              </w:rPr>
            </w:r>
            <w:r>
              <w:rPr>
                <w:noProof/>
                <w:webHidden/>
              </w:rPr>
              <w:fldChar w:fldCharType="separate"/>
            </w:r>
            <w:r w:rsidR="00980B1B">
              <w:rPr>
                <w:noProof/>
                <w:webHidden/>
              </w:rPr>
              <w:t>44</w:t>
            </w:r>
            <w:r>
              <w:rPr>
                <w:noProof/>
                <w:webHidden/>
              </w:rPr>
              <w:fldChar w:fldCharType="end"/>
            </w:r>
          </w:hyperlink>
        </w:p>
        <w:p w14:paraId="6BF27742" w14:textId="62E87EB2" w:rsidR="00E70851" w:rsidRDefault="00E70851">
          <w:pPr>
            <w:pStyle w:val="TDC1"/>
            <w:rPr>
              <w:rFonts w:eastAsiaTheme="minorEastAsia" w:cstheme="minorBidi"/>
              <w:b w:val="0"/>
              <w:bCs w:val="0"/>
              <w:kern w:val="2"/>
              <w:sz w:val="24"/>
              <w:szCs w:val="24"/>
              <w:lang w:eastAsia="es-CO"/>
              <w14:ligatures w14:val="standardContextual"/>
            </w:rPr>
          </w:pPr>
          <w:hyperlink w:anchor="_Toc197421922" w:history="1">
            <w:r w:rsidRPr="000D100F">
              <w:rPr>
                <w:rStyle w:val="Hipervnculo"/>
                <w:w w:val="90"/>
              </w:rPr>
              <w:t>5.</w:t>
            </w:r>
            <w:r>
              <w:rPr>
                <w:rFonts w:eastAsiaTheme="minorEastAsia" w:cstheme="minorBidi"/>
                <w:b w:val="0"/>
                <w:bCs w:val="0"/>
                <w:kern w:val="2"/>
                <w:sz w:val="24"/>
                <w:szCs w:val="24"/>
                <w:lang w:eastAsia="es-CO"/>
                <w14:ligatures w14:val="standardContextual"/>
              </w:rPr>
              <w:tab/>
            </w:r>
            <w:r w:rsidRPr="000D100F">
              <w:rPr>
                <w:rStyle w:val="Hipervnculo"/>
              </w:rPr>
              <w:t>REQUISITOS HABILITANTES</w:t>
            </w:r>
            <w:r>
              <w:rPr>
                <w:webHidden/>
              </w:rPr>
              <w:tab/>
            </w:r>
            <w:r>
              <w:rPr>
                <w:webHidden/>
              </w:rPr>
              <w:fldChar w:fldCharType="begin"/>
            </w:r>
            <w:r>
              <w:rPr>
                <w:webHidden/>
              </w:rPr>
              <w:instrText xml:space="preserve"> PAGEREF _Toc197421922 \h </w:instrText>
            </w:r>
            <w:r>
              <w:rPr>
                <w:webHidden/>
              </w:rPr>
            </w:r>
            <w:r>
              <w:rPr>
                <w:webHidden/>
              </w:rPr>
              <w:fldChar w:fldCharType="separate"/>
            </w:r>
            <w:r w:rsidR="00980B1B">
              <w:rPr>
                <w:webHidden/>
              </w:rPr>
              <w:t>44</w:t>
            </w:r>
            <w:r>
              <w:rPr>
                <w:webHidden/>
              </w:rPr>
              <w:fldChar w:fldCharType="end"/>
            </w:r>
          </w:hyperlink>
        </w:p>
        <w:p w14:paraId="4FD60BB2" w14:textId="261340FC" w:rsidR="00E70851" w:rsidRDefault="00E70851">
          <w:pPr>
            <w:pStyle w:val="TDC2"/>
            <w:rPr>
              <w:rFonts w:eastAsiaTheme="minorEastAsia" w:cstheme="minorBidi"/>
              <w:noProof/>
              <w:kern w:val="2"/>
              <w:sz w:val="24"/>
              <w:szCs w:val="24"/>
              <w:lang w:eastAsia="es-CO"/>
              <w14:ligatures w14:val="standardContextual"/>
            </w:rPr>
          </w:pPr>
          <w:hyperlink w:anchor="_Toc197421923" w:history="1">
            <w:r w:rsidRPr="000D100F">
              <w:rPr>
                <w:rStyle w:val="Hipervnculo"/>
                <w:noProof/>
              </w:rPr>
              <w:t>5.1.</w:t>
            </w:r>
            <w:r>
              <w:rPr>
                <w:rFonts w:eastAsiaTheme="minorEastAsia" w:cstheme="minorBidi"/>
                <w:noProof/>
                <w:kern w:val="2"/>
                <w:sz w:val="24"/>
                <w:szCs w:val="24"/>
                <w:lang w:eastAsia="es-CO"/>
                <w14:ligatures w14:val="standardContextual"/>
              </w:rPr>
              <w:tab/>
            </w:r>
            <w:r w:rsidRPr="000D100F">
              <w:rPr>
                <w:rStyle w:val="Hipervnculo"/>
                <w:noProof/>
              </w:rPr>
              <w:t>REQUISITOS HABILITANTES DE CARÁCTER JURÍDICO</w:t>
            </w:r>
            <w:r>
              <w:rPr>
                <w:noProof/>
                <w:webHidden/>
              </w:rPr>
              <w:tab/>
            </w:r>
            <w:r>
              <w:rPr>
                <w:noProof/>
                <w:webHidden/>
              </w:rPr>
              <w:fldChar w:fldCharType="begin"/>
            </w:r>
            <w:r>
              <w:rPr>
                <w:noProof/>
                <w:webHidden/>
              </w:rPr>
              <w:instrText xml:space="preserve"> PAGEREF _Toc197421923 \h </w:instrText>
            </w:r>
            <w:r>
              <w:rPr>
                <w:noProof/>
                <w:webHidden/>
              </w:rPr>
            </w:r>
            <w:r>
              <w:rPr>
                <w:noProof/>
                <w:webHidden/>
              </w:rPr>
              <w:fldChar w:fldCharType="separate"/>
            </w:r>
            <w:r w:rsidR="00980B1B">
              <w:rPr>
                <w:noProof/>
                <w:webHidden/>
              </w:rPr>
              <w:t>44</w:t>
            </w:r>
            <w:r>
              <w:rPr>
                <w:noProof/>
                <w:webHidden/>
              </w:rPr>
              <w:fldChar w:fldCharType="end"/>
            </w:r>
          </w:hyperlink>
        </w:p>
        <w:p w14:paraId="618B9B15" w14:textId="596F448D"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4" w:history="1">
            <w:r w:rsidRPr="000D100F">
              <w:rPr>
                <w:rStyle w:val="Hipervnculo"/>
                <w:noProof/>
              </w:rPr>
              <w:t>5.1.1.</w:t>
            </w:r>
            <w:r>
              <w:rPr>
                <w:rFonts w:eastAsiaTheme="minorEastAsia" w:cstheme="minorBidi"/>
                <w:noProof/>
                <w:kern w:val="2"/>
                <w:sz w:val="24"/>
                <w:szCs w:val="24"/>
                <w:lang w:eastAsia="es-CO"/>
                <w14:ligatures w14:val="standardContextual"/>
              </w:rPr>
              <w:tab/>
            </w:r>
            <w:r w:rsidRPr="000D100F">
              <w:rPr>
                <w:rStyle w:val="Hipervnculo"/>
                <w:noProof/>
              </w:rPr>
              <w:t>CARTA DE PRESENTACIÓN DE LA PROPUESTA</w:t>
            </w:r>
            <w:r>
              <w:rPr>
                <w:noProof/>
                <w:webHidden/>
              </w:rPr>
              <w:tab/>
            </w:r>
            <w:r>
              <w:rPr>
                <w:noProof/>
                <w:webHidden/>
              </w:rPr>
              <w:fldChar w:fldCharType="begin"/>
            </w:r>
            <w:r>
              <w:rPr>
                <w:noProof/>
                <w:webHidden/>
              </w:rPr>
              <w:instrText xml:space="preserve"> PAGEREF _Toc197421924 \h </w:instrText>
            </w:r>
            <w:r>
              <w:rPr>
                <w:noProof/>
                <w:webHidden/>
              </w:rPr>
            </w:r>
            <w:r>
              <w:rPr>
                <w:noProof/>
                <w:webHidden/>
              </w:rPr>
              <w:fldChar w:fldCharType="separate"/>
            </w:r>
            <w:r w:rsidR="00980B1B">
              <w:rPr>
                <w:noProof/>
                <w:webHidden/>
              </w:rPr>
              <w:t>44</w:t>
            </w:r>
            <w:r>
              <w:rPr>
                <w:noProof/>
                <w:webHidden/>
              </w:rPr>
              <w:fldChar w:fldCharType="end"/>
            </w:r>
          </w:hyperlink>
        </w:p>
        <w:p w14:paraId="43C9524A" w14:textId="1E47A74F"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5" w:history="1">
            <w:r w:rsidRPr="000D100F">
              <w:rPr>
                <w:rStyle w:val="Hipervnculo"/>
                <w:noProof/>
              </w:rPr>
              <w:t>5.1.2.</w:t>
            </w:r>
            <w:r>
              <w:rPr>
                <w:rFonts w:eastAsiaTheme="minorEastAsia" w:cstheme="minorBidi"/>
                <w:noProof/>
                <w:kern w:val="2"/>
                <w:sz w:val="24"/>
                <w:szCs w:val="24"/>
                <w:lang w:eastAsia="es-CO"/>
                <w14:ligatures w14:val="standardContextual"/>
              </w:rPr>
              <w:tab/>
            </w:r>
            <w:r w:rsidRPr="000D100F">
              <w:rPr>
                <w:rStyle w:val="Hipervnculo"/>
                <w:noProof/>
              </w:rPr>
              <w:t>MATRICULA MERCANTIL EXPEDIDA POR LA CÁMARA DE COMERCIO</w:t>
            </w:r>
            <w:r>
              <w:rPr>
                <w:noProof/>
                <w:webHidden/>
              </w:rPr>
              <w:tab/>
            </w:r>
            <w:r>
              <w:rPr>
                <w:noProof/>
                <w:webHidden/>
              </w:rPr>
              <w:fldChar w:fldCharType="begin"/>
            </w:r>
            <w:r>
              <w:rPr>
                <w:noProof/>
                <w:webHidden/>
              </w:rPr>
              <w:instrText xml:space="preserve"> PAGEREF _Toc197421925 \h </w:instrText>
            </w:r>
            <w:r>
              <w:rPr>
                <w:noProof/>
                <w:webHidden/>
              </w:rPr>
            </w:r>
            <w:r>
              <w:rPr>
                <w:noProof/>
                <w:webHidden/>
              </w:rPr>
              <w:fldChar w:fldCharType="separate"/>
            </w:r>
            <w:r w:rsidR="00980B1B">
              <w:rPr>
                <w:noProof/>
                <w:webHidden/>
              </w:rPr>
              <w:t>45</w:t>
            </w:r>
            <w:r>
              <w:rPr>
                <w:noProof/>
                <w:webHidden/>
              </w:rPr>
              <w:fldChar w:fldCharType="end"/>
            </w:r>
          </w:hyperlink>
        </w:p>
        <w:p w14:paraId="1D66BCAC" w14:textId="61735E10"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6" w:history="1">
            <w:r w:rsidRPr="000D100F">
              <w:rPr>
                <w:rStyle w:val="Hipervnculo"/>
                <w:noProof/>
              </w:rPr>
              <w:t>5.1.3.</w:t>
            </w:r>
            <w:r>
              <w:rPr>
                <w:rFonts w:eastAsiaTheme="minorEastAsia" w:cstheme="minorBidi"/>
                <w:noProof/>
                <w:kern w:val="2"/>
                <w:sz w:val="24"/>
                <w:szCs w:val="24"/>
                <w:lang w:eastAsia="es-CO"/>
                <w14:ligatures w14:val="standardContextual"/>
              </w:rPr>
              <w:tab/>
            </w:r>
            <w:r w:rsidRPr="000D100F">
              <w:rPr>
                <w:rStyle w:val="Hipervnculo"/>
                <w:noProof/>
              </w:rPr>
              <w:t>ACREDITACIÓN DE LA EXISTENCIA Y LA REPRESENTACIÓN LEGAL</w:t>
            </w:r>
            <w:r>
              <w:rPr>
                <w:noProof/>
                <w:webHidden/>
              </w:rPr>
              <w:tab/>
            </w:r>
            <w:r>
              <w:rPr>
                <w:noProof/>
                <w:webHidden/>
              </w:rPr>
              <w:fldChar w:fldCharType="begin"/>
            </w:r>
            <w:r>
              <w:rPr>
                <w:noProof/>
                <w:webHidden/>
              </w:rPr>
              <w:instrText xml:space="preserve"> PAGEREF _Toc197421926 \h </w:instrText>
            </w:r>
            <w:r>
              <w:rPr>
                <w:noProof/>
                <w:webHidden/>
              </w:rPr>
            </w:r>
            <w:r>
              <w:rPr>
                <w:noProof/>
                <w:webHidden/>
              </w:rPr>
              <w:fldChar w:fldCharType="separate"/>
            </w:r>
            <w:r w:rsidR="00980B1B">
              <w:rPr>
                <w:noProof/>
                <w:webHidden/>
              </w:rPr>
              <w:t>46</w:t>
            </w:r>
            <w:r>
              <w:rPr>
                <w:noProof/>
                <w:webHidden/>
              </w:rPr>
              <w:fldChar w:fldCharType="end"/>
            </w:r>
          </w:hyperlink>
        </w:p>
        <w:p w14:paraId="0960D985" w14:textId="08D5DD5F"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7" w:history="1">
            <w:r w:rsidRPr="000D100F">
              <w:rPr>
                <w:rStyle w:val="Hipervnculo"/>
                <w:noProof/>
              </w:rPr>
              <w:t>5.1.4.</w:t>
            </w:r>
            <w:r>
              <w:rPr>
                <w:rFonts w:eastAsiaTheme="minorEastAsia" w:cstheme="minorBidi"/>
                <w:noProof/>
                <w:kern w:val="2"/>
                <w:sz w:val="24"/>
                <w:szCs w:val="24"/>
                <w:lang w:eastAsia="es-CO"/>
                <w14:ligatures w14:val="standardContextual"/>
              </w:rPr>
              <w:tab/>
            </w:r>
            <w:r w:rsidRPr="000D100F">
              <w:rPr>
                <w:rStyle w:val="Hipervnculo"/>
                <w:noProof/>
              </w:rPr>
              <w:t>APODERADOS</w:t>
            </w:r>
            <w:r>
              <w:rPr>
                <w:noProof/>
                <w:webHidden/>
              </w:rPr>
              <w:tab/>
            </w:r>
            <w:r>
              <w:rPr>
                <w:noProof/>
                <w:webHidden/>
              </w:rPr>
              <w:fldChar w:fldCharType="begin"/>
            </w:r>
            <w:r>
              <w:rPr>
                <w:noProof/>
                <w:webHidden/>
              </w:rPr>
              <w:instrText xml:space="preserve"> PAGEREF _Toc197421927 \h </w:instrText>
            </w:r>
            <w:r>
              <w:rPr>
                <w:noProof/>
                <w:webHidden/>
              </w:rPr>
            </w:r>
            <w:r>
              <w:rPr>
                <w:noProof/>
                <w:webHidden/>
              </w:rPr>
              <w:fldChar w:fldCharType="separate"/>
            </w:r>
            <w:r w:rsidR="00980B1B">
              <w:rPr>
                <w:noProof/>
                <w:webHidden/>
              </w:rPr>
              <w:t>47</w:t>
            </w:r>
            <w:r>
              <w:rPr>
                <w:noProof/>
                <w:webHidden/>
              </w:rPr>
              <w:fldChar w:fldCharType="end"/>
            </w:r>
          </w:hyperlink>
        </w:p>
        <w:p w14:paraId="63857E48" w14:textId="2D3534CE"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8" w:history="1">
            <w:r w:rsidRPr="000D100F">
              <w:rPr>
                <w:rStyle w:val="Hipervnculo"/>
                <w:noProof/>
              </w:rPr>
              <w:t>5.1.5.</w:t>
            </w:r>
            <w:r>
              <w:rPr>
                <w:rFonts w:eastAsiaTheme="minorEastAsia" w:cstheme="minorBidi"/>
                <w:noProof/>
                <w:kern w:val="2"/>
                <w:sz w:val="24"/>
                <w:szCs w:val="24"/>
                <w:lang w:eastAsia="es-CO"/>
                <w14:ligatures w14:val="standardContextual"/>
              </w:rPr>
              <w:tab/>
            </w:r>
            <w:r w:rsidRPr="000D100F">
              <w:rPr>
                <w:rStyle w:val="Hipervnculo"/>
                <w:noProof/>
              </w:rPr>
              <w:t>PROPONENTE PLURALES</w:t>
            </w:r>
            <w:r>
              <w:rPr>
                <w:noProof/>
                <w:webHidden/>
              </w:rPr>
              <w:tab/>
            </w:r>
            <w:r>
              <w:rPr>
                <w:noProof/>
                <w:webHidden/>
              </w:rPr>
              <w:fldChar w:fldCharType="begin"/>
            </w:r>
            <w:r>
              <w:rPr>
                <w:noProof/>
                <w:webHidden/>
              </w:rPr>
              <w:instrText xml:space="preserve"> PAGEREF _Toc197421928 \h </w:instrText>
            </w:r>
            <w:r>
              <w:rPr>
                <w:noProof/>
                <w:webHidden/>
              </w:rPr>
            </w:r>
            <w:r>
              <w:rPr>
                <w:noProof/>
                <w:webHidden/>
              </w:rPr>
              <w:fldChar w:fldCharType="separate"/>
            </w:r>
            <w:r w:rsidR="00980B1B">
              <w:rPr>
                <w:noProof/>
                <w:webHidden/>
              </w:rPr>
              <w:t>48</w:t>
            </w:r>
            <w:r>
              <w:rPr>
                <w:noProof/>
                <w:webHidden/>
              </w:rPr>
              <w:fldChar w:fldCharType="end"/>
            </w:r>
          </w:hyperlink>
        </w:p>
        <w:p w14:paraId="134A8E7D" w14:textId="062F90CE"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29" w:history="1">
            <w:r w:rsidRPr="000D100F">
              <w:rPr>
                <w:rStyle w:val="Hipervnculo"/>
                <w:noProof/>
              </w:rPr>
              <w:t>5.1.6.</w:t>
            </w:r>
            <w:r>
              <w:rPr>
                <w:rFonts w:eastAsiaTheme="minorEastAsia" w:cstheme="minorBidi"/>
                <w:noProof/>
                <w:kern w:val="2"/>
                <w:sz w:val="24"/>
                <w:szCs w:val="24"/>
                <w:lang w:eastAsia="es-CO"/>
                <w14:ligatures w14:val="standardContextual"/>
              </w:rPr>
              <w:tab/>
            </w:r>
            <w:r w:rsidRPr="000D100F">
              <w:rPr>
                <w:rStyle w:val="Hipervnculo"/>
                <w:noProof/>
              </w:rPr>
              <w:t>OBJETO SOCIAL DE LOS PROPONENTES</w:t>
            </w:r>
            <w:r>
              <w:rPr>
                <w:noProof/>
                <w:webHidden/>
              </w:rPr>
              <w:tab/>
            </w:r>
            <w:r>
              <w:rPr>
                <w:noProof/>
                <w:webHidden/>
              </w:rPr>
              <w:fldChar w:fldCharType="begin"/>
            </w:r>
            <w:r>
              <w:rPr>
                <w:noProof/>
                <w:webHidden/>
              </w:rPr>
              <w:instrText xml:space="preserve"> PAGEREF _Toc197421929 \h </w:instrText>
            </w:r>
            <w:r>
              <w:rPr>
                <w:noProof/>
                <w:webHidden/>
              </w:rPr>
            </w:r>
            <w:r>
              <w:rPr>
                <w:noProof/>
                <w:webHidden/>
              </w:rPr>
              <w:fldChar w:fldCharType="separate"/>
            </w:r>
            <w:r w:rsidR="00980B1B">
              <w:rPr>
                <w:noProof/>
                <w:webHidden/>
              </w:rPr>
              <w:t>49</w:t>
            </w:r>
            <w:r>
              <w:rPr>
                <w:noProof/>
                <w:webHidden/>
              </w:rPr>
              <w:fldChar w:fldCharType="end"/>
            </w:r>
          </w:hyperlink>
        </w:p>
        <w:p w14:paraId="2E490E54" w14:textId="590A76B3"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0" w:history="1">
            <w:r w:rsidRPr="000D100F">
              <w:rPr>
                <w:rStyle w:val="Hipervnculo"/>
                <w:noProof/>
              </w:rPr>
              <w:t>5.1.7.</w:t>
            </w:r>
            <w:r>
              <w:rPr>
                <w:rFonts w:eastAsiaTheme="minorEastAsia" w:cstheme="minorBidi"/>
                <w:noProof/>
                <w:kern w:val="2"/>
                <w:sz w:val="24"/>
                <w:szCs w:val="24"/>
                <w:lang w:eastAsia="es-CO"/>
                <w14:ligatures w14:val="standardContextual"/>
              </w:rPr>
              <w:tab/>
            </w:r>
            <w:r w:rsidRPr="000D100F">
              <w:rPr>
                <w:rStyle w:val="Hipervnculo"/>
                <w:noProof/>
              </w:rPr>
              <w:t>CERTIFICACIÓN EXPEDIDA POR EL REVISOR FISCAL (SI APLICA) O EL REPRESENTANTE LEGAL DE CADA FIRMA CONSORCIADA, SOBRE PAGO DE APORTES A LA SEGURIDAD SOCIAL Y APORTES PARAFISCALES</w:t>
            </w:r>
            <w:r>
              <w:rPr>
                <w:noProof/>
                <w:webHidden/>
              </w:rPr>
              <w:tab/>
            </w:r>
            <w:r>
              <w:rPr>
                <w:noProof/>
                <w:webHidden/>
              </w:rPr>
              <w:fldChar w:fldCharType="begin"/>
            </w:r>
            <w:r>
              <w:rPr>
                <w:noProof/>
                <w:webHidden/>
              </w:rPr>
              <w:instrText xml:space="preserve"> PAGEREF _Toc197421930 \h </w:instrText>
            </w:r>
            <w:r>
              <w:rPr>
                <w:noProof/>
                <w:webHidden/>
              </w:rPr>
            </w:r>
            <w:r>
              <w:rPr>
                <w:noProof/>
                <w:webHidden/>
              </w:rPr>
              <w:fldChar w:fldCharType="separate"/>
            </w:r>
            <w:r w:rsidR="00980B1B">
              <w:rPr>
                <w:noProof/>
                <w:webHidden/>
              </w:rPr>
              <w:t>49</w:t>
            </w:r>
            <w:r>
              <w:rPr>
                <w:noProof/>
                <w:webHidden/>
              </w:rPr>
              <w:fldChar w:fldCharType="end"/>
            </w:r>
          </w:hyperlink>
        </w:p>
        <w:p w14:paraId="43B779D7" w14:textId="0BD85144"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1" w:history="1">
            <w:r w:rsidRPr="000D100F">
              <w:rPr>
                <w:rStyle w:val="Hipervnculo"/>
                <w:rFonts w:eastAsia="Calibri"/>
                <w:noProof/>
              </w:rPr>
              <w:t>5.1.8.</w:t>
            </w:r>
            <w:r>
              <w:rPr>
                <w:rFonts w:eastAsiaTheme="minorEastAsia" w:cstheme="minorBidi"/>
                <w:noProof/>
                <w:kern w:val="2"/>
                <w:sz w:val="24"/>
                <w:szCs w:val="24"/>
                <w:lang w:eastAsia="es-CO"/>
                <w14:ligatures w14:val="standardContextual"/>
              </w:rPr>
              <w:tab/>
            </w:r>
            <w:r w:rsidRPr="000D100F">
              <w:rPr>
                <w:rStyle w:val="Hipervnculo"/>
                <w:rFonts w:eastAsia="Calibri"/>
                <w:noProof/>
              </w:rPr>
              <w:t>DOCUMENTO DE CONFORMACIÓN DEL CONSORCIO O UNIÓN TEMPORAL</w:t>
            </w:r>
            <w:r>
              <w:rPr>
                <w:noProof/>
                <w:webHidden/>
              </w:rPr>
              <w:tab/>
            </w:r>
            <w:r>
              <w:rPr>
                <w:noProof/>
                <w:webHidden/>
              </w:rPr>
              <w:fldChar w:fldCharType="begin"/>
            </w:r>
            <w:r>
              <w:rPr>
                <w:noProof/>
                <w:webHidden/>
              </w:rPr>
              <w:instrText xml:space="preserve"> PAGEREF _Toc197421931 \h </w:instrText>
            </w:r>
            <w:r>
              <w:rPr>
                <w:noProof/>
                <w:webHidden/>
              </w:rPr>
            </w:r>
            <w:r>
              <w:rPr>
                <w:noProof/>
                <w:webHidden/>
              </w:rPr>
              <w:fldChar w:fldCharType="separate"/>
            </w:r>
            <w:r w:rsidR="00980B1B">
              <w:rPr>
                <w:noProof/>
                <w:webHidden/>
              </w:rPr>
              <w:t>50</w:t>
            </w:r>
            <w:r>
              <w:rPr>
                <w:noProof/>
                <w:webHidden/>
              </w:rPr>
              <w:fldChar w:fldCharType="end"/>
            </w:r>
          </w:hyperlink>
        </w:p>
        <w:p w14:paraId="70CA1853" w14:textId="4B060AAC"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2" w:history="1">
            <w:r w:rsidRPr="000D100F">
              <w:rPr>
                <w:rStyle w:val="Hipervnculo"/>
                <w:noProof/>
              </w:rPr>
              <w:t>5.1.9.</w:t>
            </w:r>
            <w:r>
              <w:rPr>
                <w:rFonts w:eastAsiaTheme="minorEastAsia" w:cstheme="minorBidi"/>
                <w:noProof/>
                <w:kern w:val="2"/>
                <w:sz w:val="24"/>
                <w:szCs w:val="24"/>
                <w:lang w:eastAsia="es-CO"/>
                <w14:ligatures w14:val="standardContextual"/>
              </w:rPr>
              <w:tab/>
            </w:r>
            <w:r w:rsidRPr="000D100F">
              <w:rPr>
                <w:rStyle w:val="Hipervnculo"/>
                <w:noProof/>
              </w:rPr>
              <w:t>SISTEMA DE ADMINISTRACIÓN DEL RIESGO DE LAVADO DE ACTIVOS Y DE LA FINANCIACIÓN DEL TERRORISMO - SARLAFT LISTAS RESTRICTIVAS Y RIESGO REPUTACIONAL</w:t>
            </w:r>
            <w:r>
              <w:rPr>
                <w:noProof/>
                <w:webHidden/>
              </w:rPr>
              <w:tab/>
            </w:r>
            <w:r>
              <w:rPr>
                <w:noProof/>
                <w:webHidden/>
              </w:rPr>
              <w:fldChar w:fldCharType="begin"/>
            </w:r>
            <w:r>
              <w:rPr>
                <w:noProof/>
                <w:webHidden/>
              </w:rPr>
              <w:instrText xml:space="preserve"> PAGEREF _Toc197421932 \h </w:instrText>
            </w:r>
            <w:r>
              <w:rPr>
                <w:noProof/>
                <w:webHidden/>
              </w:rPr>
            </w:r>
            <w:r>
              <w:rPr>
                <w:noProof/>
                <w:webHidden/>
              </w:rPr>
              <w:fldChar w:fldCharType="separate"/>
            </w:r>
            <w:r w:rsidR="00980B1B">
              <w:rPr>
                <w:noProof/>
                <w:webHidden/>
              </w:rPr>
              <w:t>52</w:t>
            </w:r>
            <w:r>
              <w:rPr>
                <w:noProof/>
                <w:webHidden/>
              </w:rPr>
              <w:fldChar w:fldCharType="end"/>
            </w:r>
          </w:hyperlink>
        </w:p>
        <w:p w14:paraId="14142596" w14:textId="08AEF888"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3" w:history="1">
            <w:r w:rsidRPr="000D100F">
              <w:rPr>
                <w:rStyle w:val="Hipervnculo"/>
                <w:noProof/>
              </w:rPr>
              <w:t>5.1.10.</w:t>
            </w:r>
            <w:r>
              <w:rPr>
                <w:rFonts w:eastAsiaTheme="minorEastAsia" w:cstheme="minorBidi"/>
                <w:noProof/>
                <w:kern w:val="2"/>
                <w:sz w:val="24"/>
                <w:szCs w:val="24"/>
                <w:lang w:eastAsia="es-CO"/>
                <w14:ligatures w14:val="standardContextual"/>
              </w:rPr>
              <w:tab/>
            </w:r>
            <w:r w:rsidRPr="000D100F">
              <w:rPr>
                <w:rStyle w:val="Hipervnculo"/>
                <w:noProof/>
              </w:rPr>
              <w:t>REGISTRO ÚNICO TRIBUTARIO - RUT</w:t>
            </w:r>
            <w:r>
              <w:rPr>
                <w:noProof/>
                <w:webHidden/>
              </w:rPr>
              <w:tab/>
            </w:r>
            <w:r>
              <w:rPr>
                <w:noProof/>
                <w:webHidden/>
              </w:rPr>
              <w:fldChar w:fldCharType="begin"/>
            </w:r>
            <w:r>
              <w:rPr>
                <w:noProof/>
                <w:webHidden/>
              </w:rPr>
              <w:instrText xml:space="preserve"> PAGEREF _Toc197421933 \h </w:instrText>
            </w:r>
            <w:r>
              <w:rPr>
                <w:noProof/>
                <w:webHidden/>
              </w:rPr>
            </w:r>
            <w:r>
              <w:rPr>
                <w:noProof/>
                <w:webHidden/>
              </w:rPr>
              <w:fldChar w:fldCharType="separate"/>
            </w:r>
            <w:r w:rsidR="00980B1B">
              <w:rPr>
                <w:noProof/>
                <w:webHidden/>
              </w:rPr>
              <w:t>53</w:t>
            </w:r>
            <w:r>
              <w:rPr>
                <w:noProof/>
                <w:webHidden/>
              </w:rPr>
              <w:fldChar w:fldCharType="end"/>
            </w:r>
          </w:hyperlink>
        </w:p>
        <w:p w14:paraId="63F2A1AA" w14:textId="65C06A7A"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4" w:history="1">
            <w:r w:rsidRPr="000D100F">
              <w:rPr>
                <w:rStyle w:val="Hipervnculo"/>
                <w:noProof/>
              </w:rPr>
              <w:t>5.1.11.</w:t>
            </w:r>
            <w:r>
              <w:rPr>
                <w:rFonts w:eastAsiaTheme="minorEastAsia" w:cstheme="minorBidi"/>
                <w:noProof/>
                <w:kern w:val="2"/>
                <w:sz w:val="24"/>
                <w:szCs w:val="24"/>
                <w:lang w:eastAsia="es-CO"/>
                <w14:ligatures w14:val="standardContextual"/>
              </w:rPr>
              <w:tab/>
            </w:r>
            <w:r w:rsidRPr="000D100F">
              <w:rPr>
                <w:rStyle w:val="Hipervnculo"/>
                <w:noProof/>
              </w:rPr>
              <w:t>REGISTRO ÚNICO DE PROPONENTES - RUP</w:t>
            </w:r>
            <w:r>
              <w:rPr>
                <w:noProof/>
                <w:webHidden/>
              </w:rPr>
              <w:tab/>
            </w:r>
            <w:r>
              <w:rPr>
                <w:noProof/>
                <w:webHidden/>
              </w:rPr>
              <w:fldChar w:fldCharType="begin"/>
            </w:r>
            <w:r>
              <w:rPr>
                <w:noProof/>
                <w:webHidden/>
              </w:rPr>
              <w:instrText xml:space="preserve"> PAGEREF _Toc197421934 \h </w:instrText>
            </w:r>
            <w:r>
              <w:rPr>
                <w:noProof/>
                <w:webHidden/>
              </w:rPr>
            </w:r>
            <w:r>
              <w:rPr>
                <w:noProof/>
                <w:webHidden/>
              </w:rPr>
              <w:fldChar w:fldCharType="separate"/>
            </w:r>
            <w:r w:rsidR="00980B1B">
              <w:rPr>
                <w:noProof/>
                <w:webHidden/>
              </w:rPr>
              <w:t>53</w:t>
            </w:r>
            <w:r>
              <w:rPr>
                <w:noProof/>
                <w:webHidden/>
              </w:rPr>
              <w:fldChar w:fldCharType="end"/>
            </w:r>
          </w:hyperlink>
        </w:p>
        <w:p w14:paraId="6E30DD1B" w14:textId="2204CE0B"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5" w:history="1">
            <w:r w:rsidRPr="000D100F">
              <w:rPr>
                <w:rStyle w:val="Hipervnculo"/>
                <w:noProof/>
              </w:rPr>
              <w:t>5.1.12.</w:t>
            </w:r>
            <w:r>
              <w:rPr>
                <w:rFonts w:eastAsiaTheme="minorEastAsia" w:cstheme="minorBidi"/>
                <w:noProof/>
                <w:kern w:val="2"/>
                <w:sz w:val="24"/>
                <w:szCs w:val="24"/>
                <w:lang w:eastAsia="es-CO"/>
                <w14:ligatures w14:val="standardContextual"/>
              </w:rPr>
              <w:tab/>
            </w:r>
            <w:r w:rsidRPr="000D100F">
              <w:rPr>
                <w:rStyle w:val="Hipervnculo"/>
                <w:noProof/>
              </w:rPr>
              <w:t>GARANTÍA DE SERIEDAD DE LA PROPUESTA</w:t>
            </w:r>
            <w:r>
              <w:rPr>
                <w:noProof/>
                <w:webHidden/>
              </w:rPr>
              <w:tab/>
            </w:r>
            <w:r>
              <w:rPr>
                <w:noProof/>
                <w:webHidden/>
              </w:rPr>
              <w:fldChar w:fldCharType="begin"/>
            </w:r>
            <w:r>
              <w:rPr>
                <w:noProof/>
                <w:webHidden/>
              </w:rPr>
              <w:instrText xml:space="preserve"> PAGEREF _Toc197421935 \h </w:instrText>
            </w:r>
            <w:r>
              <w:rPr>
                <w:noProof/>
                <w:webHidden/>
              </w:rPr>
            </w:r>
            <w:r>
              <w:rPr>
                <w:noProof/>
                <w:webHidden/>
              </w:rPr>
              <w:fldChar w:fldCharType="separate"/>
            </w:r>
            <w:r w:rsidR="00980B1B">
              <w:rPr>
                <w:noProof/>
                <w:webHidden/>
              </w:rPr>
              <w:t>54</w:t>
            </w:r>
            <w:r>
              <w:rPr>
                <w:noProof/>
                <w:webHidden/>
              </w:rPr>
              <w:fldChar w:fldCharType="end"/>
            </w:r>
          </w:hyperlink>
        </w:p>
        <w:p w14:paraId="639F59A8" w14:textId="0883174D"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6" w:history="1">
            <w:r w:rsidRPr="000D100F">
              <w:rPr>
                <w:rStyle w:val="Hipervnculo"/>
                <w:noProof/>
              </w:rPr>
              <w:t>5.1.13.</w:t>
            </w:r>
            <w:r>
              <w:rPr>
                <w:rFonts w:eastAsiaTheme="minorEastAsia" w:cstheme="minorBidi"/>
                <w:noProof/>
                <w:kern w:val="2"/>
                <w:sz w:val="24"/>
                <w:szCs w:val="24"/>
                <w:lang w:eastAsia="es-CO"/>
                <w14:ligatures w14:val="standardContextual"/>
              </w:rPr>
              <w:tab/>
            </w:r>
            <w:r w:rsidRPr="000D100F">
              <w:rPr>
                <w:rStyle w:val="Hipervnculo"/>
                <w:noProof/>
              </w:rPr>
              <w:t>FOTOCOPIA DE CÉDULA DE CIUDADANÍA</w:t>
            </w:r>
            <w:r>
              <w:rPr>
                <w:noProof/>
                <w:webHidden/>
              </w:rPr>
              <w:tab/>
            </w:r>
            <w:r>
              <w:rPr>
                <w:noProof/>
                <w:webHidden/>
              </w:rPr>
              <w:fldChar w:fldCharType="begin"/>
            </w:r>
            <w:r>
              <w:rPr>
                <w:noProof/>
                <w:webHidden/>
              </w:rPr>
              <w:instrText xml:space="preserve"> PAGEREF _Toc197421936 \h </w:instrText>
            </w:r>
            <w:r>
              <w:rPr>
                <w:noProof/>
                <w:webHidden/>
              </w:rPr>
            </w:r>
            <w:r>
              <w:rPr>
                <w:noProof/>
                <w:webHidden/>
              </w:rPr>
              <w:fldChar w:fldCharType="separate"/>
            </w:r>
            <w:r w:rsidR="00980B1B">
              <w:rPr>
                <w:noProof/>
                <w:webHidden/>
              </w:rPr>
              <w:t>55</w:t>
            </w:r>
            <w:r>
              <w:rPr>
                <w:noProof/>
                <w:webHidden/>
              </w:rPr>
              <w:fldChar w:fldCharType="end"/>
            </w:r>
          </w:hyperlink>
        </w:p>
        <w:p w14:paraId="733F5DD1" w14:textId="29FF5B2D"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7" w:history="1">
            <w:r w:rsidRPr="000D100F">
              <w:rPr>
                <w:rStyle w:val="Hipervnculo"/>
                <w:noProof/>
              </w:rPr>
              <w:t>5.1.14.</w:t>
            </w:r>
            <w:r>
              <w:rPr>
                <w:rFonts w:eastAsiaTheme="minorEastAsia" w:cstheme="minorBidi"/>
                <w:noProof/>
                <w:kern w:val="2"/>
                <w:sz w:val="24"/>
                <w:szCs w:val="24"/>
                <w:lang w:eastAsia="es-CO"/>
                <w14:ligatures w14:val="standardContextual"/>
              </w:rPr>
              <w:tab/>
            </w:r>
            <w:r w:rsidRPr="000D100F">
              <w:rPr>
                <w:rStyle w:val="Hipervnculo"/>
                <w:noProof/>
              </w:rPr>
              <w:t>CERTIFICADO DE RESPONSABILIDAD FISCAL DE LA CONTRALORÍA GENERAL DE LA REPÚBLICA</w:t>
            </w:r>
            <w:r>
              <w:rPr>
                <w:noProof/>
                <w:webHidden/>
              </w:rPr>
              <w:tab/>
            </w:r>
            <w:r>
              <w:rPr>
                <w:noProof/>
                <w:webHidden/>
              </w:rPr>
              <w:fldChar w:fldCharType="begin"/>
            </w:r>
            <w:r>
              <w:rPr>
                <w:noProof/>
                <w:webHidden/>
              </w:rPr>
              <w:instrText xml:space="preserve"> PAGEREF _Toc197421937 \h </w:instrText>
            </w:r>
            <w:r>
              <w:rPr>
                <w:noProof/>
                <w:webHidden/>
              </w:rPr>
            </w:r>
            <w:r>
              <w:rPr>
                <w:noProof/>
                <w:webHidden/>
              </w:rPr>
              <w:fldChar w:fldCharType="separate"/>
            </w:r>
            <w:r w:rsidR="00980B1B">
              <w:rPr>
                <w:noProof/>
                <w:webHidden/>
              </w:rPr>
              <w:t>55</w:t>
            </w:r>
            <w:r>
              <w:rPr>
                <w:noProof/>
                <w:webHidden/>
              </w:rPr>
              <w:fldChar w:fldCharType="end"/>
            </w:r>
          </w:hyperlink>
        </w:p>
        <w:p w14:paraId="60FF0852" w14:textId="3EA36BC8"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8" w:history="1">
            <w:r w:rsidRPr="000D100F">
              <w:rPr>
                <w:rStyle w:val="Hipervnculo"/>
                <w:noProof/>
              </w:rPr>
              <w:t>5.1.15.</w:t>
            </w:r>
            <w:r>
              <w:rPr>
                <w:rFonts w:eastAsiaTheme="minorEastAsia" w:cstheme="minorBidi"/>
                <w:noProof/>
                <w:kern w:val="2"/>
                <w:sz w:val="24"/>
                <w:szCs w:val="24"/>
                <w:lang w:eastAsia="es-CO"/>
                <w14:ligatures w14:val="standardContextual"/>
              </w:rPr>
              <w:tab/>
            </w:r>
            <w:r w:rsidRPr="000D100F">
              <w:rPr>
                <w:rStyle w:val="Hipervnculo"/>
                <w:noProof/>
              </w:rPr>
              <w:t>CERTIFICADO DE ANTECEDENTES DE LA PROCURADURÍA GENERAL DE LA NACIÓN</w:t>
            </w:r>
            <w:r>
              <w:rPr>
                <w:noProof/>
                <w:webHidden/>
              </w:rPr>
              <w:tab/>
            </w:r>
            <w:r>
              <w:rPr>
                <w:noProof/>
                <w:webHidden/>
              </w:rPr>
              <w:fldChar w:fldCharType="begin"/>
            </w:r>
            <w:r>
              <w:rPr>
                <w:noProof/>
                <w:webHidden/>
              </w:rPr>
              <w:instrText xml:space="preserve"> PAGEREF _Toc197421938 \h </w:instrText>
            </w:r>
            <w:r>
              <w:rPr>
                <w:noProof/>
                <w:webHidden/>
              </w:rPr>
            </w:r>
            <w:r>
              <w:rPr>
                <w:noProof/>
                <w:webHidden/>
              </w:rPr>
              <w:fldChar w:fldCharType="separate"/>
            </w:r>
            <w:r w:rsidR="00980B1B">
              <w:rPr>
                <w:noProof/>
                <w:webHidden/>
              </w:rPr>
              <w:t>56</w:t>
            </w:r>
            <w:r>
              <w:rPr>
                <w:noProof/>
                <w:webHidden/>
              </w:rPr>
              <w:fldChar w:fldCharType="end"/>
            </w:r>
          </w:hyperlink>
        </w:p>
        <w:p w14:paraId="32EF131F" w14:textId="7E78A32F"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39" w:history="1">
            <w:r w:rsidRPr="000D100F">
              <w:rPr>
                <w:rStyle w:val="Hipervnculo"/>
                <w:noProof/>
              </w:rPr>
              <w:t>5.1.16.</w:t>
            </w:r>
            <w:r>
              <w:rPr>
                <w:rFonts w:eastAsiaTheme="minorEastAsia" w:cstheme="minorBidi"/>
                <w:noProof/>
                <w:kern w:val="2"/>
                <w:sz w:val="24"/>
                <w:szCs w:val="24"/>
                <w:lang w:eastAsia="es-CO"/>
                <w14:ligatures w14:val="standardContextual"/>
              </w:rPr>
              <w:tab/>
            </w:r>
            <w:r w:rsidRPr="000D100F">
              <w:rPr>
                <w:rStyle w:val="Hipervnculo"/>
                <w:noProof/>
              </w:rPr>
              <w:t>CERTIFICADO DE ANTECEDENTES JUDICIALES DEL MINISTERIO DE DEFENSA - POLICÍA NACIONAL</w:t>
            </w:r>
            <w:r>
              <w:rPr>
                <w:noProof/>
                <w:webHidden/>
              </w:rPr>
              <w:tab/>
            </w:r>
            <w:r>
              <w:rPr>
                <w:noProof/>
                <w:webHidden/>
              </w:rPr>
              <w:fldChar w:fldCharType="begin"/>
            </w:r>
            <w:r>
              <w:rPr>
                <w:noProof/>
                <w:webHidden/>
              </w:rPr>
              <w:instrText xml:space="preserve"> PAGEREF _Toc197421939 \h </w:instrText>
            </w:r>
            <w:r>
              <w:rPr>
                <w:noProof/>
                <w:webHidden/>
              </w:rPr>
            </w:r>
            <w:r>
              <w:rPr>
                <w:noProof/>
                <w:webHidden/>
              </w:rPr>
              <w:fldChar w:fldCharType="separate"/>
            </w:r>
            <w:r w:rsidR="00980B1B">
              <w:rPr>
                <w:noProof/>
                <w:webHidden/>
              </w:rPr>
              <w:t>56</w:t>
            </w:r>
            <w:r>
              <w:rPr>
                <w:noProof/>
                <w:webHidden/>
              </w:rPr>
              <w:fldChar w:fldCharType="end"/>
            </w:r>
          </w:hyperlink>
        </w:p>
        <w:p w14:paraId="18BD643B" w14:textId="64F3B0D5"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0" w:history="1">
            <w:r w:rsidRPr="000D100F">
              <w:rPr>
                <w:rStyle w:val="Hipervnculo"/>
                <w:noProof/>
              </w:rPr>
              <w:t>5.1.17.</w:t>
            </w:r>
            <w:r>
              <w:rPr>
                <w:rFonts w:eastAsiaTheme="minorEastAsia" w:cstheme="minorBidi"/>
                <w:noProof/>
                <w:kern w:val="2"/>
                <w:sz w:val="24"/>
                <w:szCs w:val="24"/>
                <w:lang w:eastAsia="es-CO"/>
                <w14:ligatures w14:val="standardContextual"/>
              </w:rPr>
              <w:tab/>
            </w:r>
            <w:r w:rsidRPr="000D100F">
              <w:rPr>
                <w:rStyle w:val="Hipervnculo"/>
                <w:noProof/>
              </w:rPr>
              <w:t>ABONO DE LA OFERTA</w:t>
            </w:r>
            <w:r>
              <w:rPr>
                <w:noProof/>
                <w:webHidden/>
              </w:rPr>
              <w:tab/>
            </w:r>
            <w:r>
              <w:rPr>
                <w:noProof/>
                <w:webHidden/>
              </w:rPr>
              <w:fldChar w:fldCharType="begin"/>
            </w:r>
            <w:r>
              <w:rPr>
                <w:noProof/>
                <w:webHidden/>
              </w:rPr>
              <w:instrText xml:space="preserve"> PAGEREF _Toc197421940 \h </w:instrText>
            </w:r>
            <w:r>
              <w:rPr>
                <w:noProof/>
                <w:webHidden/>
              </w:rPr>
            </w:r>
            <w:r>
              <w:rPr>
                <w:noProof/>
                <w:webHidden/>
              </w:rPr>
              <w:fldChar w:fldCharType="separate"/>
            </w:r>
            <w:r w:rsidR="00980B1B">
              <w:rPr>
                <w:noProof/>
                <w:webHidden/>
              </w:rPr>
              <w:t>56</w:t>
            </w:r>
            <w:r>
              <w:rPr>
                <w:noProof/>
                <w:webHidden/>
              </w:rPr>
              <w:fldChar w:fldCharType="end"/>
            </w:r>
          </w:hyperlink>
        </w:p>
        <w:p w14:paraId="34BAE85A" w14:textId="1D4626B9"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1" w:history="1">
            <w:r w:rsidRPr="000D100F">
              <w:rPr>
                <w:rStyle w:val="Hipervnculo"/>
                <w:noProof/>
              </w:rPr>
              <w:t>5.1.18.</w:t>
            </w:r>
            <w:r>
              <w:rPr>
                <w:rFonts w:eastAsiaTheme="minorEastAsia" w:cstheme="minorBidi"/>
                <w:noProof/>
                <w:kern w:val="2"/>
                <w:sz w:val="24"/>
                <w:szCs w:val="24"/>
                <w:lang w:eastAsia="es-CO"/>
                <w14:ligatures w14:val="standardContextual"/>
              </w:rPr>
              <w:tab/>
            </w:r>
            <w:r w:rsidRPr="000D100F">
              <w:rPr>
                <w:rStyle w:val="Hipervnculo"/>
                <w:noProof/>
              </w:rPr>
              <w:t>CERTIFICACIÓN DEL REVISOR FISCAL</w:t>
            </w:r>
            <w:r>
              <w:rPr>
                <w:noProof/>
                <w:webHidden/>
              </w:rPr>
              <w:tab/>
            </w:r>
            <w:r>
              <w:rPr>
                <w:noProof/>
                <w:webHidden/>
              </w:rPr>
              <w:fldChar w:fldCharType="begin"/>
            </w:r>
            <w:r>
              <w:rPr>
                <w:noProof/>
                <w:webHidden/>
              </w:rPr>
              <w:instrText xml:space="preserve"> PAGEREF _Toc197421941 \h </w:instrText>
            </w:r>
            <w:r>
              <w:rPr>
                <w:noProof/>
                <w:webHidden/>
              </w:rPr>
            </w:r>
            <w:r>
              <w:rPr>
                <w:noProof/>
                <w:webHidden/>
              </w:rPr>
              <w:fldChar w:fldCharType="separate"/>
            </w:r>
            <w:r w:rsidR="00980B1B">
              <w:rPr>
                <w:noProof/>
                <w:webHidden/>
              </w:rPr>
              <w:t>56</w:t>
            </w:r>
            <w:r>
              <w:rPr>
                <w:noProof/>
                <w:webHidden/>
              </w:rPr>
              <w:fldChar w:fldCharType="end"/>
            </w:r>
          </w:hyperlink>
        </w:p>
        <w:p w14:paraId="01709207" w14:textId="1B9AFF3F"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2" w:history="1">
            <w:r w:rsidRPr="000D100F">
              <w:rPr>
                <w:rStyle w:val="Hipervnculo"/>
                <w:noProof/>
              </w:rPr>
              <w:t>5.1.19.</w:t>
            </w:r>
            <w:r>
              <w:rPr>
                <w:rFonts w:eastAsiaTheme="minorEastAsia" w:cstheme="minorBidi"/>
                <w:noProof/>
                <w:kern w:val="2"/>
                <w:sz w:val="24"/>
                <w:szCs w:val="24"/>
                <w:lang w:eastAsia="es-CO"/>
                <w14:ligatures w14:val="standardContextual"/>
              </w:rPr>
              <w:tab/>
            </w:r>
            <w:r w:rsidRPr="000D100F">
              <w:rPr>
                <w:rStyle w:val="Hipervnculo"/>
                <w:noProof/>
              </w:rPr>
              <w:t>PARTICIPACIÓN ASOCIADOS ACCIONISTAS O SOCIOS</w:t>
            </w:r>
            <w:r>
              <w:rPr>
                <w:noProof/>
                <w:webHidden/>
              </w:rPr>
              <w:tab/>
            </w:r>
            <w:r>
              <w:rPr>
                <w:noProof/>
                <w:webHidden/>
              </w:rPr>
              <w:fldChar w:fldCharType="begin"/>
            </w:r>
            <w:r>
              <w:rPr>
                <w:noProof/>
                <w:webHidden/>
              </w:rPr>
              <w:instrText xml:space="preserve"> PAGEREF _Toc197421942 \h </w:instrText>
            </w:r>
            <w:r>
              <w:rPr>
                <w:noProof/>
                <w:webHidden/>
              </w:rPr>
            </w:r>
            <w:r>
              <w:rPr>
                <w:noProof/>
                <w:webHidden/>
              </w:rPr>
              <w:fldChar w:fldCharType="separate"/>
            </w:r>
            <w:r w:rsidR="00980B1B">
              <w:rPr>
                <w:noProof/>
                <w:webHidden/>
              </w:rPr>
              <w:t>57</w:t>
            </w:r>
            <w:r>
              <w:rPr>
                <w:noProof/>
                <w:webHidden/>
              </w:rPr>
              <w:fldChar w:fldCharType="end"/>
            </w:r>
          </w:hyperlink>
        </w:p>
        <w:p w14:paraId="569EB50A" w14:textId="17D4C810" w:rsidR="00E70851" w:rsidRDefault="00E70851">
          <w:pPr>
            <w:pStyle w:val="TDC2"/>
            <w:rPr>
              <w:rFonts w:eastAsiaTheme="minorEastAsia" w:cstheme="minorBidi"/>
              <w:noProof/>
              <w:kern w:val="2"/>
              <w:sz w:val="24"/>
              <w:szCs w:val="24"/>
              <w:lang w:eastAsia="es-CO"/>
              <w14:ligatures w14:val="standardContextual"/>
            </w:rPr>
          </w:pPr>
          <w:hyperlink w:anchor="_Toc197421943" w:history="1">
            <w:r w:rsidRPr="000D100F">
              <w:rPr>
                <w:rStyle w:val="Hipervnculo"/>
                <w:noProof/>
              </w:rPr>
              <w:t>5.2.</w:t>
            </w:r>
            <w:r>
              <w:rPr>
                <w:rFonts w:eastAsiaTheme="minorEastAsia" w:cstheme="minorBidi"/>
                <w:noProof/>
                <w:kern w:val="2"/>
                <w:sz w:val="24"/>
                <w:szCs w:val="24"/>
                <w:lang w:eastAsia="es-CO"/>
                <w14:ligatures w14:val="standardContextual"/>
              </w:rPr>
              <w:tab/>
            </w:r>
            <w:r w:rsidRPr="000D100F">
              <w:rPr>
                <w:rStyle w:val="Hipervnculo"/>
                <w:noProof/>
              </w:rPr>
              <w:t>REQUISITOS HABILITANTES DE ORDEN FINANCIERO</w:t>
            </w:r>
            <w:r>
              <w:rPr>
                <w:noProof/>
                <w:webHidden/>
              </w:rPr>
              <w:tab/>
            </w:r>
            <w:r>
              <w:rPr>
                <w:noProof/>
                <w:webHidden/>
              </w:rPr>
              <w:fldChar w:fldCharType="begin"/>
            </w:r>
            <w:r>
              <w:rPr>
                <w:noProof/>
                <w:webHidden/>
              </w:rPr>
              <w:instrText xml:space="preserve"> PAGEREF _Toc197421943 \h </w:instrText>
            </w:r>
            <w:r>
              <w:rPr>
                <w:noProof/>
                <w:webHidden/>
              </w:rPr>
            </w:r>
            <w:r>
              <w:rPr>
                <w:noProof/>
                <w:webHidden/>
              </w:rPr>
              <w:fldChar w:fldCharType="separate"/>
            </w:r>
            <w:r w:rsidR="00980B1B">
              <w:rPr>
                <w:noProof/>
                <w:webHidden/>
              </w:rPr>
              <w:t>57</w:t>
            </w:r>
            <w:r>
              <w:rPr>
                <w:noProof/>
                <w:webHidden/>
              </w:rPr>
              <w:fldChar w:fldCharType="end"/>
            </w:r>
          </w:hyperlink>
        </w:p>
        <w:p w14:paraId="219417B4" w14:textId="34F16F50"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4" w:history="1">
            <w:r w:rsidRPr="000D100F">
              <w:rPr>
                <w:rStyle w:val="Hipervnculo"/>
                <w:noProof/>
              </w:rPr>
              <w:t>5.2.1.</w:t>
            </w:r>
            <w:r>
              <w:rPr>
                <w:rFonts w:eastAsiaTheme="minorEastAsia" w:cstheme="minorBidi"/>
                <w:noProof/>
                <w:kern w:val="2"/>
                <w:sz w:val="24"/>
                <w:szCs w:val="24"/>
                <w:lang w:eastAsia="es-CO"/>
                <w14:ligatures w14:val="standardContextual"/>
              </w:rPr>
              <w:tab/>
            </w:r>
            <w:r w:rsidRPr="000D100F">
              <w:rPr>
                <w:rStyle w:val="Hipervnculo"/>
                <w:noProof/>
              </w:rPr>
              <w:t>BALANCE GENERAL Y ESTADO DE RESULTADOS</w:t>
            </w:r>
            <w:r>
              <w:rPr>
                <w:noProof/>
                <w:webHidden/>
              </w:rPr>
              <w:tab/>
            </w:r>
            <w:r>
              <w:rPr>
                <w:noProof/>
                <w:webHidden/>
              </w:rPr>
              <w:fldChar w:fldCharType="begin"/>
            </w:r>
            <w:r>
              <w:rPr>
                <w:noProof/>
                <w:webHidden/>
              </w:rPr>
              <w:instrText xml:space="preserve"> PAGEREF _Toc197421944 \h </w:instrText>
            </w:r>
            <w:r>
              <w:rPr>
                <w:noProof/>
                <w:webHidden/>
              </w:rPr>
            </w:r>
            <w:r>
              <w:rPr>
                <w:noProof/>
                <w:webHidden/>
              </w:rPr>
              <w:fldChar w:fldCharType="separate"/>
            </w:r>
            <w:r w:rsidR="00980B1B">
              <w:rPr>
                <w:noProof/>
                <w:webHidden/>
              </w:rPr>
              <w:t>58</w:t>
            </w:r>
            <w:r>
              <w:rPr>
                <w:noProof/>
                <w:webHidden/>
              </w:rPr>
              <w:fldChar w:fldCharType="end"/>
            </w:r>
          </w:hyperlink>
        </w:p>
        <w:p w14:paraId="495E15E1" w14:textId="41ADB4EC"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5" w:history="1">
            <w:r w:rsidRPr="000D100F">
              <w:rPr>
                <w:rStyle w:val="Hipervnculo"/>
                <w:noProof/>
              </w:rPr>
              <w:t>5.2.2.</w:t>
            </w:r>
            <w:r>
              <w:rPr>
                <w:rFonts w:eastAsiaTheme="minorEastAsia" w:cstheme="minorBidi"/>
                <w:noProof/>
                <w:kern w:val="2"/>
                <w:sz w:val="24"/>
                <w:szCs w:val="24"/>
                <w:lang w:eastAsia="es-CO"/>
                <w14:ligatures w14:val="standardContextual"/>
              </w:rPr>
              <w:tab/>
            </w:r>
            <w:r w:rsidRPr="000D100F">
              <w:rPr>
                <w:rStyle w:val="Hipervnculo"/>
                <w:noProof/>
              </w:rPr>
              <w:t>NOTAS A LOS ESTADOS FINANCIEROS</w:t>
            </w:r>
            <w:r>
              <w:rPr>
                <w:noProof/>
                <w:webHidden/>
              </w:rPr>
              <w:tab/>
            </w:r>
            <w:r>
              <w:rPr>
                <w:noProof/>
                <w:webHidden/>
              </w:rPr>
              <w:fldChar w:fldCharType="begin"/>
            </w:r>
            <w:r>
              <w:rPr>
                <w:noProof/>
                <w:webHidden/>
              </w:rPr>
              <w:instrText xml:space="preserve"> PAGEREF _Toc197421945 \h </w:instrText>
            </w:r>
            <w:r>
              <w:rPr>
                <w:noProof/>
                <w:webHidden/>
              </w:rPr>
            </w:r>
            <w:r>
              <w:rPr>
                <w:noProof/>
                <w:webHidden/>
              </w:rPr>
              <w:fldChar w:fldCharType="separate"/>
            </w:r>
            <w:r w:rsidR="00980B1B">
              <w:rPr>
                <w:noProof/>
                <w:webHidden/>
              </w:rPr>
              <w:t>59</w:t>
            </w:r>
            <w:r>
              <w:rPr>
                <w:noProof/>
                <w:webHidden/>
              </w:rPr>
              <w:fldChar w:fldCharType="end"/>
            </w:r>
          </w:hyperlink>
        </w:p>
        <w:p w14:paraId="397A2923" w14:textId="3E31326C"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6" w:history="1">
            <w:r w:rsidRPr="000D100F">
              <w:rPr>
                <w:rStyle w:val="Hipervnculo"/>
                <w:noProof/>
                <w:lang w:val="es-ES_tradnl"/>
              </w:rPr>
              <w:t>5.2.3.</w:t>
            </w:r>
            <w:r>
              <w:rPr>
                <w:rFonts w:eastAsiaTheme="minorEastAsia" w:cstheme="minorBidi"/>
                <w:noProof/>
                <w:kern w:val="2"/>
                <w:sz w:val="24"/>
                <w:szCs w:val="24"/>
                <w:lang w:eastAsia="es-CO"/>
                <w14:ligatures w14:val="standardContextual"/>
              </w:rPr>
              <w:tab/>
            </w:r>
            <w:r w:rsidRPr="000D100F">
              <w:rPr>
                <w:rStyle w:val="Hipervnculo"/>
                <w:noProof/>
                <w:lang w:val="es-ES_tradnl"/>
              </w:rPr>
              <w:t>CERTIFICACIÓN Y DICTAMEN DE LOS ESTADOS FINANCIEROS</w:t>
            </w:r>
            <w:r>
              <w:rPr>
                <w:noProof/>
                <w:webHidden/>
              </w:rPr>
              <w:tab/>
            </w:r>
            <w:r>
              <w:rPr>
                <w:noProof/>
                <w:webHidden/>
              </w:rPr>
              <w:fldChar w:fldCharType="begin"/>
            </w:r>
            <w:r>
              <w:rPr>
                <w:noProof/>
                <w:webHidden/>
              </w:rPr>
              <w:instrText xml:space="preserve"> PAGEREF _Toc197421946 \h </w:instrText>
            </w:r>
            <w:r>
              <w:rPr>
                <w:noProof/>
                <w:webHidden/>
              </w:rPr>
            </w:r>
            <w:r>
              <w:rPr>
                <w:noProof/>
                <w:webHidden/>
              </w:rPr>
              <w:fldChar w:fldCharType="separate"/>
            </w:r>
            <w:r w:rsidR="00980B1B">
              <w:rPr>
                <w:noProof/>
                <w:webHidden/>
              </w:rPr>
              <w:t>60</w:t>
            </w:r>
            <w:r>
              <w:rPr>
                <w:noProof/>
                <w:webHidden/>
              </w:rPr>
              <w:fldChar w:fldCharType="end"/>
            </w:r>
          </w:hyperlink>
        </w:p>
        <w:p w14:paraId="1E88F9BC" w14:textId="36150D40"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7" w:history="1">
            <w:r w:rsidRPr="000D100F">
              <w:rPr>
                <w:rStyle w:val="Hipervnculo"/>
                <w:noProof/>
                <w:lang w:val="es-ES_tradnl"/>
              </w:rPr>
              <w:t>5.2.4.</w:t>
            </w:r>
            <w:r>
              <w:rPr>
                <w:rFonts w:eastAsiaTheme="minorEastAsia" w:cstheme="minorBidi"/>
                <w:noProof/>
                <w:kern w:val="2"/>
                <w:sz w:val="24"/>
                <w:szCs w:val="24"/>
                <w:lang w:eastAsia="es-CO"/>
                <w14:ligatures w14:val="standardContextual"/>
              </w:rPr>
              <w:tab/>
            </w:r>
            <w:r w:rsidRPr="000D100F">
              <w:rPr>
                <w:rStyle w:val="Hipervnculo"/>
                <w:noProof/>
                <w:lang w:val="es-ES_tradnl"/>
              </w:rPr>
              <w:t>FOTOCOPIA DE LA TARJETA PROFESIONAL Y CERTIFICADO DE ANTECEDENTES DISCIPLINARIOS</w:t>
            </w:r>
            <w:r>
              <w:rPr>
                <w:noProof/>
                <w:webHidden/>
              </w:rPr>
              <w:tab/>
            </w:r>
            <w:r>
              <w:rPr>
                <w:noProof/>
                <w:webHidden/>
              </w:rPr>
              <w:fldChar w:fldCharType="begin"/>
            </w:r>
            <w:r>
              <w:rPr>
                <w:noProof/>
                <w:webHidden/>
              </w:rPr>
              <w:instrText xml:space="preserve"> PAGEREF _Toc197421947 \h </w:instrText>
            </w:r>
            <w:r>
              <w:rPr>
                <w:noProof/>
                <w:webHidden/>
              </w:rPr>
            </w:r>
            <w:r>
              <w:rPr>
                <w:noProof/>
                <w:webHidden/>
              </w:rPr>
              <w:fldChar w:fldCharType="separate"/>
            </w:r>
            <w:r w:rsidR="00980B1B">
              <w:rPr>
                <w:noProof/>
                <w:webHidden/>
              </w:rPr>
              <w:t>62</w:t>
            </w:r>
            <w:r>
              <w:rPr>
                <w:noProof/>
                <w:webHidden/>
              </w:rPr>
              <w:fldChar w:fldCharType="end"/>
            </w:r>
          </w:hyperlink>
        </w:p>
        <w:p w14:paraId="07E168DB" w14:textId="7AFB15F6"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48" w:history="1">
            <w:r w:rsidRPr="000D100F">
              <w:rPr>
                <w:rStyle w:val="Hipervnculo"/>
                <w:noProof/>
              </w:rPr>
              <w:t>5.2.5.</w:t>
            </w:r>
            <w:r>
              <w:rPr>
                <w:rFonts w:eastAsiaTheme="minorEastAsia" w:cstheme="minorBidi"/>
                <w:noProof/>
                <w:kern w:val="2"/>
                <w:sz w:val="24"/>
                <w:szCs w:val="24"/>
                <w:lang w:eastAsia="es-CO"/>
                <w14:ligatures w14:val="standardContextual"/>
              </w:rPr>
              <w:tab/>
            </w:r>
            <w:r w:rsidRPr="000D100F">
              <w:rPr>
                <w:rStyle w:val="Hipervnculo"/>
                <w:noProof/>
                <w:lang w:val="es-ES_tradnl"/>
              </w:rPr>
              <w:t>INDICADORES DE CAPACIDAD FINANCIERA Y ORGANIZACIONAL</w:t>
            </w:r>
            <w:r>
              <w:rPr>
                <w:noProof/>
                <w:webHidden/>
              </w:rPr>
              <w:tab/>
            </w:r>
            <w:r>
              <w:rPr>
                <w:noProof/>
                <w:webHidden/>
              </w:rPr>
              <w:fldChar w:fldCharType="begin"/>
            </w:r>
            <w:r>
              <w:rPr>
                <w:noProof/>
                <w:webHidden/>
              </w:rPr>
              <w:instrText xml:space="preserve"> PAGEREF _Toc197421948 \h </w:instrText>
            </w:r>
            <w:r>
              <w:rPr>
                <w:noProof/>
                <w:webHidden/>
              </w:rPr>
            </w:r>
            <w:r>
              <w:rPr>
                <w:noProof/>
                <w:webHidden/>
              </w:rPr>
              <w:fldChar w:fldCharType="separate"/>
            </w:r>
            <w:r w:rsidR="00980B1B">
              <w:rPr>
                <w:noProof/>
                <w:webHidden/>
              </w:rPr>
              <w:t>62</w:t>
            </w:r>
            <w:r>
              <w:rPr>
                <w:noProof/>
                <w:webHidden/>
              </w:rPr>
              <w:fldChar w:fldCharType="end"/>
            </w:r>
          </w:hyperlink>
        </w:p>
        <w:p w14:paraId="6D805EF1" w14:textId="7C92AEB2" w:rsidR="00E70851" w:rsidRDefault="00E70851">
          <w:pPr>
            <w:pStyle w:val="TDC2"/>
            <w:rPr>
              <w:rFonts w:eastAsiaTheme="minorEastAsia" w:cstheme="minorBidi"/>
              <w:noProof/>
              <w:kern w:val="2"/>
              <w:sz w:val="24"/>
              <w:szCs w:val="24"/>
              <w:lang w:eastAsia="es-CO"/>
              <w14:ligatures w14:val="standardContextual"/>
            </w:rPr>
          </w:pPr>
          <w:hyperlink w:anchor="_Toc197421949" w:history="1">
            <w:r w:rsidRPr="000D100F">
              <w:rPr>
                <w:rStyle w:val="Hipervnculo"/>
                <w:noProof/>
              </w:rPr>
              <w:t>5.3.</w:t>
            </w:r>
            <w:r>
              <w:rPr>
                <w:rFonts w:eastAsiaTheme="minorEastAsia" w:cstheme="minorBidi"/>
                <w:noProof/>
                <w:kern w:val="2"/>
                <w:sz w:val="24"/>
                <w:szCs w:val="24"/>
                <w:lang w:eastAsia="es-CO"/>
                <w14:ligatures w14:val="standardContextual"/>
              </w:rPr>
              <w:tab/>
            </w:r>
            <w:r w:rsidRPr="000D100F">
              <w:rPr>
                <w:rStyle w:val="Hipervnculo"/>
                <w:noProof/>
              </w:rPr>
              <w:t>REQUISITOS HABILITANTES DE ORDEN TÉCNICO</w:t>
            </w:r>
            <w:r>
              <w:rPr>
                <w:noProof/>
                <w:webHidden/>
              </w:rPr>
              <w:tab/>
            </w:r>
            <w:r>
              <w:rPr>
                <w:noProof/>
                <w:webHidden/>
              </w:rPr>
              <w:fldChar w:fldCharType="begin"/>
            </w:r>
            <w:r>
              <w:rPr>
                <w:noProof/>
                <w:webHidden/>
              </w:rPr>
              <w:instrText xml:space="preserve"> PAGEREF _Toc197421949 \h </w:instrText>
            </w:r>
            <w:r>
              <w:rPr>
                <w:noProof/>
                <w:webHidden/>
              </w:rPr>
            </w:r>
            <w:r>
              <w:rPr>
                <w:noProof/>
                <w:webHidden/>
              </w:rPr>
              <w:fldChar w:fldCharType="separate"/>
            </w:r>
            <w:r w:rsidR="00980B1B">
              <w:rPr>
                <w:noProof/>
                <w:webHidden/>
              </w:rPr>
              <w:t>64</w:t>
            </w:r>
            <w:r>
              <w:rPr>
                <w:noProof/>
                <w:webHidden/>
              </w:rPr>
              <w:fldChar w:fldCharType="end"/>
            </w:r>
          </w:hyperlink>
        </w:p>
        <w:p w14:paraId="70C72508" w14:textId="468C9E28"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0" w:history="1">
            <w:r w:rsidRPr="000D100F">
              <w:rPr>
                <w:rStyle w:val="Hipervnculo"/>
                <w:noProof/>
              </w:rPr>
              <w:t>5.3.1.</w:t>
            </w:r>
            <w:r>
              <w:rPr>
                <w:rFonts w:eastAsiaTheme="minorEastAsia" w:cstheme="minorBidi"/>
                <w:noProof/>
                <w:kern w:val="2"/>
                <w:sz w:val="24"/>
                <w:szCs w:val="24"/>
                <w:lang w:eastAsia="es-CO"/>
                <w14:ligatures w14:val="standardContextual"/>
              </w:rPr>
              <w:tab/>
            </w:r>
            <w:r w:rsidRPr="000D100F">
              <w:rPr>
                <w:rStyle w:val="Hipervnculo"/>
                <w:noProof/>
              </w:rPr>
              <w:t>EXPERIENCIA MÍNIMA REQUERIDA</w:t>
            </w:r>
            <w:r>
              <w:rPr>
                <w:noProof/>
                <w:webHidden/>
              </w:rPr>
              <w:tab/>
            </w:r>
            <w:r>
              <w:rPr>
                <w:noProof/>
                <w:webHidden/>
              </w:rPr>
              <w:fldChar w:fldCharType="begin"/>
            </w:r>
            <w:r>
              <w:rPr>
                <w:noProof/>
                <w:webHidden/>
              </w:rPr>
              <w:instrText xml:space="preserve"> PAGEREF _Toc197421950 \h </w:instrText>
            </w:r>
            <w:r>
              <w:rPr>
                <w:noProof/>
                <w:webHidden/>
              </w:rPr>
            </w:r>
            <w:r>
              <w:rPr>
                <w:noProof/>
                <w:webHidden/>
              </w:rPr>
              <w:fldChar w:fldCharType="separate"/>
            </w:r>
            <w:r w:rsidR="00980B1B">
              <w:rPr>
                <w:noProof/>
                <w:webHidden/>
              </w:rPr>
              <w:t>64</w:t>
            </w:r>
            <w:r>
              <w:rPr>
                <w:noProof/>
                <w:webHidden/>
              </w:rPr>
              <w:fldChar w:fldCharType="end"/>
            </w:r>
          </w:hyperlink>
        </w:p>
        <w:p w14:paraId="22E489E3" w14:textId="56D7943D"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1" w:history="1">
            <w:r w:rsidRPr="000D100F">
              <w:rPr>
                <w:rStyle w:val="Hipervnculo"/>
                <w:noProof/>
              </w:rPr>
              <w:t>5.3.2.</w:t>
            </w:r>
            <w:r>
              <w:rPr>
                <w:rFonts w:eastAsiaTheme="minorEastAsia" w:cstheme="minorBidi"/>
                <w:noProof/>
                <w:kern w:val="2"/>
                <w:sz w:val="24"/>
                <w:szCs w:val="24"/>
                <w:lang w:eastAsia="es-CO"/>
                <w14:ligatures w14:val="standardContextual"/>
              </w:rPr>
              <w:tab/>
            </w:r>
            <w:r w:rsidRPr="000D100F">
              <w:rPr>
                <w:rStyle w:val="Hipervnculo"/>
                <w:noProof/>
              </w:rPr>
              <w:t>PERSONAL MÍNIMO REQUERIDO</w:t>
            </w:r>
            <w:r>
              <w:rPr>
                <w:noProof/>
                <w:webHidden/>
              </w:rPr>
              <w:tab/>
            </w:r>
            <w:r>
              <w:rPr>
                <w:noProof/>
                <w:webHidden/>
              </w:rPr>
              <w:fldChar w:fldCharType="begin"/>
            </w:r>
            <w:r>
              <w:rPr>
                <w:noProof/>
                <w:webHidden/>
              </w:rPr>
              <w:instrText xml:space="preserve"> PAGEREF _Toc197421951 \h </w:instrText>
            </w:r>
            <w:r>
              <w:rPr>
                <w:noProof/>
                <w:webHidden/>
              </w:rPr>
            </w:r>
            <w:r>
              <w:rPr>
                <w:noProof/>
                <w:webHidden/>
              </w:rPr>
              <w:fldChar w:fldCharType="separate"/>
            </w:r>
            <w:r w:rsidR="00980B1B">
              <w:rPr>
                <w:noProof/>
                <w:webHidden/>
              </w:rPr>
              <w:t>71</w:t>
            </w:r>
            <w:r>
              <w:rPr>
                <w:noProof/>
                <w:webHidden/>
              </w:rPr>
              <w:fldChar w:fldCharType="end"/>
            </w:r>
          </w:hyperlink>
        </w:p>
        <w:p w14:paraId="348A852F" w14:textId="7BE30D89" w:rsidR="00E70851" w:rsidRDefault="00E70851">
          <w:pPr>
            <w:pStyle w:val="TDC1"/>
            <w:rPr>
              <w:rFonts w:eastAsiaTheme="minorEastAsia" w:cstheme="minorBidi"/>
              <w:b w:val="0"/>
              <w:bCs w:val="0"/>
              <w:kern w:val="2"/>
              <w:sz w:val="24"/>
              <w:szCs w:val="24"/>
              <w:lang w:eastAsia="es-CO"/>
              <w14:ligatures w14:val="standardContextual"/>
            </w:rPr>
          </w:pPr>
          <w:hyperlink w:anchor="_Toc197421952" w:history="1">
            <w:r w:rsidRPr="000D100F">
              <w:rPr>
                <w:rStyle w:val="Hipervnculo"/>
              </w:rPr>
              <w:t>6.</w:t>
            </w:r>
            <w:r>
              <w:rPr>
                <w:rFonts w:eastAsiaTheme="minorEastAsia" w:cstheme="minorBidi"/>
                <w:b w:val="0"/>
                <w:bCs w:val="0"/>
                <w:kern w:val="2"/>
                <w:sz w:val="24"/>
                <w:szCs w:val="24"/>
                <w:lang w:eastAsia="es-CO"/>
                <w14:ligatures w14:val="standardContextual"/>
              </w:rPr>
              <w:tab/>
            </w:r>
            <w:r w:rsidRPr="000D100F">
              <w:rPr>
                <w:rStyle w:val="Hipervnculo"/>
              </w:rPr>
              <w:t>REQUISITOS PONDERABLES</w:t>
            </w:r>
            <w:r>
              <w:rPr>
                <w:webHidden/>
              </w:rPr>
              <w:tab/>
            </w:r>
            <w:r>
              <w:rPr>
                <w:webHidden/>
              </w:rPr>
              <w:fldChar w:fldCharType="begin"/>
            </w:r>
            <w:r>
              <w:rPr>
                <w:webHidden/>
              </w:rPr>
              <w:instrText xml:space="preserve"> PAGEREF _Toc197421952 \h </w:instrText>
            </w:r>
            <w:r>
              <w:rPr>
                <w:webHidden/>
              </w:rPr>
            </w:r>
            <w:r>
              <w:rPr>
                <w:webHidden/>
              </w:rPr>
              <w:fldChar w:fldCharType="separate"/>
            </w:r>
            <w:r w:rsidR="00980B1B">
              <w:rPr>
                <w:webHidden/>
              </w:rPr>
              <w:t>76</w:t>
            </w:r>
            <w:r>
              <w:rPr>
                <w:webHidden/>
              </w:rPr>
              <w:fldChar w:fldCharType="end"/>
            </w:r>
          </w:hyperlink>
        </w:p>
        <w:p w14:paraId="41242CFF" w14:textId="090C0500" w:rsidR="00E70851" w:rsidRDefault="00E70851">
          <w:pPr>
            <w:pStyle w:val="TDC2"/>
            <w:rPr>
              <w:rFonts w:eastAsiaTheme="minorEastAsia" w:cstheme="minorBidi"/>
              <w:noProof/>
              <w:kern w:val="2"/>
              <w:sz w:val="24"/>
              <w:szCs w:val="24"/>
              <w:lang w:eastAsia="es-CO"/>
              <w14:ligatures w14:val="standardContextual"/>
            </w:rPr>
          </w:pPr>
          <w:hyperlink w:anchor="_Toc197421953" w:history="1">
            <w:r w:rsidRPr="000D100F">
              <w:rPr>
                <w:rStyle w:val="Hipervnculo"/>
                <w:noProof/>
              </w:rPr>
              <w:t>6.1.</w:t>
            </w:r>
            <w:r>
              <w:rPr>
                <w:rFonts w:eastAsiaTheme="minorEastAsia" w:cstheme="minorBidi"/>
                <w:noProof/>
                <w:kern w:val="2"/>
                <w:sz w:val="24"/>
                <w:szCs w:val="24"/>
                <w:lang w:eastAsia="es-CO"/>
                <w14:ligatures w14:val="standardContextual"/>
              </w:rPr>
              <w:tab/>
            </w:r>
            <w:r w:rsidRPr="000D100F">
              <w:rPr>
                <w:rStyle w:val="Hipervnculo"/>
                <w:noProof/>
              </w:rPr>
              <w:t>CRITERIOS DE EVALUACIÓN Y CALIFICACIÓN DE PROPUESTAS</w:t>
            </w:r>
            <w:r>
              <w:rPr>
                <w:noProof/>
                <w:webHidden/>
              </w:rPr>
              <w:tab/>
            </w:r>
            <w:r>
              <w:rPr>
                <w:noProof/>
                <w:webHidden/>
              </w:rPr>
              <w:fldChar w:fldCharType="begin"/>
            </w:r>
            <w:r>
              <w:rPr>
                <w:noProof/>
                <w:webHidden/>
              </w:rPr>
              <w:instrText xml:space="preserve"> PAGEREF _Toc197421953 \h </w:instrText>
            </w:r>
            <w:r>
              <w:rPr>
                <w:noProof/>
                <w:webHidden/>
              </w:rPr>
            </w:r>
            <w:r>
              <w:rPr>
                <w:noProof/>
                <w:webHidden/>
              </w:rPr>
              <w:fldChar w:fldCharType="separate"/>
            </w:r>
            <w:r w:rsidR="00980B1B">
              <w:rPr>
                <w:noProof/>
                <w:webHidden/>
              </w:rPr>
              <w:t>76</w:t>
            </w:r>
            <w:r>
              <w:rPr>
                <w:noProof/>
                <w:webHidden/>
              </w:rPr>
              <w:fldChar w:fldCharType="end"/>
            </w:r>
          </w:hyperlink>
        </w:p>
        <w:p w14:paraId="23DF1312" w14:textId="042D47FE"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4" w:history="1">
            <w:r w:rsidRPr="000D100F">
              <w:rPr>
                <w:rStyle w:val="Hipervnculo"/>
                <w:noProof/>
              </w:rPr>
              <w:t>6.1.2.</w:t>
            </w:r>
            <w:r>
              <w:rPr>
                <w:rFonts w:eastAsiaTheme="minorEastAsia" w:cstheme="minorBidi"/>
                <w:noProof/>
                <w:kern w:val="2"/>
                <w:sz w:val="24"/>
                <w:szCs w:val="24"/>
                <w:lang w:eastAsia="es-CO"/>
                <w14:ligatures w14:val="standardContextual"/>
              </w:rPr>
              <w:tab/>
            </w:r>
            <w:r w:rsidRPr="000D100F">
              <w:rPr>
                <w:rStyle w:val="Hipervnculo"/>
                <w:noProof/>
              </w:rPr>
              <w:t>CALIDAD DE LA PROPUESTA (70 PUNTOS)</w:t>
            </w:r>
            <w:r>
              <w:rPr>
                <w:noProof/>
                <w:webHidden/>
              </w:rPr>
              <w:tab/>
            </w:r>
            <w:r>
              <w:rPr>
                <w:noProof/>
                <w:webHidden/>
              </w:rPr>
              <w:fldChar w:fldCharType="begin"/>
            </w:r>
            <w:r>
              <w:rPr>
                <w:noProof/>
                <w:webHidden/>
              </w:rPr>
              <w:instrText xml:space="preserve"> PAGEREF _Toc197421954 \h </w:instrText>
            </w:r>
            <w:r>
              <w:rPr>
                <w:noProof/>
                <w:webHidden/>
              </w:rPr>
            </w:r>
            <w:r>
              <w:rPr>
                <w:noProof/>
                <w:webHidden/>
              </w:rPr>
              <w:fldChar w:fldCharType="separate"/>
            </w:r>
            <w:r w:rsidR="00980B1B">
              <w:rPr>
                <w:noProof/>
                <w:webHidden/>
              </w:rPr>
              <w:t>76</w:t>
            </w:r>
            <w:r>
              <w:rPr>
                <w:noProof/>
                <w:webHidden/>
              </w:rPr>
              <w:fldChar w:fldCharType="end"/>
            </w:r>
          </w:hyperlink>
        </w:p>
        <w:p w14:paraId="3FEB6A9D" w14:textId="311A293A"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5" w:history="1">
            <w:r w:rsidRPr="000D100F">
              <w:rPr>
                <w:rStyle w:val="Hipervnculo"/>
                <w:noProof/>
              </w:rPr>
              <w:t>6.1.3.</w:t>
            </w:r>
            <w:r>
              <w:rPr>
                <w:rFonts w:eastAsiaTheme="minorEastAsia" w:cstheme="minorBidi"/>
                <w:noProof/>
                <w:kern w:val="2"/>
                <w:sz w:val="24"/>
                <w:szCs w:val="24"/>
                <w:lang w:eastAsia="es-CO"/>
                <w14:ligatures w14:val="standardContextual"/>
              </w:rPr>
              <w:tab/>
            </w:r>
            <w:r w:rsidRPr="000D100F">
              <w:rPr>
                <w:rStyle w:val="Hipervnculo"/>
                <w:noProof/>
              </w:rPr>
              <w:t>OFERTA ECONÓMICA (14 PUNTOS)</w:t>
            </w:r>
            <w:r>
              <w:rPr>
                <w:noProof/>
                <w:webHidden/>
              </w:rPr>
              <w:tab/>
            </w:r>
            <w:r>
              <w:rPr>
                <w:noProof/>
                <w:webHidden/>
              </w:rPr>
              <w:fldChar w:fldCharType="begin"/>
            </w:r>
            <w:r>
              <w:rPr>
                <w:noProof/>
                <w:webHidden/>
              </w:rPr>
              <w:instrText xml:space="preserve"> PAGEREF _Toc197421955 \h </w:instrText>
            </w:r>
            <w:r>
              <w:rPr>
                <w:noProof/>
                <w:webHidden/>
              </w:rPr>
            </w:r>
            <w:r>
              <w:rPr>
                <w:noProof/>
                <w:webHidden/>
              </w:rPr>
              <w:fldChar w:fldCharType="separate"/>
            </w:r>
            <w:r w:rsidR="00980B1B">
              <w:rPr>
                <w:noProof/>
                <w:webHidden/>
              </w:rPr>
              <w:t>78</w:t>
            </w:r>
            <w:r>
              <w:rPr>
                <w:noProof/>
                <w:webHidden/>
              </w:rPr>
              <w:fldChar w:fldCharType="end"/>
            </w:r>
          </w:hyperlink>
        </w:p>
        <w:p w14:paraId="4565D10B" w14:textId="19C9A9C2"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6" w:history="1">
            <w:r w:rsidRPr="000D100F">
              <w:rPr>
                <w:rStyle w:val="Hipervnculo"/>
                <w:noProof/>
              </w:rPr>
              <w:t>6.1.4.</w:t>
            </w:r>
            <w:r>
              <w:rPr>
                <w:rFonts w:eastAsiaTheme="minorEastAsia" w:cstheme="minorBidi"/>
                <w:noProof/>
                <w:kern w:val="2"/>
                <w:sz w:val="24"/>
                <w:szCs w:val="24"/>
                <w:lang w:eastAsia="es-CO"/>
                <w14:ligatures w14:val="standardContextual"/>
              </w:rPr>
              <w:tab/>
            </w:r>
            <w:r w:rsidRPr="000D100F">
              <w:rPr>
                <w:rStyle w:val="Hipervnculo"/>
                <w:noProof/>
              </w:rPr>
              <w:t>APOYO A LA INDUSTRIA NACIONAL (10 PUNTOS)</w:t>
            </w:r>
            <w:r>
              <w:rPr>
                <w:noProof/>
                <w:webHidden/>
              </w:rPr>
              <w:tab/>
            </w:r>
            <w:r>
              <w:rPr>
                <w:noProof/>
                <w:webHidden/>
              </w:rPr>
              <w:fldChar w:fldCharType="begin"/>
            </w:r>
            <w:r>
              <w:rPr>
                <w:noProof/>
                <w:webHidden/>
              </w:rPr>
              <w:instrText xml:space="preserve"> PAGEREF _Toc197421956 \h </w:instrText>
            </w:r>
            <w:r>
              <w:rPr>
                <w:noProof/>
                <w:webHidden/>
              </w:rPr>
            </w:r>
            <w:r>
              <w:rPr>
                <w:noProof/>
                <w:webHidden/>
              </w:rPr>
              <w:fldChar w:fldCharType="separate"/>
            </w:r>
            <w:r w:rsidR="00980B1B">
              <w:rPr>
                <w:noProof/>
                <w:webHidden/>
              </w:rPr>
              <w:t>83</w:t>
            </w:r>
            <w:r>
              <w:rPr>
                <w:noProof/>
                <w:webHidden/>
              </w:rPr>
              <w:fldChar w:fldCharType="end"/>
            </w:r>
          </w:hyperlink>
        </w:p>
        <w:p w14:paraId="6E115BD3" w14:textId="66D5EBDE" w:rsidR="00E70851" w:rsidRDefault="00E70851">
          <w:pPr>
            <w:pStyle w:val="TDC3"/>
            <w:tabs>
              <w:tab w:val="left" w:pos="1540"/>
            </w:tabs>
            <w:rPr>
              <w:rFonts w:eastAsiaTheme="minorEastAsia" w:cstheme="minorBidi"/>
              <w:noProof/>
              <w:kern w:val="2"/>
              <w:sz w:val="24"/>
              <w:szCs w:val="24"/>
              <w:lang w:eastAsia="es-CO"/>
              <w14:ligatures w14:val="standardContextual"/>
            </w:rPr>
          </w:pPr>
          <w:hyperlink w:anchor="_Toc197421957" w:history="1">
            <w:r w:rsidRPr="000D100F">
              <w:rPr>
                <w:rStyle w:val="Hipervnculo"/>
                <w:noProof/>
              </w:rPr>
              <w:t>6.1.5.</w:t>
            </w:r>
            <w:r>
              <w:rPr>
                <w:rFonts w:eastAsiaTheme="minorEastAsia" w:cstheme="minorBidi"/>
                <w:noProof/>
                <w:kern w:val="2"/>
                <w:sz w:val="24"/>
                <w:szCs w:val="24"/>
                <w:lang w:eastAsia="es-CO"/>
                <w14:ligatures w14:val="standardContextual"/>
              </w:rPr>
              <w:tab/>
            </w:r>
            <w:r w:rsidRPr="000D100F">
              <w:rPr>
                <w:rStyle w:val="Hipervnculo"/>
                <w:noProof/>
              </w:rPr>
              <w:t>INCENTIVOS EN LOS PROCESOS DE CONTRATACIÓN A FAVOR DE PERSONAS EN CONDICIÓN DE DISCAPACIDAD (MÁXIMO 1 PUNTO)</w:t>
            </w:r>
            <w:r>
              <w:rPr>
                <w:noProof/>
                <w:webHidden/>
              </w:rPr>
              <w:tab/>
            </w:r>
            <w:r>
              <w:rPr>
                <w:noProof/>
                <w:webHidden/>
              </w:rPr>
              <w:fldChar w:fldCharType="begin"/>
            </w:r>
            <w:r>
              <w:rPr>
                <w:noProof/>
                <w:webHidden/>
              </w:rPr>
              <w:instrText xml:space="preserve"> PAGEREF _Toc197421957 \h </w:instrText>
            </w:r>
            <w:r>
              <w:rPr>
                <w:noProof/>
                <w:webHidden/>
              </w:rPr>
            </w:r>
            <w:r>
              <w:rPr>
                <w:noProof/>
                <w:webHidden/>
              </w:rPr>
              <w:fldChar w:fldCharType="separate"/>
            </w:r>
            <w:r w:rsidR="00980B1B">
              <w:rPr>
                <w:noProof/>
                <w:webHidden/>
              </w:rPr>
              <w:t>84</w:t>
            </w:r>
            <w:r>
              <w:rPr>
                <w:noProof/>
                <w:webHidden/>
              </w:rPr>
              <w:fldChar w:fldCharType="end"/>
            </w:r>
          </w:hyperlink>
        </w:p>
        <w:p w14:paraId="2AFC9CC6" w14:textId="58B9E8B0" w:rsidR="00E70851" w:rsidRDefault="00E70851">
          <w:pPr>
            <w:pStyle w:val="TDC1"/>
            <w:rPr>
              <w:rFonts w:eastAsiaTheme="minorEastAsia" w:cstheme="minorBidi"/>
              <w:b w:val="0"/>
              <w:bCs w:val="0"/>
              <w:kern w:val="2"/>
              <w:sz w:val="24"/>
              <w:szCs w:val="24"/>
              <w:lang w:eastAsia="es-CO"/>
              <w14:ligatures w14:val="standardContextual"/>
            </w:rPr>
          </w:pPr>
          <w:hyperlink w:anchor="_Toc197421958" w:history="1">
            <w:r w:rsidRPr="000D100F">
              <w:rPr>
                <w:rStyle w:val="Hipervnculo"/>
              </w:rPr>
              <w:t>7.</w:t>
            </w:r>
            <w:r>
              <w:rPr>
                <w:rFonts w:eastAsiaTheme="minorEastAsia" w:cstheme="minorBidi"/>
                <w:b w:val="0"/>
                <w:bCs w:val="0"/>
                <w:kern w:val="2"/>
                <w:sz w:val="24"/>
                <w:szCs w:val="24"/>
                <w:lang w:eastAsia="es-CO"/>
                <w14:ligatures w14:val="standardContextual"/>
              </w:rPr>
              <w:tab/>
            </w:r>
            <w:r w:rsidRPr="000D100F">
              <w:rPr>
                <w:rStyle w:val="Hipervnculo"/>
              </w:rPr>
              <w:t>EVALUACIÓN DE LAS OFERTAS</w:t>
            </w:r>
            <w:r>
              <w:rPr>
                <w:webHidden/>
              </w:rPr>
              <w:tab/>
            </w:r>
            <w:r>
              <w:rPr>
                <w:webHidden/>
              </w:rPr>
              <w:fldChar w:fldCharType="begin"/>
            </w:r>
            <w:r>
              <w:rPr>
                <w:webHidden/>
              </w:rPr>
              <w:instrText xml:space="preserve"> PAGEREF _Toc197421958 \h </w:instrText>
            </w:r>
            <w:r>
              <w:rPr>
                <w:webHidden/>
              </w:rPr>
            </w:r>
            <w:r>
              <w:rPr>
                <w:webHidden/>
              </w:rPr>
              <w:fldChar w:fldCharType="separate"/>
            </w:r>
            <w:r w:rsidR="00980B1B">
              <w:rPr>
                <w:webHidden/>
              </w:rPr>
              <w:t>86</w:t>
            </w:r>
            <w:r>
              <w:rPr>
                <w:webHidden/>
              </w:rPr>
              <w:fldChar w:fldCharType="end"/>
            </w:r>
          </w:hyperlink>
        </w:p>
        <w:p w14:paraId="381719CB" w14:textId="4EC04E36" w:rsidR="00E70851" w:rsidRDefault="00E70851">
          <w:pPr>
            <w:pStyle w:val="TDC2"/>
            <w:rPr>
              <w:rFonts w:eastAsiaTheme="minorEastAsia" w:cstheme="minorBidi"/>
              <w:noProof/>
              <w:kern w:val="2"/>
              <w:sz w:val="24"/>
              <w:szCs w:val="24"/>
              <w:lang w:eastAsia="es-CO"/>
              <w14:ligatures w14:val="standardContextual"/>
            </w:rPr>
          </w:pPr>
          <w:hyperlink w:anchor="_Toc197421959" w:history="1">
            <w:r w:rsidRPr="000D100F">
              <w:rPr>
                <w:rStyle w:val="Hipervnculo"/>
                <w:noProof/>
              </w:rPr>
              <w:t>7.1.</w:t>
            </w:r>
            <w:r>
              <w:rPr>
                <w:rFonts w:eastAsiaTheme="minorEastAsia" w:cstheme="minorBidi"/>
                <w:noProof/>
                <w:kern w:val="2"/>
                <w:sz w:val="24"/>
                <w:szCs w:val="24"/>
                <w:lang w:eastAsia="es-CO"/>
                <w14:ligatures w14:val="standardContextual"/>
              </w:rPr>
              <w:tab/>
            </w:r>
            <w:r w:rsidRPr="000D100F">
              <w:rPr>
                <w:rStyle w:val="Hipervnculo"/>
                <w:noProof/>
              </w:rPr>
              <w:t>CRITERIOS DE DESEMPATE</w:t>
            </w:r>
            <w:r>
              <w:rPr>
                <w:noProof/>
                <w:webHidden/>
              </w:rPr>
              <w:tab/>
            </w:r>
            <w:r>
              <w:rPr>
                <w:noProof/>
                <w:webHidden/>
              </w:rPr>
              <w:fldChar w:fldCharType="begin"/>
            </w:r>
            <w:r>
              <w:rPr>
                <w:noProof/>
                <w:webHidden/>
              </w:rPr>
              <w:instrText xml:space="preserve"> PAGEREF _Toc197421959 \h </w:instrText>
            </w:r>
            <w:r>
              <w:rPr>
                <w:noProof/>
                <w:webHidden/>
              </w:rPr>
            </w:r>
            <w:r>
              <w:rPr>
                <w:noProof/>
                <w:webHidden/>
              </w:rPr>
              <w:fldChar w:fldCharType="separate"/>
            </w:r>
            <w:r w:rsidR="00980B1B">
              <w:rPr>
                <w:noProof/>
                <w:webHidden/>
              </w:rPr>
              <w:t>86</w:t>
            </w:r>
            <w:r>
              <w:rPr>
                <w:noProof/>
                <w:webHidden/>
              </w:rPr>
              <w:fldChar w:fldCharType="end"/>
            </w:r>
          </w:hyperlink>
        </w:p>
        <w:p w14:paraId="69454D9F" w14:textId="107489C3" w:rsidR="00E70851" w:rsidRDefault="00E70851">
          <w:pPr>
            <w:pStyle w:val="TDC2"/>
            <w:rPr>
              <w:rFonts w:eastAsiaTheme="minorEastAsia" w:cstheme="minorBidi"/>
              <w:noProof/>
              <w:kern w:val="2"/>
              <w:sz w:val="24"/>
              <w:szCs w:val="24"/>
              <w:lang w:eastAsia="es-CO"/>
              <w14:ligatures w14:val="standardContextual"/>
            </w:rPr>
          </w:pPr>
          <w:hyperlink w:anchor="_Toc197421960" w:history="1">
            <w:r w:rsidRPr="000D100F">
              <w:rPr>
                <w:rStyle w:val="Hipervnculo"/>
                <w:noProof/>
                <w:lang w:eastAsia="es-CO"/>
              </w:rPr>
              <w:t>7.2.</w:t>
            </w:r>
            <w:r>
              <w:rPr>
                <w:rFonts w:eastAsiaTheme="minorEastAsia" w:cstheme="minorBidi"/>
                <w:noProof/>
                <w:kern w:val="2"/>
                <w:sz w:val="24"/>
                <w:szCs w:val="24"/>
                <w:lang w:eastAsia="es-CO"/>
                <w14:ligatures w14:val="standardContextual"/>
              </w:rPr>
              <w:tab/>
            </w:r>
            <w:r w:rsidRPr="000D100F">
              <w:rPr>
                <w:rStyle w:val="Hipervnculo"/>
                <w:noProof/>
                <w:lang w:eastAsia="es-CO"/>
              </w:rPr>
              <w:t>INFORME DE REQUISITOS HABILITANTES (HÁBIL O NO HÁBIL) Y SUBSANACIÓN</w:t>
            </w:r>
            <w:r>
              <w:rPr>
                <w:noProof/>
                <w:webHidden/>
              </w:rPr>
              <w:tab/>
            </w:r>
            <w:r>
              <w:rPr>
                <w:noProof/>
                <w:webHidden/>
              </w:rPr>
              <w:fldChar w:fldCharType="begin"/>
            </w:r>
            <w:r>
              <w:rPr>
                <w:noProof/>
                <w:webHidden/>
              </w:rPr>
              <w:instrText xml:space="preserve"> PAGEREF _Toc197421960 \h </w:instrText>
            </w:r>
            <w:r>
              <w:rPr>
                <w:noProof/>
                <w:webHidden/>
              </w:rPr>
            </w:r>
            <w:r>
              <w:rPr>
                <w:noProof/>
                <w:webHidden/>
              </w:rPr>
              <w:fldChar w:fldCharType="separate"/>
            </w:r>
            <w:r w:rsidR="00980B1B">
              <w:rPr>
                <w:noProof/>
                <w:webHidden/>
              </w:rPr>
              <w:t>87</w:t>
            </w:r>
            <w:r>
              <w:rPr>
                <w:noProof/>
                <w:webHidden/>
              </w:rPr>
              <w:fldChar w:fldCharType="end"/>
            </w:r>
          </w:hyperlink>
        </w:p>
        <w:p w14:paraId="22BFB48A" w14:textId="5F3C73DF" w:rsidR="00E70851" w:rsidRDefault="00E70851">
          <w:pPr>
            <w:pStyle w:val="TDC2"/>
            <w:rPr>
              <w:rFonts w:eastAsiaTheme="minorEastAsia" w:cstheme="minorBidi"/>
              <w:noProof/>
              <w:kern w:val="2"/>
              <w:sz w:val="24"/>
              <w:szCs w:val="24"/>
              <w:lang w:eastAsia="es-CO"/>
              <w14:ligatures w14:val="standardContextual"/>
            </w:rPr>
          </w:pPr>
          <w:hyperlink w:anchor="_Toc197421961" w:history="1">
            <w:r w:rsidRPr="000D100F">
              <w:rPr>
                <w:rStyle w:val="Hipervnculo"/>
                <w:noProof/>
                <w:lang w:eastAsia="es-CO"/>
              </w:rPr>
              <w:t>7.3.</w:t>
            </w:r>
            <w:r>
              <w:rPr>
                <w:rFonts w:eastAsiaTheme="minorEastAsia" w:cstheme="minorBidi"/>
                <w:noProof/>
                <w:kern w:val="2"/>
                <w:sz w:val="24"/>
                <w:szCs w:val="24"/>
                <w:lang w:eastAsia="es-CO"/>
                <w14:ligatures w14:val="standardContextual"/>
              </w:rPr>
              <w:tab/>
            </w:r>
            <w:r w:rsidRPr="000D100F">
              <w:rPr>
                <w:rStyle w:val="Hipervnculo"/>
                <w:noProof/>
                <w:lang w:eastAsia="es-CO"/>
              </w:rPr>
              <w:t>INFORME DE EVALUACIÓN</w:t>
            </w:r>
            <w:r>
              <w:rPr>
                <w:noProof/>
                <w:webHidden/>
              </w:rPr>
              <w:tab/>
            </w:r>
            <w:r>
              <w:rPr>
                <w:noProof/>
                <w:webHidden/>
              </w:rPr>
              <w:fldChar w:fldCharType="begin"/>
            </w:r>
            <w:r>
              <w:rPr>
                <w:noProof/>
                <w:webHidden/>
              </w:rPr>
              <w:instrText xml:space="preserve"> PAGEREF _Toc197421961 \h </w:instrText>
            </w:r>
            <w:r>
              <w:rPr>
                <w:noProof/>
                <w:webHidden/>
              </w:rPr>
            </w:r>
            <w:r>
              <w:rPr>
                <w:noProof/>
                <w:webHidden/>
              </w:rPr>
              <w:fldChar w:fldCharType="separate"/>
            </w:r>
            <w:r w:rsidR="00980B1B">
              <w:rPr>
                <w:noProof/>
                <w:webHidden/>
              </w:rPr>
              <w:t>88</w:t>
            </w:r>
            <w:r>
              <w:rPr>
                <w:noProof/>
                <w:webHidden/>
              </w:rPr>
              <w:fldChar w:fldCharType="end"/>
            </w:r>
          </w:hyperlink>
        </w:p>
        <w:p w14:paraId="2F7DDB90" w14:textId="0E6E707D" w:rsidR="00E70851" w:rsidRDefault="00E70851">
          <w:pPr>
            <w:pStyle w:val="TDC2"/>
            <w:rPr>
              <w:rFonts w:eastAsiaTheme="minorEastAsia" w:cstheme="minorBidi"/>
              <w:noProof/>
              <w:kern w:val="2"/>
              <w:sz w:val="24"/>
              <w:szCs w:val="24"/>
              <w:lang w:eastAsia="es-CO"/>
              <w14:ligatures w14:val="standardContextual"/>
            </w:rPr>
          </w:pPr>
          <w:hyperlink w:anchor="_Toc197421962" w:history="1">
            <w:r w:rsidRPr="000D100F">
              <w:rPr>
                <w:rStyle w:val="Hipervnculo"/>
                <w:noProof/>
                <w:lang w:eastAsia="es-CO"/>
              </w:rPr>
              <w:t>7.4.</w:t>
            </w:r>
            <w:r>
              <w:rPr>
                <w:rFonts w:eastAsiaTheme="minorEastAsia" w:cstheme="minorBidi"/>
                <w:noProof/>
                <w:kern w:val="2"/>
                <w:sz w:val="24"/>
                <w:szCs w:val="24"/>
                <w:lang w:eastAsia="es-CO"/>
                <w14:ligatures w14:val="standardContextual"/>
              </w:rPr>
              <w:tab/>
            </w:r>
            <w:r w:rsidRPr="000D100F">
              <w:rPr>
                <w:rStyle w:val="Hipervnculo"/>
                <w:noProof/>
                <w:lang w:eastAsia="es-CO"/>
              </w:rPr>
              <w:t>ACTA DE ACEPTACIÓN DE LA OFERTA</w:t>
            </w:r>
            <w:r>
              <w:rPr>
                <w:noProof/>
                <w:webHidden/>
              </w:rPr>
              <w:tab/>
            </w:r>
            <w:r>
              <w:rPr>
                <w:noProof/>
                <w:webHidden/>
              </w:rPr>
              <w:fldChar w:fldCharType="begin"/>
            </w:r>
            <w:r>
              <w:rPr>
                <w:noProof/>
                <w:webHidden/>
              </w:rPr>
              <w:instrText xml:space="preserve"> PAGEREF _Toc197421962 \h </w:instrText>
            </w:r>
            <w:r>
              <w:rPr>
                <w:noProof/>
                <w:webHidden/>
              </w:rPr>
            </w:r>
            <w:r>
              <w:rPr>
                <w:noProof/>
                <w:webHidden/>
              </w:rPr>
              <w:fldChar w:fldCharType="separate"/>
            </w:r>
            <w:r w:rsidR="00980B1B">
              <w:rPr>
                <w:noProof/>
                <w:webHidden/>
              </w:rPr>
              <w:t>89</w:t>
            </w:r>
            <w:r>
              <w:rPr>
                <w:noProof/>
                <w:webHidden/>
              </w:rPr>
              <w:fldChar w:fldCharType="end"/>
            </w:r>
          </w:hyperlink>
        </w:p>
        <w:p w14:paraId="0A5CFD74" w14:textId="106758B4" w:rsidR="00E70851" w:rsidRDefault="00E70851">
          <w:pPr>
            <w:pStyle w:val="TDC1"/>
            <w:rPr>
              <w:rFonts w:eastAsiaTheme="minorEastAsia" w:cstheme="minorBidi"/>
              <w:b w:val="0"/>
              <w:bCs w:val="0"/>
              <w:kern w:val="2"/>
              <w:sz w:val="24"/>
              <w:szCs w:val="24"/>
              <w:lang w:eastAsia="es-CO"/>
              <w14:ligatures w14:val="standardContextual"/>
            </w:rPr>
          </w:pPr>
          <w:hyperlink w:anchor="_Toc197421963" w:history="1">
            <w:r w:rsidRPr="000D100F">
              <w:rPr>
                <w:rStyle w:val="Hipervnculo"/>
                <w:lang w:eastAsia="es-CO"/>
              </w:rPr>
              <w:t>8.</w:t>
            </w:r>
            <w:r>
              <w:rPr>
                <w:rFonts w:eastAsiaTheme="minorEastAsia" w:cstheme="minorBidi"/>
                <w:b w:val="0"/>
                <w:bCs w:val="0"/>
                <w:kern w:val="2"/>
                <w:sz w:val="24"/>
                <w:szCs w:val="24"/>
                <w:lang w:eastAsia="es-CO"/>
                <w14:ligatures w14:val="standardContextual"/>
              </w:rPr>
              <w:tab/>
            </w:r>
            <w:r w:rsidRPr="000D100F">
              <w:rPr>
                <w:rStyle w:val="Hipervnculo"/>
                <w:lang w:eastAsia="es-CO"/>
              </w:rPr>
              <w:t>SELECCIÓN DEL CONTRATISTA Y SUSCRIPCIÓN DEL CONTRATO</w:t>
            </w:r>
            <w:r>
              <w:rPr>
                <w:webHidden/>
              </w:rPr>
              <w:tab/>
            </w:r>
            <w:r>
              <w:rPr>
                <w:webHidden/>
              </w:rPr>
              <w:fldChar w:fldCharType="begin"/>
            </w:r>
            <w:r>
              <w:rPr>
                <w:webHidden/>
              </w:rPr>
              <w:instrText xml:space="preserve"> PAGEREF _Toc197421963 \h </w:instrText>
            </w:r>
            <w:r>
              <w:rPr>
                <w:webHidden/>
              </w:rPr>
            </w:r>
            <w:r>
              <w:rPr>
                <w:webHidden/>
              </w:rPr>
              <w:fldChar w:fldCharType="separate"/>
            </w:r>
            <w:r w:rsidR="00980B1B">
              <w:rPr>
                <w:webHidden/>
              </w:rPr>
              <w:t>89</w:t>
            </w:r>
            <w:r>
              <w:rPr>
                <w:webHidden/>
              </w:rPr>
              <w:fldChar w:fldCharType="end"/>
            </w:r>
          </w:hyperlink>
        </w:p>
        <w:p w14:paraId="2C741253" w14:textId="346C0598" w:rsidR="00E70851" w:rsidRDefault="00E70851">
          <w:pPr>
            <w:pStyle w:val="TDC2"/>
            <w:rPr>
              <w:rFonts w:eastAsiaTheme="minorEastAsia" w:cstheme="minorBidi"/>
              <w:noProof/>
              <w:kern w:val="2"/>
              <w:sz w:val="24"/>
              <w:szCs w:val="24"/>
              <w:lang w:eastAsia="es-CO"/>
              <w14:ligatures w14:val="standardContextual"/>
            </w:rPr>
          </w:pPr>
          <w:hyperlink w:anchor="_Toc197421965" w:history="1">
            <w:r w:rsidRPr="000D100F">
              <w:rPr>
                <w:rStyle w:val="Hipervnculo"/>
                <w:noProof/>
                <w:lang w:eastAsia="es-CO"/>
              </w:rPr>
              <w:t>8.1.</w:t>
            </w:r>
            <w:r>
              <w:rPr>
                <w:rFonts w:eastAsiaTheme="minorEastAsia" w:cstheme="minorBidi"/>
                <w:noProof/>
                <w:kern w:val="2"/>
                <w:sz w:val="24"/>
                <w:szCs w:val="24"/>
                <w:lang w:eastAsia="es-CO"/>
                <w14:ligatures w14:val="standardContextual"/>
              </w:rPr>
              <w:tab/>
            </w:r>
            <w:r w:rsidRPr="000D100F">
              <w:rPr>
                <w:rStyle w:val="Hipervnculo"/>
                <w:noProof/>
                <w:lang w:eastAsia="es-CO"/>
              </w:rPr>
              <w:t>DEBER DE DILIGENCIA E INFORMACIÓN SOBRE EL CONTRATO</w:t>
            </w:r>
            <w:r>
              <w:rPr>
                <w:noProof/>
                <w:webHidden/>
              </w:rPr>
              <w:tab/>
            </w:r>
            <w:r>
              <w:rPr>
                <w:noProof/>
                <w:webHidden/>
              </w:rPr>
              <w:fldChar w:fldCharType="begin"/>
            </w:r>
            <w:r>
              <w:rPr>
                <w:noProof/>
                <w:webHidden/>
              </w:rPr>
              <w:instrText xml:space="preserve"> PAGEREF _Toc197421965 \h </w:instrText>
            </w:r>
            <w:r>
              <w:rPr>
                <w:noProof/>
                <w:webHidden/>
              </w:rPr>
            </w:r>
            <w:r>
              <w:rPr>
                <w:noProof/>
                <w:webHidden/>
              </w:rPr>
              <w:fldChar w:fldCharType="separate"/>
            </w:r>
            <w:r w:rsidR="00980B1B">
              <w:rPr>
                <w:noProof/>
                <w:webHidden/>
              </w:rPr>
              <w:t>89</w:t>
            </w:r>
            <w:r>
              <w:rPr>
                <w:noProof/>
                <w:webHidden/>
              </w:rPr>
              <w:fldChar w:fldCharType="end"/>
            </w:r>
          </w:hyperlink>
        </w:p>
        <w:p w14:paraId="7BEFC30E" w14:textId="616ADD85" w:rsidR="00E70851" w:rsidRDefault="00E70851">
          <w:pPr>
            <w:pStyle w:val="TDC2"/>
            <w:rPr>
              <w:rFonts w:eastAsiaTheme="minorEastAsia" w:cstheme="minorBidi"/>
              <w:noProof/>
              <w:kern w:val="2"/>
              <w:sz w:val="24"/>
              <w:szCs w:val="24"/>
              <w:lang w:eastAsia="es-CO"/>
              <w14:ligatures w14:val="standardContextual"/>
            </w:rPr>
          </w:pPr>
          <w:hyperlink w:anchor="_Toc197421966" w:history="1">
            <w:r w:rsidRPr="000D100F">
              <w:rPr>
                <w:rStyle w:val="Hipervnculo"/>
                <w:noProof/>
                <w:lang w:eastAsia="es-CO"/>
              </w:rPr>
              <w:t>8.2.</w:t>
            </w:r>
            <w:r>
              <w:rPr>
                <w:rFonts w:eastAsiaTheme="minorEastAsia" w:cstheme="minorBidi"/>
                <w:noProof/>
                <w:kern w:val="2"/>
                <w:sz w:val="24"/>
                <w:szCs w:val="24"/>
                <w:lang w:eastAsia="es-CO"/>
                <w14:ligatures w14:val="standardContextual"/>
              </w:rPr>
              <w:tab/>
            </w:r>
            <w:r w:rsidRPr="000D100F">
              <w:rPr>
                <w:rStyle w:val="Hipervnculo"/>
                <w:noProof/>
                <w:lang w:eastAsia="es-CO"/>
              </w:rPr>
              <w:t>CONSECUENCIA DE LA NO SUSCRIPCIÓN DEL CONTRATO O LEGALIZACIÓN DEL MISMO</w:t>
            </w:r>
            <w:r>
              <w:rPr>
                <w:noProof/>
                <w:webHidden/>
              </w:rPr>
              <w:tab/>
            </w:r>
            <w:r>
              <w:rPr>
                <w:noProof/>
                <w:webHidden/>
              </w:rPr>
              <w:fldChar w:fldCharType="begin"/>
            </w:r>
            <w:r>
              <w:rPr>
                <w:noProof/>
                <w:webHidden/>
              </w:rPr>
              <w:instrText xml:space="preserve"> PAGEREF _Toc197421966 \h </w:instrText>
            </w:r>
            <w:r>
              <w:rPr>
                <w:noProof/>
                <w:webHidden/>
              </w:rPr>
            </w:r>
            <w:r>
              <w:rPr>
                <w:noProof/>
                <w:webHidden/>
              </w:rPr>
              <w:fldChar w:fldCharType="separate"/>
            </w:r>
            <w:r w:rsidR="00980B1B">
              <w:rPr>
                <w:noProof/>
                <w:webHidden/>
              </w:rPr>
              <w:t>90</w:t>
            </w:r>
            <w:r>
              <w:rPr>
                <w:noProof/>
                <w:webHidden/>
              </w:rPr>
              <w:fldChar w:fldCharType="end"/>
            </w:r>
          </w:hyperlink>
        </w:p>
        <w:p w14:paraId="381AE62C" w14:textId="1BF7D7F6" w:rsidR="00E70851" w:rsidRDefault="00E70851">
          <w:pPr>
            <w:pStyle w:val="TDC2"/>
            <w:rPr>
              <w:rFonts w:eastAsiaTheme="minorEastAsia" w:cstheme="minorBidi"/>
              <w:noProof/>
              <w:kern w:val="2"/>
              <w:sz w:val="24"/>
              <w:szCs w:val="24"/>
              <w:lang w:eastAsia="es-CO"/>
              <w14:ligatures w14:val="standardContextual"/>
            </w:rPr>
          </w:pPr>
          <w:hyperlink w:anchor="_Toc197421967" w:history="1">
            <w:r w:rsidRPr="000D100F">
              <w:rPr>
                <w:rStyle w:val="Hipervnculo"/>
                <w:noProof/>
                <w:lang w:eastAsia="es-CO"/>
              </w:rPr>
              <w:t>8.3.</w:t>
            </w:r>
            <w:r>
              <w:rPr>
                <w:rFonts w:eastAsiaTheme="minorEastAsia" w:cstheme="minorBidi"/>
                <w:noProof/>
                <w:kern w:val="2"/>
                <w:sz w:val="24"/>
                <w:szCs w:val="24"/>
                <w:lang w:eastAsia="es-CO"/>
                <w14:ligatures w14:val="standardContextual"/>
              </w:rPr>
              <w:tab/>
            </w:r>
            <w:r w:rsidRPr="000D100F">
              <w:rPr>
                <w:rStyle w:val="Hipervnculo"/>
                <w:noProof/>
                <w:lang w:eastAsia="es-CO"/>
              </w:rPr>
              <w:t>CONDICIONES PARA LA SUSCRIPCIÓN</w:t>
            </w:r>
            <w:r>
              <w:rPr>
                <w:noProof/>
                <w:webHidden/>
              </w:rPr>
              <w:tab/>
            </w:r>
            <w:r>
              <w:rPr>
                <w:noProof/>
                <w:webHidden/>
              </w:rPr>
              <w:fldChar w:fldCharType="begin"/>
            </w:r>
            <w:r>
              <w:rPr>
                <w:noProof/>
                <w:webHidden/>
              </w:rPr>
              <w:instrText xml:space="preserve"> PAGEREF _Toc197421967 \h </w:instrText>
            </w:r>
            <w:r>
              <w:rPr>
                <w:noProof/>
                <w:webHidden/>
              </w:rPr>
            </w:r>
            <w:r>
              <w:rPr>
                <w:noProof/>
                <w:webHidden/>
              </w:rPr>
              <w:fldChar w:fldCharType="separate"/>
            </w:r>
            <w:r w:rsidR="00980B1B">
              <w:rPr>
                <w:noProof/>
                <w:webHidden/>
              </w:rPr>
              <w:t>90</w:t>
            </w:r>
            <w:r>
              <w:rPr>
                <w:noProof/>
                <w:webHidden/>
              </w:rPr>
              <w:fldChar w:fldCharType="end"/>
            </w:r>
          </w:hyperlink>
        </w:p>
        <w:p w14:paraId="7AFD0A03" w14:textId="302C0BC8" w:rsidR="00E70851" w:rsidRDefault="00E70851">
          <w:pPr>
            <w:pStyle w:val="TDC2"/>
            <w:rPr>
              <w:rFonts w:eastAsiaTheme="minorEastAsia" w:cstheme="minorBidi"/>
              <w:noProof/>
              <w:kern w:val="2"/>
              <w:sz w:val="24"/>
              <w:szCs w:val="24"/>
              <w:lang w:eastAsia="es-CO"/>
              <w14:ligatures w14:val="standardContextual"/>
            </w:rPr>
          </w:pPr>
          <w:hyperlink w:anchor="_Toc197421968" w:history="1">
            <w:r w:rsidRPr="000D100F">
              <w:rPr>
                <w:rStyle w:val="Hipervnculo"/>
                <w:noProof/>
                <w:lang w:eastAsia="es-CO"/>
              </w:rPr>
              <w:t>8.4.</w:t>
            </w:r>
            <w:r>
              <w:rPr>
                <w:rFonts w:eastAsiaTheme="minorEastAsia" w:cstheme="minorBidi"/>
                <w:noProof/>
                <w:kern w:val="2"/>
                <w:sz w:val="24"/>
                <w:szCs w:val="24"/>
                <w:lang w:eastAsia="es-CO"/>
                <w14:ligatures w14:val="standardContextual"/>
              </w:rPr>
              <w:tab/>
            </w:r>
            <w:r w:rsidRPr="000D100F">
              <w:rPr>
                <w:rStyle w:val="Hipervnculo"/>
                <w:noProof/>
                <w:lang w:eastAsia="es-CO"/>
              </w:rPr>
              <w:t>PERFECCIONAMIENTO Y EJECUCIÓN</w:t>
            </w:r>
            <w:r>
              <w:rPr>
                <w:noProof/>
                <w:webHidden/>
              </w:rPr>
              <w:tab/>
            </w:r>
            <w:r>
              <w:rPr>
                <w:noProof/>
                <w:webHidden/>
              </w:rPr>
              <w:fldChar w:fldCharType="begin"/>
            </w:r>
            <w:r>
              <w:rPr>
                <w:noProof/>
                <w:webHidden/>
              </w:rPr>
              <w:instrText xml:space="preserve"> PAGEREF _Toc197421968 \h </w:instrText>
            </w:r>
            <w:r>
              <w:rPr>
                <w:noProof/>
                <w:webHidden/>
              </w:rPr>
            </w:r>
            <w:r>
              <w:rPr>
                <w:noProof/>
                <w:webHidden/>
              </w:rPr>
              <w:fldChar w:fldCharType="separate"/>
            </w:r>
            <w:r w:rsidR="00980B1B">
              <w:rPr>
                <w:noProof/>
                <w:webHidden/>
              </w:rPr>
              <w:t>91</w:t>
            </w:r>
            <w:r>
              <w:rPr>
                <w:noProof/>
                <w:webHidden/>
              </w:rPr>
              <w:fldChar w:fldCharType="end"/>
            </w:r>
          </w:hyperlink>
        </w:p>
        <w:p w14:paraId="587601BC" w14:textId="5BED7C17" w:rsidR="00E70851" w:rsidRDefault="00E70851">
          <w:pPr>
            <w:pStyle w:val="TDC1"/>
            <w:rPr>
              <w:rFonts w:eastAsiaTheme="minorEastAsia" w:cstheme="minorBidi"/>
              <w:b w:val="0"/>
              <w:bCs w:val="0"/>
              <w:kern w:val="2"/>
              <w:sz w:val="24"/>
              <w:szCs w:val="24"/>
              <w:lang w:eastAsia="es-CO"/>
              <w14:ligatures w14:val="standardContextual"/>
            </w:rPr>
          </w:pPr>
          <w:hyperlink w:anchor="_Toc197421969" w:history="1">
            <w:r w:rsidRPr="000D100F">
              <w:rPr>
                <w:rStyle w:val="Hipervnculo"/>
                <w:lang w:eastAsia="es-CO"/>
              </w:rPr>
              <w:t>9.</w:t>
            </w:r>
            <w:r>
              <w:rPr>
                <w:rFonts w:eastAsiaTheme="minorEastAsia" w:cstheme="minorBidi"/>
                <w:b w:val="0"/>
                <w:bCs w:val="0"/>
                <w:kern w:val="2"/>
                <w:sz w:val="24"/>
                <w:szCs w:val="24"/>
                <w:lang w:eastAsia="es-CO"/>
                <w14:ligatures w14:val="standardContextual"/>
              </w:rPr>
              <w:tab/>
            </w:r>
            <w:r w:rsidRPr="000D100F">
              <w:rPr>
                <w:rStyle w:val="Hipervnculo"/>
                <w:lang w:eastAsia="es-CO"/>
              </w:rPr>
              <w:t>DOCUMENTOS CONTRACTUALES</w:t>
            </w:r>
            <w:r>
              <w:rPr>
                <w:webHidden/>
              </w:rPr>
              <w:tab/>
            </w:r>
            <w:r>
              <w:rPr>
                <w:webHidden/>
              </w:rPr>
              <w:fldChar w:fldCharType="begin"/>
            </w:r>
            <w:r>
              <w:rPr>
                <w:webHidden/>
              </w:rPr>
              <w:instrText xml:space="preserve"> PAGEREF _Toc197421969 \h </w:instrText>
            </w:r>
            <w:r>
              <w:rPr>
                <w:webHidden/>
              </w:rPr>
            </w:r>
            <w:r>
              <w:rPr>
                <w:webHidden/>
              </w:rPr>
              <w:fldChar w:fldCharType="separate"/>
            </w:r>
            <w:r w:rsidR="00980B1B">
              <w:rPr>
                <w:webHidden/>
              </w:rPr>
              <w:t>91</w:t>
            </w:r>
            <w:r>
              <w:rPr>
                <w:webHidden/>
              </w:rPr>
              <w:fldChar w:fldCharType="end"/>
            </w:r>
          </w:hyperlink>
        </w:p>
        <w:p w14:paraId="422D71D2" w14:textId="62B4778A" w:rsidR="00E70851" w:rsidRDefault="00E70851">
          <w:pPr>
            <w:pStyle w:val="TDC1"/>
            <w:rPr>
              <w:rFonts w:eastAsiaTheme="minorEastAsia" w:cstheme="minorBidi"/>
              <w:b w:val="0"/>
              <w:bCs w:val="0"/>
              <w:kern w:val="2"/>
              <w:sz w:val="24"/>
              <w:szCs w:val="24"/>
              <w:lang w:eastAsia="es-CO"/>
              <w14:ligatures w14:val="standardContextual"/>
            </w:rPr>
          </w:pPr>
          <w:hyperlink w:anchor="_Toc197421970" w:history="1">
            <w:r w:rsidRPr="000D100F">
              <w:rPr>
                <w:rStyle w:val="Hipervnculo"/>
                <w:lang w:eastAsia="es-CO"/>
              </w:rPr>
              <w:t>10.</w:t>
            </w:r>
            <w:r>
              <w:rPr>
                <w:rFonts w:eastAsiaTheme="minorEastAsia" w:cstheme="minorBidi"/>
                <w:b w:val="0"/>
                <w:bCs w:val="0"/>
                <w:kern w:val="2"/>
                <w:sz w:val="24"/>
                <w:szCs w:val="24"/>
                <w:lang w:eastAsia="es-CO"/>
                <w14:ligatures w14:val="standardContextual"/>
              </w:rPr>
              <w:tab/>
            </w:r>
            <w:r w:rsidRPr="000D100F">
              <w:rPr>
                <w:rStyle w:val="Hipervnculo"/>
                <w:lang w:eastAsia="es-CO"/>
              </w:rPr>
              <w:t>EXCLUSIÓN DE LA RELACIÓN LABORAL Y CONTRACTUAL</w:t>
            </w:r>
            <w:r>
              <w:rPr>
                <w:webHidden/>
              </w:rPr>
              <w:tab/>
            </w:r>
            <w:r>
              <w:rPr>
                <w:webHidden/>
              </w:rPr>
              <w:fldChar w:fldCharType="begin"/>
            </w:r>
            <w:r>
              <w:rPr>
                <w:webHidden/>
              </w:rPr>
              <w:instrText xml:space="preserve"> PAGEREF _Toc197421970 \h </w:instrText>
            </w:r>
            <w:r>
              <w:rPr>
                <w:webHidden/>
              </w:rPr>
            </w:r>
            <w:r>
              <w:rPr>
                <w:webHidden/>
              </w:rPr>
              <w:fldChar w:fldCharType="separate"/>
            </w:r>
            <w:r w:rsidR="00980B1B">
              <w:rPr>
                <w:webHidden/>
              </w:rPr>
              <w:t>91</w:t>
            </w:r>
            <w:r>
              <w:rPr>
                <w:webHidden/>
              </w:rPr>
              <w:fldChar w:fldCharType="end"/>
            </w:r>
          </w:hyperlink>
        </w:p>
        <w:p w14:paraId="64746E09" w14:textId="77917E1F" w:rsidR="00E70851" w:rsidRDefault="00E70851">
          <w:pPr>
            <w:pStyle w:val="TDC1"/>
            <w:rPr>
              <w:rFonts w:eastAsiaTheme="minorEastAsia" w:cstheme="minorBidi"/>
              <w:b w:val="0"/>
              <w:bCs w:val="0"/>
              <w:kern w:val="2"/>
              <w:sz w:val="24"/>
              <w:szCs w:val="24"/>
              <w:lang w:eastAsia="es-CO"/>
              <w14:ligatures w14:val="standardContextual"/>
            </w:rPr>
          </w:pPr>
          <w:hyperlink w:anchor="_Toc197421971" w:history="1">
            <w:r w:rsidRPr="000D100F">
              <w:rPr>
                <w:rStyle w:val="Hipervnculo"/>
              </w:rPr>
              <w:t>11.</w:t>
            </w:r>
            <w:r>
              <w:rPr>
                <w:rFonts w:eastAsiaTheme="minorEastAsia" w:cstheme="minorBidi"/>
                <w:b w:val="0"/>
                <w:bCs w:val="0"/>
                <w:kern w:val="2"/>
                <w:sz w:val="24"/>
                <w:szCs w:val="24"/>
                <w:lang w:eastAsia="es-CO"/>
                <w14:ligatures w14:val="standardContextual"/>
              </w:rPr>
              <w:tab/>
            </w:r>
            <w:r w:rsidRPr="000D100F">
              <w:rPr>
                <w:rStyle w:val="Hipervnculo"/>
              </w:rPr>
              <w:t>SOLUCIÓN DIRECTA DE CONTROVERSIAS CONTRACTUALES</w:t>
            </w:r>
            <w:r>
              <w:rPr>
                <w:webHidden/>
              </w:rPr>
              <w:tab/>
            </w:r>
            <w:r>
              <w:rPr>
                <w:webHidden/>
              </w:rPr>
              <w:fldChar w:fldCharType="begin"/>
            </w:r>
            <w:r>
              <w:rPr>
                <w:webHidden/>
              </w:rPr>
              <w:instrText xml:space="preserve"> PAGEREF _Toc197421971 \h </w:instrText>
            </w:r>
            <w:r>
              <w:rPr>
                <w:webHidden/>
              </w:rPr>
            </w:r>
            <w:r>
              <w:rPr>
                <w:webHidden/>
              </w:rPr>
              <w:fldChar w:fldCharType="separate"/>
            </w:r>
            <w:r w:rsidR="00980B1B">
              <w:rPr>
                <w:webHidden/>
              </w:rPr>
              <w:t>92</w:t>
            </w:r>
            <w:r>
              <w:rPr>
                <w:webHidden/>
              </w:rPr>
              <w:fldChar w:fldCharType="end"/>
            </w:r>
          </w:hyperlink>
        </w:p>
        <w:p w14:paraId="61AE4CEC" w14:textId="5CA94194" w:rsidR="00E70851" w:rsidRDefault="00E70851">
          <w:pPr>
            <w:pStyle w:val="TDC1"/>
            <w:rPr>
              <w:rFonts w:eastAsiaTheme="minorEastAsia" w:cstheme="minorBidi"/>
              <w:b w:val="0"/>
              <w:bCs w:val="0"/>
              <w:kern w:val="2"/>
              <w:sz w:val="24"/>
              <w:szCs w:val="24"/>
              <w:lang w:eastAsia="es-CO"/>
              <w14:ligatures w14:val="standardContextual"/>
            </w:rPr>
          </w:pPr>
          <w:hyperlink w:anchor="_Toc197421972" w:history="1">
            <w:r w:rsidRPr="000D100F">
              <w:rPr>
                <w:rStyle w:val="Hipervnculo"/>
                <w:lang w:eastAsia="es-CO"/>
              </w:rPr>
              <w:t>12.</w:t>
            </w:r>
            <w:r>
              <w:rPr>
                <w:rFonts w:eastAsiaTheme="minorEastAsia" w:cstheme="minorBidi"/>
                <w:b w:val="0"/>
                <w:bCs w:val="0"/>
                <w:kern w:val="2"/>
                <w:sz w:val="24"/>
                <w:szCs w:val="24"/>
                <w:lang w:eastAsia="es-CO"/>
                <w14:ligatures w14:val="standardContextual"/>
              </w:rPr>
              <w:tab/>
            </w:r>
            <w:r w:rsidRPr="000D100F">
              <w:rPr>
                <w:rStyle w:val="Hipervnculo"/>
                <w:lang w:eastAsia="es-CO"/>
              </w:rPr>
              <w:t>ANEXOS</w:t>
            </w:r>
            <w:r>
              <w:rPr>
                <w:webHidden/>
              </w:rPr>
              <w:tab/>
            </w:r>
            <w:r>
              <w:rPr>
                <w:webHidden/>
              </w:rPr>
              <w:fldChar w:fldCharType="begin"/>
            </w:r>
            <w:r>
              <w:rPr>
                <w:webHidden/>
              </w:rPr>
              <w:instrText xml:space="preserve"> PAGEREF _Toc197421972 \h </w:instrText>
            </w:r>
            <w:r>
              <w:rPr>
                <w:webHidden/>
              </w:rPr>
            </w:r>
            <w:r>
              <w:rPr>
                <w:webHidden/>
              </w:rPr>
              <w:fldChar w:fldCharType="separate"/>
            </w:r>
            <w:r w:rsidR="00980B1B">
              <w:rPr>
                <w:webHidden/>
              </w:rPr>
              <w:t>93</w:t>
            </w:r>
            <w:r>
              <w:rPr>
                <w:webHidden/>
              </w:rPr>
              <w:fldChar w:fldCharType="end"/>
            </w:r>
          </w:hyperlink>
        </w:p>
        <w:p w14:paraId="63F8CD52" w14:textId="76C9EB06" w:rsidR="00E31771" w:rsidRPr="00D84182" w:rsidRDefault="0044440E" w:rsidP="0013343A">
          <w:pPr>
            <w:rPr>
              <w:rFonts w:eastAsiaTheme="majorEastAsia"/>
              <w:b/>
            </w:rPr>
          </w:pPr>
          <w:r w:rsidRPr="00D84182">
            <w:fldChar w:fldCharType="end"/>
          </w:r>
        </w:p>
      </w:sdtContent>
    </w:sdt>
    <w:p w14:paraId="5024B2E8" w14:textId="77777777" w:rsidR="00E31771" w:rsidRPr="00D84182" w:rsidRDefault="00E31771" w:rsidP="0013343A"/>
    <w:p w14:paraId="07D6EEEB" w14:textId="77777777" w:rsidR="00E31771" w:rsidRPr="00D84182" w:rsidRDefault="00E31771" w:rsidP="0013343A"/>
    <w:p w14:paraId="030279FD" w14:textId="77777777" w:rsidR="005E3FAC" w:rsidRPr="00D84182" w:rsidRDefault="005E3FAC" w:rsidP="0013343A"/>
    <w:p w14:paraId="0BD63232" w14:textId="77777777" w:rsidR="00784C68" w:rsidRPr="00D84182" w:rsidRDefault="00784C68" w:rsidP="0013343A"/>
    <w:p w14:paraId="1F79C9AE" w14:textId="1E3ACE50" w:rsidR="00671FFC" w:rsidRPr="00D84182" w:rsidRDefault="00671FFC" w:rsidP="0013343A"/>
    <w:p w14:paraId="1B3D7258" w14:textId="77777777" w:rsidR="00C861D3" w:rsidRPr="00D84182" w:rsidRDefault="00C861D3" w:rsidP="0013343A">
      <w:pPr>
        <w:rPr>
          <w:rFonts w:eastAsiaTheme="majorEastAsia"/>
        </w:rPr>
      </w:pPr>
      <w:r w:rsidRPr="00D84182">
        <w:br w:type="page"/>
      </w:r>
    </w:p>
    <w:p w14:paraId="2DD66855" w14:textId="6FB09A55" w:rsidR="00957E44" w:rsidRPr="00D84182" w:rsidRDefault="00205A03" w:rsidP="0013343A">
      <w:pPr>
        <w:pStyle w:val="Ttulo1"/>
      </w:pPr>
      <w:bookmarkStart w:id="0" w:name="_Toc197421870"/>
      <w:r w:rsidRPr="00D84182">
        <w:t>DISPOSICIONES GENERALES</w:t>
      </w:r>
      <w:bookmarkEnd w:id="0"/>
    </w:p>
    <w:p w14:paraId="26AB3EE2" w14:textId="77777777" w:rsidR="00C861D3" w:rsidRPr="00D84182" w:rsidRDefault="00C861D3" w:rsidP="0013343A"/>
    <w:p w14:paraId="156D59DA" w14:textId="424B7D3F" w:rsidR="00205A03" w:rsidRPr="00D84182" w:rsidRDefault="0057388D" w:rsidP="002C7AE5">
      <w:pPr>
        <w:pStyle w:val="Ttulo2"/>
        <w:ind w:hanging="720"/>
      </w:pPr>
      <w:bookmarkStart w:id="1" w:name="_Toc197421871"/>
      <w:r w:rsidRPr="00D84182">
        <w:t>ANTECEDENTES</w:t>
      </w:r>
      <w:bookmarkEnd w:id="1"/>
    </w:p>
    <w:p w14:paraId="5207D2C9" w14:textId="77777777" w:rsidR="00C81787" w:rsidRPr="00D84182" w:rsidRDefault="00C81787" w:rsidP="000369B4"/>
    <w:p w14:paraId="22560DA9" w14:textId="5DF078A6" w:rsidR="002F5A0D" w:rsidRPr="00D84182" w:rsidRDefault="002F5A0D" w:rsidP="00AB0B2C">
      <w:r w:rsidRPr="00D84182">
        <w:t>El Ministerio de Hacienda</w:t>
      </w:r>
      <w:r w:rsidR="0083138D" w:rsidRPr="00D84182">
        <w:t>,</w:t>
      </w:r>
      <w:r w:rsidRPr="00D84182">
        <w:t xml:space="preserve"> mediante el Decreto 1915 de 2017, por el cual se adiciona el título 5 de </w:t>
      </w:r>
      <w:r w:rsidR="0083138D" w:rsidRPr="00D84182">
        <w:t xml:space="preserve">la </w:t>
      </w:r>
      <w:r w:rsidRPr="00D84182">
        <w:t xml:space="preserve">parte 6 del libro 1 al Decreto 1625 de 2016, </w:t>
      </w:r>
      <w:r w:rsidR="009B0C83" w:rsidRPr="00D84182">
        <w:t>Ú</w:t>
      </w:r>
      <w:r w:rsidRPr="00D84182">
        <w:t xml:space="preserve">nico Reglamentario en Materia Tributaria, para reglamentar el artículo 238 </w:t>
      </w:r>
      <w:r w:rsidR="009B0C83" w:rsidRPr="00D84182">
        <w:t xml:space="preserve">de </w:t>
      </w:r>
      <w:r w:rsidRPr="00D84182">
        <w:t>la Ley 1819 de 2016, determinó que las personas jurídicas contribuyentes del impuesto sobre la Renta y complementario</w:t>
      </w:r>
      <w:r w:rsidR="00B943F7" w:rsidRPr="00D84182">
        <w:t>s</w:t>
      </w:r>
      <w:r w:rsidR="009B0C83" w:rsidRPr="00D84182">
        <w:t>,</w:t>
      </w:r>
      <w:r w:rsidRPr="00D84182">
        <w:t xml:space="preserve"> que en el año gravable obtengan ingresos brutos iguales o superiores a 33.610 Unidad de Valor tributario </w:t>
      </w:r>
      <w:r w:rsidR="003C639E" w:rsidRPr="00D84182">
        <w:t>-</w:t>
      </w:r>
      <w:r w:rsidRPr="00D84182">
        <w:t xml:space="preserve"> UVT, pueden efectuar el pago parcial del impuesto de renta mediante la inversión directa en la ejecución de proyectos de trascendencia social, en los diferentes municipios ubicados en las zonas más afectadas por el conflicto armado </w:t>
      </w:r>
      <w:r w:rsidR="003C639E" w:rsidRPr="00D84182">
        <w:t>-</w:t>
      </w:r>
      <w:r w:rsidRPr="00D84182">
        <w:t xml:space="preserve"> ZOMAC</w:t>
      </w:r>
      <w:r w:rsidR="00C861D3" w:rsidRPr="00D84182">
        <w:t xml:space="preserve"> y en los municipios PDET </w:t>
      </w:r>
      <w:r w:rsidR="003C639E" w:rsidRPr="00D84182">
        <w:t>-</w:t>
      </w:r>
      <w:r w:rsidR="00C861D3" w:rsidRPr="00D84182">
        <w:t xml:space="preserve"> Programa de Desarrollo con Enfoque Territorial</w:t>
      </w:r>
      <w:r w:rsidRPr="00D84182">
        <w:t>.</w:t>
      </w:r>
    </w:p>
    <w:p w14:paraId="19138691" w14:textId="77777777" w:rsidR="00C861D3" w:rsidRPr="00D84182" w:rsidRDefault="00C861D3" w:rsidP="00AB0B2C"/>
    <w:p w14:paraId="2F8349CA" w14:textId="66C51CE2" w:rsidR="01980D72" w:rsidRPr="00D84182" w:rsidRDefault="00AB0B2C" w:rsidP="00AB0B2C">
      <w:r w:rsidRPr="00D84182">
        <w:t xml:space="preserve">Posteriormente, mediante el Decreto 2469 de 2018, se modifican y adicionan algunos artículos del Título 5 de la Parte 6 del Libro 1 del Decreto 1625 de 2016 Único Reglamentario en Materia Tributaria, estipulando así, que los contribuyentes del impuesto sobre la renta y complementarios podrán optar por el mecanismo de pago a través de OBRAS POR IMPUESTOS en las Zonas más afectadas por el conflicto armado </w:t>
      </w:r>
      <w:r w:rsidR="003C639E" w:rsidRPr="00D84182">
        <w:t>-</w:t>
      </w:r>
      <w:r w:rsidRPr="00D84182">
        <w:t xml:space="preserve"> ZOMAC, constituidas por el conjunto de municipios que sean considerados como más afectados por el conflicto, los cuales serán definidos para el efecto por el Ministerio de Hacienda y Crédito Público, el Departamento Nacional de Planeación (DNP) y la Agencia de Renovación del Territorio (ART), de conformidad con el numeral 6 del artículo 236 de la Ley 1819 de 2016 y en los municipios PDET </w:t>
      </w:r>
      <w:r w:rsidR="003C639E" w:rsidRPr="00D84182">
        <w:t>-</w:t>
      </w:r>
      <w:r w:rsidRPr="00D84182">
        <w:t xml:space="preserve"> Programa de Desarrollo con Enfoque Territorial.</w:t>
      </w:r>
    </w:p>
    <w:p w14:paraId="2B8884B7" w14:textId="77777777" w:rsidR="00AB0B2C" w:rsidRPr="00D84182" w:rsidRDefault="00AB0B2C" w:rsidP="00AB0B2C"/>
    <w:p w14:paraId="120BA935" w14:textId="1667F534" w:rsidR="097E342B" w:rsidRPr="00D84182" w:rsidRDefault="00AB0B2C" w:rsidP="00AB0B2C">
      <w:r w:rsidRPr="00D84182">
        <w:t>Por otra parte, conforme a lo establecido en el artículo 34 de la Ley 2155 de 2021, los proyectos de inversión OBRAS POR IMPUESTOS deberán tener como objeto la construcción, mejoramiento, optimización o ampliación de infraestructura, así como la dotación requerida para el suministro de los servicios de agua potable, alcantarillado, energía, salud pública, educación pública y la construcción y/o reparación de infraestructura vial en los municipios ubicados en las zonas más afectadas por el conflicto armado, y las demás disposiciones posteriores que establezca la ley que modifiquen, adicionen, sustituyan o complementen.</w:t>
      </w:r>
    </w:p>
    <w:p w14:paraId="010951C2" w14:textId="77777777" w:rsidR="00C861D3" w:rsidRPr="00D84182" w:rsidRDefault="00C861D3" w:rsidP="00AB0B2C"/>
    <w:p w14:paraId="3F9916BB" w14:textId="577DFFE3" w:rsidR="00C861D3" w:rsidRPr="00D84182" w:rsidRDefault="00AB0B2C" w:rsidP="00AB0B2C">
      <w:r w:rsidRPr="00D84182">
        <w:t>Mediante el Decreto 1208 de 2022, se reglamenta el parágrafo 4 del artículo 238 de la Ley 1819 de 2016 y el artículo 800-1 del Estatuto Tributario, a su vez, modificado y adicionado por el artículo 34 de la Ley 2155 de 2021; se modifican el artículo 1.6.6.1.2 del Capítulo 1 del Título 6 de la Parte 6 del Libro 1, el artículo 1.6.6.1.3. del Capítulo 1 del Título 6 de la Parte 6 del Libro 1, los parágrafos 3 y 4 del artículo 1.6.6.2.3. del Capítulo 2 del Título 6 de la Parte 6 del Libro 1, el artículo 1.6.6.3.3. del Capítulo 3 del Título 6 de la Parte 6 del Libro 1, el artículo 1.6.6.5.4. del Capítulo 5 del Título 6 de la Parte 6 del Libro 1 y se adiciona el inciso 2 al parágrafo 2 del artículo 1.6.5.3.3.3 de la Sección 3 del Capítulo 3 del Título 5 de la Parte 6 del Libro 1, un parágrafo al artículo 1.6.6.2.2. del Capítulo 2 del Título 6 de la Parte 6 del Libro 1, el parágrafo 7 al artículo 1.6.6.2.3. del Capítulo 2 del Título 6 de la Parte 6 del Libro 1, los parágrafos 4 y 5 al artículo 1.6.6.3.1. del Capítulo 3 del Título 6 de la Parte 6 del Libro 1, el parágrafo 3 al artículo 1.6.6.3.4. del Capítulo 3 del Título 6 de la Parte 6 del Libro 1, los parágrafos 2 y 3 al artículo 1.6.6.4.5. del Capítulo 4 del Título 6 de la Parte 6 del Libro 1 y el Capítulo 6 y los artículos 1.6.6.6.1. al 1.6.6.6.14 al Capítulo 6 del Título 6 de la Parte 6 del Libro 1, del Decreto 1625 de 2016, Único Reglamentario en Materia Tributaria.</w:t>
      </w:r>
    </w:p>
    <w:p w14:paraId="67C9ED9C" w14:textId="77777777" w:rsidR="00AB0B2C" w:rsidRPr="00D84182" w:rsidRDefault="00AB0B2C" w:rsidP="00AB0B2C"/>
    <w:p w14:paraId="6B2B6193" w14:textId="77777777" w:rsidR="00AB0B2C" w:rsidRPr="00D84182" w:rsidRDefault="00AB0B2C" w:rsidP="00AB0B2C">
      <w:r w:rsidRPr="00D84182">
        <w:t>Así mismo, en atención al Decreto 1458 de 2023, por el cual se modifican el artículo 1.6.6.1.2. del Capítulo 1 del Título 6 de la Parte 6 del Libro 1, el subnumeral 1.3. del numeral 1 del artículo 1.6.6.2.3. del Capítulo 2 del Título 6 de la Parte 6 del Libro 1, el artículo 1.6.6.3.2. del Capítulo 3 del Título 6 de la Parte 6 del Libro 1, se adiciona el parágrafo 3 al artículo 1.6.6.4.3. del Capítulo 4 del Título 6 de la Parte 6 del Libro 1, se sustituye el artículo 1.6.6.6. 7. del Capítulo 6 del Título 6 de la Parte 6 del Libro 1, se adiciona el artículo 1.6.5.3.1.4. a la Sección 1 del Capítulo 3 del Título 5 de la Parte 6 del Libro 1 del Decreto 1625 de 2016 Único Reglamentario en Materia Tributaria y se reglamentan los incisos 2 y 3 del artículo 800-1 del Estatuto Tributario modificados por el artículo 26 de la Ley 2277 de 2022 y el parágrafo 8º del artículo 238 de la Ley 1819 de 2016, adicionado por el artículo 86 de la Ley 2277 de 2022, relacionados con el mecanismo de Obras por Impuestos.</w:t>
      </w:r>
    </w:p>
    <w:p w14:paraId="7A4B3E9B" w14:textId="77777777" w:rsidR="00AB0B2C" w:rsidRPr="00D84182" w:rsidRDefault="00AB0B2C" w:rsidP="00AB0B2C"/>
    <w:p w14:paraId="33ADCA67" w14:textId="0B908792" w:rsidR="00AB0B2C" w:rsidRPr="00D84182" w:rsidRDefault="00AB0B2C" w:rsidP="00AB0B2C">
      <w:r w:rsidRPr="00D84182">
        <w:t xml:space="preserve">En este orden, es claro que las normas en cita establecieron que los proyectos de inversión OBRAS POR IMPUESTOS deberán tener como objeto la construcción, mejoramiento, optimización o ampliación de infraestructura o dotación requerida para el suministro de los servicios de agua potable, alcantarillado, energía, salud pública, educación pública, así como la construcción y /o reparación de infraestructura vial en los municipios ubicados en las Zonas más afectadas por el conflicto armado </w:t>
      </w:r>
      <w:r w:rsidR="003C639E" w:rsidRPr="00D84182">
        <w:t>-</w:t>
      </w:r>
      <w:r w:rsidRPr="00D84182">
        <w:t xml:space="preserve"> ZOMAC y en los municipios PDET </w:t>
      </w:r>
      <w:r w:rsidR="003C639E" w:rsidRPr="00D84182">
        <w:t>-</w:t>
      </w:r>
      <w:r w:rsidRPr="00D84182">
        <w:t xml:space="preserve"> Programa de Desarrollo con Enfoque Territorial.</w:t>
      </w:r>
    </w:p>
    <w:p w14:paraId="2D3AA244" w14:textId="77777777" w:rsidR="00AB0B2C" w:rsidRPr="006718EF" w:rsidRDefault="00AB0B2C" w:rsidP="006718EF"/>
    <w:p w14:paraId="705525FD" w14:textId="3E29C6DA" w:rsidR="003A37C2" w:rsidRDefault="256D678A" w:rsidP="00B55512">
      <w:pPr>
        <w:rPr>
          <w:b/>
          <w:bCs/>
        </w:rPr>
      </w:pPr>
      <w:r w:rsidRPr="00D83F94">
        <w:t xml:space="preserve">Que mediante </w:t>
      </w:r>
      <w:r w:rsidRPr="00D83F94">
        <w:rPr>
          <w:b/>
          <w:bCs/>
        </w:rPr>
        <w:t>Resolución No.</w:t>
      </w:r>
      <w:r w:rsidR="00B22140" w:rsidRPr="00D83F94">
        <w:rPr>
          <w:b/>
          <w:bCs/>
        </w:rPr>
        <w:t>Res_000</w:t>
      </w:r>
      <w:r w:rsidR="00675128" w:rsidRPr="00D83F94">
        <w:rPr>
          <w:b/>
          <w:bCs/>
        </w:rPr>
        <w:t>397</w:t>
      </w:r>
      <w:r w:rsidR="00B5649F" w:rsidRPr="00D83F94">
        <w:rPr>
          <w:b/>
          <w:bCs/>
        </w:rPr>
        <w:t xml:space="preserve"> </w:t>
      </w:r>
      <w:r w:rsidR="00DE34F2" w:rsidRPr="00D83F94">
        <w:rPr>
          <w:b/>
          <w:bCs/>
        </w:rPr>
        <w:t xml:space="preserve">del 12 de mayo de </w:t>
      </w:r>
      <w:r w:rsidR="00853CC0" w:rsidRPr="00D83F94">
        <w:rPr>
          <w:b/>
          <w:bCs/>
        </w:rPr>
        <w:t>2025,</w:t>
      </w:r>
      <w:r w:rsidRPr="00D83F94">
        <w:t xml:space="preserve"> se aprobó la vinculación del pago sobre el impuesto de la renta y complementarios del año gravable 202</w:t>
      </w:r>
      <w:r w:rsidR="00DE34F2" w:rsidRPr="00D83F94">
        <w:t>5</w:t>
      </w:r>
      <w:r w:rsidRPr="00D83F94">
        <w:t xml:space="preserve"> a </w:t>
      </w:r>
      <w:r w:rsidR="00B5649F" w:rsidRPr="00D83F94">
        <w:rPr>
          <w:b/>
          <w:bCs/>
        </w:rPr>
        <w:t>INGREDION COLOMBIA S.A.</w:t>
      </w:r>
      <w:r w:rsidR="00825131" w:rsidRPr="00D83F94">
        <w:rPr>
          <w:b/>
          <w:bCs/>
        </w:rPr>
        <w:t xml:space="preserve"> </w:t>
      </w:r>
      <w:r w:rsidR="005E3195" w:rsidRPr="00D83F94">
        <w:rPr>
          <w:b/>
          <w:bCs/>
        </w:rPr>
        <w:t xml:space="preserve"> </w:t>
      </w:r>
      <w:r w:rsidRPr="00D83F94">
        <w:t>con el proyecto</w:t>
      </w:r>
      <w:r w:rsidR="66C3D4D5" w:rsidRPr="00D83F94">
        <w:t>:</w:t>
      </w:r>
      <w:r w:rsidRPr="00D83F94">
        <w:t xml:space="preserve"> </w:t>
      </w:r>
      <w:r w:rsidRPr="00D83F94">
        <w:rPr>
          <w:b/>
          <w:bCs/>
          <w:i/>
          <w:iCs/>
        </w:rPr>
        <w:t>“</w:t>
      </w:r>
      <w:r w:rsidR="00B5649F" w:rsidRPr="00D83F94">
        <w:rPr>
          <w:rFonts w:ascii="Calibri" w:hAnsi="Calibri" w:cs="Calibri"/>
          <w:color w:val="242424"/>
          <w:shd w:val="clear" w:color="auto" w:fill="FFFFFF"/>
        </w:rPr>
        <w:t>Dotación de menaje para sedes educativas en municipios Zomac de Santander</w:t>
      </w:r>
      <w:r w:rsidRPr="00D83F94">
        <w:rPr>
          <w:b/>
          <w:bCs/>
          <w:i/>
          <w:iCs/>
        </w:rPr>
        <w:t>”</w:t>
      </w:r>
      <w:r w:rsidRPr="00D83F94">
        <w:t xml:space="preserve">, por un valor de </w:t>
      </w:r>
      <w:r w:rsidR="00B5649F" w:rsidRPr="00B5649F">
        <w:rPr>
          <w:b/>
          <w:bCs/>
        </w:rPr>
        <w:t>$ 2.333.590.321,25</w:t>
      </w:r>
      <w:r w:rsidR="00B5649F">
        <w:rPr>
          <w:b/>
          <w:bCs/>
        </w:rPr>
        <w:t>.</w:t>
      </w:r>
    </w:p>
    <w:p w14:paraId="4E58E7AC" w14:textId="77777777" w:rsidR="00825131" w:rsidRPr="00DE34F2" w:rsidRDefault="00825131" w:rsidP="006718EF">
      <w:pPr>
        <w:rPr>
          <w:highlight w:val="green"/>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556"/>
      </w:tblGrid>
      <w:tr w:rsidR="003A37C2" w:rsidRPr="00DE34F2" w14:paraId="2EEEA364" w14:textId="77777777" w:rsidTr="00970314">
        <w:trPr>
          <w:trHeight w:val="253"/>
          <w:jc w:val="center"/>
        </w:trPr>
        <w:tc>
          <w:tcPr>
            <w:tcW w:w="5524" w:type="dxa"/>
            <w:shd w:val="clear" w:color="auto" w:fill="F2F2F2" w:themeFill="background1" w:themeFillShade="F2"/>
            <w:vAlign w:val="center"/>
          </w:tcPr>
          <w:p w14:paraId="34D360BB" w14:textId="0CD7C44C" w:rsidR="003A37C2" w:rsidRPr="00DE34F2" w:rsidRDefault="00970314" w:rsidP="00970314">
            <w:pPr>
              <w:pBdr>
                <w:top w:val="nil"/>
                <w:left w:val="nil"/>
                <w:bottom w:val="nil"/>
                <w:right w:val="nil"/>
                <w:between w:val="nil"/>
              </w:pBdr>
              <w:shd w:val="clear" w:color="auto" w:fill="F2F2F2" w:themeFill="background1" w:themeFillShade="F2"/>
              <w:jc w:val="center"/>
              <w:rPr>
                <w:b/>
                <w:color w:val="000000"/>
                <w:highlight w:val="green"/>
              </w:rPr>
            </w:pPr>
            <w:r w:rsidRPr="00D83F94">
              <w:rPr>
                <w:b/>
                <w:color w:val="000000" w:themeColor="text1"/>
              </w:rPr>
              <w:t>NOMBRE DEL PROYECTO</w:t>
            </w:r>
          </w:p>
        </w:tc>
        <w:tc>
          <w:tcPr>
            <w:tcW w:w="2556" w:type="dxa"/>
            <w:shd w:val="clear" w:color="auto" w:fill="F2F2F2" w:themeFill="background1" w:themeFillShade="F2"/>
          </w:tcPr>
          <w:p w14:paraId="2C32AB9E" w14:textId="24C74C1D" w:rsidR="003A37C2" w:rsidRPr="00DE34F2" w:rsidRDefault="00970314" w:rsidP="003A37C2">
            <w:pPr>
              <w:pBdr>
                <w:top w:val="nil"/>
                <w:left w:val="nil"/>
                <w:bottom w:val="nil"/>
                <w:right w:val="nil"/>
                <w:between w:val="nil"/>
              </w:pBdr>
              <w:jc w:val="center"/>
              <w:rPr>
                <w:b/>
                <w:bCs/>
                <w:color w:val="000000"/>
                <w:highlight w:val="green"/>
              </w:rPr>
            </w:pPr>
            <w:r w:rsidRPr="00D83F94">
              <w:rPr>
                <w:b/>
                <w:bCs/>
                <w:color w:val="000000" w:themeColor="text1"/>
              </w:rPr>
              <w:t>BPIN</w:t>
            </w:r>
          </w:p>
        </w:tc>
      </w:tr>
      <w:tr w:rsidR="003A37C2" w:rsidRPr="00D84182" w14:paraId="184C997B" w14:textId="77777777" w:rsidTr="003A37C2">
        <w:trPr>
          <w:trHeight w:val="911"/>
          <w:jc w:val="center"/>
        </w:trPr>
        <w:tc>
          <w:tcPr>
            <w:tcW w:w="5524" w:type="dxa"/>
            <w:vAlign w:val="center"/>
          </w:tcPr>
          <w:p w14:paraId="13FF08C0" w14:textId="059ACD26" w:rsidR="003A37C2" w:rsidRPr="00DE34F2" w:rsidRDefault="003A37C2" w:rsidP="001C02A0">
            <w:pPr>
              <w:jc w:val="center"/>
              <w:rPr>
                <w:b/>
                <w:i/>
                <w:iCs/>
                <w:highlight w:val="green"/>
              </w:rPr>
            </w:pPr>
            <w:bookmarkStart w:id="2" w:name="_Hlk147148961"/>
            <w:r w:rsidRPr="00D83F94">
              <w:rPr>
                <w:b/>
                <w:i/>
              </w:rPr>
              <w:t>“</w:t>
            </w:r>
            <w:r w:rsidR="00B5649F" w:rsidRPr="00D83F94">
              <w:rPr>
                <w:rFonts w:ascii="Calibri" w:hAnsi="Calibri" w:cs="Calibri"/>
                <w:color w:val="242424"/>
                <w:shd w:val="clear" w:color="auto" w:fill="FFFFFF"/>
              </w:rPr>
              <w:t>Dotación de menaje para sedes educativas en municipios Zomac de Santander</w:t>
            </w:r>
            <w:r w:rsidRPr="00D83F94">
              <w:rPr>
                <w:b/>
                <w:i/>
              </w:rPr>
              <w:t>”</w:t>
            </w:r>
          </w:p>
        </w:tc>
        <w:tc>
          <w:tcPr>
            <w:tcW w:w="2556" w:type="dxa"/>
          </w:tcPr>
          <w:p w14:paraId="39FF63ED" w14:textId="77777777" w:rsidR="003A37C2" w:rsidRPr="00DE34F2" w:rsidRDefault="003A37C2" w:rsidP="003A37C2">
            <w:pPr>
              <w:rPr>
                <w:b/>
                <w:highlight w:val="green"/>
              </w:rPr>
            </w:pPr>
          </w:p>
          <w:p w14:paraId="15A93B17" w14:textId="2C46FAC5" w:rsidR="003A37C2" w:rsidRPr="00D84182" w:rsidRDefault="00B5649F" w:rsidP="00B55512">
            <w:pPr>
              <w:jc w:val="center"/>
              <w:rPr>
                <w:b/>
              </w:rPr>
            </w:pPr>
            <w:r>
              <w:rPr>
                <w:b/>
              </w:rPr>
              <w:t>20240214000319</w:t>
            </w:r>
          </w:p>
        </w:tc>
      </w:tr>
      <w:bookmarkEnd w:id="2"/>
    </w:tbl>
    <w:p w14:paraId="3BA4AD4C" w14:textId="77777777" w:rsidR="009A07F5" w:rsidRPr="00D84182" w:rsidRDefault="009A07F5" w:rsidP="0013343A"/>
    <w:p w14:paraId="14C485CF" w14:textId="0708F8BA" w:rsidR="00356C87" w:rsidRPr="00D83F94" w:rsidRDefault="4A61ADB9" w:rsidP="00D83F94">
      <w:pPr>
        <w:rPr>
          <w:b/>
          <w:bCs/>
        </w:rPr>
      </w:pPr>
      <w:r>
        <w:t xml:space="preserve">Ahora bien, el contribuyente, a través del contrato de fiducia mercantil, será responsable de la celebración de los contratos para la preparación, planeación y ejecución de los proyectos de OBRAS POR IMPUESTOS, de acuerdo con la legislación privada. Por lo anterior y en atención al Decreto 1915 de 2017, en su artículo 1.6.5.3.4.2, la sociedad </w:t>
      </w:r>
      <w:r w:rsidR="00D83F94">
        <w:rPr>
          <w:w w:val="90"/>
        </w:rPr>
        <w:t>INGREDION COLOMBIA S.A</w:t>
      </w:r>
      <w:r w:rsidR="00D83F94">
        <w:t xml:space="preserve"> </w:t>
      </w:r>
      <w:r>
        <w:t xml:space="preserve">en calidad de FIDEICOMITENTE, celebró un contrato de Fiducia Mercantil con </w:t>
      </w:r>
      <w:r w:rsidR="00D83F94">
        <w:t xml:space="preserve">AVAL FIDUCIARIA SA </w:t>
      </w:r>
      <w:r w:rsidR="256D678A">
        <w:t>No</w:t>
      </w:r>
      <w:r w:rsidR="7B78C077">
        <w:t>.</w:t>
      </w:r>
      <w:r w:rsidR="00D83F94" w:rsidRPr="00D83F94">
        <w:t>125164</w:t>
      </w:r>
      <w:r w:rsidR="00D83F94">
        <w:rPr>
          <w:b/>
          <w:bCs/>
        </w:rPr>
        <w:t xml:space="preserve"> </w:t>
      </w:r>
      <w:r w:rsidR="00D83F94" w:rsidRPr="00D84182">
        <w:t xml:space="preserve">del </w:t>
      </w:r>
      <w:r w:rsidR="00D83F94">
        <w:t>26</w:t>
      </w:r>
      <w:r w:rsidR="00D83F94" w:rsidRPr="00D84182">
        <w:t xml:space="preserve"> de </w:t>
      </w:r>
      <w:r w:rsidR="00D83F94">
        <w:t>mayo</w:t>
      </w:r>
      <w:r w:rsidR="00D83F94" w:rsidRPr="00D84182">
        <w:t xml:space="preserve"> de 202</w:t>
      </w:r>
      <w:r w:rsidR="00D83F94">
        <w:t>5</w:t>
      </w:r>
      <w:r w:rsidR="00D83F94" w:rsidRPr="00D84182">
        <w:t>,</w:t>
      </w:r>
      <w:r>
        <w:t xml:space="preserve">, en adelante la FIDUCIARIA, el cual tiene por objeto prestar: </w:t>
      </w:r>
      <w:r w:rsidRPr="70C421A4">
        <w:rPr>
          <w:i/>
          <w:iCs/>
        </w:rPr>
        <w:t xml:space="preserve">“SERVICIOS FIDUCIARIOS PARA LA ADMINISTRACIÓN DE RECURSOS Y DESARROLLO DE LA GESTIÓN QUE </w:t>
      </w:r>
      <w:r w:rsidR="00D83F94">
        <w:rPr>
          <w:i/>
          <w:iCs/>
        </w:rPr>
        <w:t>INGREDION</w:t>
      </w:r>
      <w:r w:rsidRPr="70C421A4">
        <w:rPr>
          <w:i/>
          <w:iCs/>
        </w:rPr>
        <w:t xml:space="preserve"> ENCOMIENDE PARA LA EJECUCIÓN DE EL O LOS PROYECTOS, PARA CUMPLIR CON LA FINALIDAD ESTABLECIDA DENTRO DEL MECANISMOS DE OBRAS POR IMPUESTOS OPCIÓN FIDUCIA…</w:t>
      </w:r>
      <w:r w:rsidR="3483E301" w:rsidRPr="70C421A4">
        <w:rPr>
          <w:i/>
          <w:iCs/>
        </w:rPr>
        <w:t>”</w:t>
      </w:r>
      <w:r>
        <w:t>.</w:t>
      </w:r>
    </w:p>
    <w:p w14:paraId="43DF3E65" w14:textId="77777777" w:rsidR="00DF50B3" w:rsidRPr="00D84182" w:rsidRDefault="00DF50B3" w:rsidP="00DF50B3">
      <w:pPr>
        <w:rPr>
          <w:highlight w:val="yellow"/>
        </w:rPr>
      </w:pPr>
    </w:p>
    <w:p w14:paraId="15D50991" w14:textId="7781C7A6" w:rsidR="003A37C2" w:rsidRPr="00D84182" w:rsidRDefault="256D678A" w:rsidP="003A37C2">
      <w:r w:rsidRPr="00D83F94">
        <w:t xml:space="preserve">La FIDUCIARIA como vocera y administradora del </w:t>
      </w:r>
      <w:r w:rsidR="00D83F94">
        <w:t>FIDEICOMISO</w:t>
      </w:r>
      <w:r w:rsidR="00D83F94" w:rsidRPr="00D84182">
        <w:t xml:space="preserve"> </w:t>
      </w:r>
      <w:r w:rsidR="00D83F94">
        <w:t>OXI INGREDION SANTANDER</w:t>
      </w:r>
      <w:r>
        <w:t>, se encargará de adelantar, por instrucción del Fideicomitente, las gestiones del proceso de contratación de la INTERVENTORIA que efectuará la supervisión y seguimiento técnico, administrativo, financiero, contable, social, ambiental y jurídico del contrato.</w:t>
      </w:r>
    </w:p>
    <w:p w14:paraId="28DCB793" w14:textId="77777777" w:rsidR="003A37C2" w:rsidRPr="00D84182" w:rsidRDefault="003A37C2" w:rsidP="003A37C2"/>
    <w:p w14:paraId="1966348A" w14:textId="7C71BF59" w:rsidR="00B92F82" w:rsidRPr="00D84182" w:rsidRDefault="256D678A" w:rsidP="00DF50B3">
      <w:r>
        <w:t xml:space="preserve">En cumplimiento de lo anterior, el FIDEICOMITENTE, solicitó a </w:t>
      </w:r>
      <w:r w:rsidR="00D83F94">
        <w:t>AVAL FIDUCIARIA SA</w:t>
      </w:r>
      <w:r w:rsidR="00D83F94" w:rsidRPr="00D84182">
        <w:t>.</w:t>
      </w:r>
      <w:r w:rsidR="00D83F94">
        <w:rPr>
          <w:b/>
          <w:bCs/>
        </w:rPr>
        <w:t xml:space="preserve"> </w:t>
      </w:r>
      <w:r>
        <w:t xml:space="preserve">como ente vocero y administrador del Patrimonio Autónomo denominado </w:t>
      </w:r>
      <w:r w:rsidR="00D83F94">
        <w:t>FIDEICOMISO</w:t>
      </w:r>
      <w:r w:rsidR="00D83F94" w:rsidRPr="00D84182">
        <w:t xml:space="preserve"> </w:t>
      </w:r>
      <w:r w:rsidR="00D83F94">
        <w:t>OXI INGREDION SANTANDER</w:t>
      </w:r>
      <w:r w:rsidRPr="00BA4DC7">
        <w:t>.;</w:t>
      </w:r>
      <w:r>
        <w:t xml:space="preserve"> la presentación formal de los términos de referencia que permita la selección de la INTERVENTORIA que efectuará la supervisión y seguimiento técnico, administrativo, financiero, contable, social, ambiental y jurídico del contrato.</w:t>
      </w:r>
    </w:p>
    <w:p w14:paraId="4F1419A2" w14:textId="77777777" w:rsidR="003A37C2" w:rsidRPr="00D84182" w:rsidRDefault="003A37C2" w:rsidP="00DF50B3"/>
    <w:p w14:paraId="7806957B" w14:textId="224C7359" w:rsidR="00DF50B3" w:rsidRPr="00D84182" w:rsidRDefault="00DF50B3" w:rsidP="00DF50B3">
      <w:r w:rsidRPr="00D84182">
        <w:t>El contenido de los presentes términos es vinculante en su totalidad, por lo tanto, cada nota aclaratoria es vinculante para cada una de las fases del proceso (Apertura, Selección, Evaluación y Aceptación de Oferta).</w:t>
      </w:r>
    </w:p>
    <w:p w14:paraId="3A0FEEFC" w14:textId="77777777" w:rsidR="00C6660B" w:rsidRPr="00D84182" w:rsidRDefault="00C6660B" w:rsidP="00DF50B3">
      <w:pPr>
        <w:rPr>
          <w:bCs/>
        </w:rPr>
      </w:pPr>
    </w:p>
    <w:p w14:paraId="76C6B8BA" w14:textId="77777777" w:rsidR="00DC6CB5" w:rsidRPr="00D84182" w:rsidRDefault="0057388D" w:rsidP="002C7AE5">
      <w:pPr>
        <w:pStyle w:val="Ttulo2"/>
        <w:ind w:hanging="720"/>
      </w:pPr>
      <w:bookmarkStart w:id="3" w:name="_Toc197421872"/>
      <w:r w:rsidRPr="00D84182">
        <w:t>DEFINICIONES Y SIGLAS</w:t>
      </w:r>
      <w:bookmarkEnd w:id="3"/>
    </w:p>
    <w:p w14:paraId="476C962A" w14:textId="77777777" w:rsidR="00DC6CB5" w:rsidRPr="00D84182" w:rsidRDefault="00DC6CB5" w:rsidP="00410428"/>
    <w:p w14:paraId="7813C652" w14:textId="1F77C69A" w:rsidR="00205A03" w:rsidRPr="00D84182" w:rsidRDefault="00410428" w:rsidP="00410428">
      <w:pPr>
        <w:pStyle w:val="Ttulo3"/>
      </w:pPr>
      <w:bookmarkStart w:id="4" w:name="_Toc197421873"/>
      <w:r w:rsidRPr="00D84182">
        <w:t>DEFINICIONES</w:t>
      </w:r>
      <w:bookmarkEnd w:id="4"/>
    </w:p>
    <w:p w14:paraId="303724E5" w14:textId="77777777" w:rsidR="003C639E" w:rsidRPr="00D84182" w:rsidRDefault="003C639E" w:rsidP="00410428"/>
    <w:p w14:paraId="504BE728" w14:textId="27228E01" w:rsidR="00A9420A" w:rsidRPr="00D84182" w:rsidRDefault="003C639E" w:rsidP="00331C40">
      <w:r w:rsidRPr="00D84182">
        <w:rPr>
          <w:b/>
          <w:bCs/>
        </w:rPr>
        <w:t>Acta de inicio:</w:t>
      </w:r>
      <w:r w:rsidRPr="00D84182">
        <w:t xml:space="preserve"> </w:t>
      </w:r>
      <w:bookmarkStart w:id="5" w:name="_Hlk163551410"/>
      <w:r w:rsidR="00A9420A" w:rsidRPr="00D84182">
        <w:t>Documento que suscriben las Partes de un contrato y que sirve para señalar el inicio del plazo pactado para la ejecución o cumplimiento del contrato, siempre y cuando, en las cláusulas del contrato así se haya pactado.</w:t>
      </w:r>
      <w:bookmarkEnd w:id="5"/>
    </w:p>
    <w:p w14:paraId="1DFBA5A4" w14:textId="77777777" w:rsidR="003C639E" w:rsidRPr="00D84182" w:rsidRDefault="003C639E" w:rsidP="003C639E"/>
    <w:p w14:paraId="693B1E86" w14:textId="570E1F99" w:rsidR="003C639E" w:rsidRPr="00D84182" w:rsidRDefault="003C639E" w:rsidP="003C639E">
      <w:r w:rsidRPr="00D84182">
        <w:rPr>
          <w:b/>
          <w:bCs/>
        </w:rPr>
        <w:t>Adendas:</w:t>
      </w:r>
      <w:r w:rsidRPr="00D84182">
        <w:t xml:space="preserve"> Son el documento mediante el cual la Entidad Contratante puede modificar los Términos de Referencia </w:t>
      </w:r>
      <w:r w:rsidR="00456971" w:rsidRPr="00D84182">
        <w:t>de la</w:t>
      </w:r>
      <w:r w:rsidR="00944976" w:rsidRPr="00D84182">
        <w:t xml:space="preserve"> </w:t>
      </w:r>
      <w:r w:rsidR="00AB10C8">
        <w:t>Licitación Privada Abierta</w:t>
      </w:r>
      <w:r w:rsidRPr="00D84182">
        <w:t xml:space="preserve">. Las adendas se expiden antes del vencimiento del plazo para presentar ofertas por parte de los </w:t>
      </w:r>
      <w:r w:rsidR="00A57AE7" w:rsidRPr="00D84182">
        <w:t>proponente</w:t>
      </w:r>
      <w:r w:rsidRPr="00D84182">
        <w:t>s. Así mismo, el Cronograma de los Términos de Referencia podrá ser modificado mediante adenda, una vez vencido el término para la presentación de ofertas y antes de la aceptación de estas.</w:t>
      </w:r>
    </w:p>
    <w:p w14:paraId="1C0EE681" w14:textId="77777777" w:rsidR="003C639E" w:rsidRPr="00D84182" w:rsidRDefault="003C639E" w:rsidP="003C639E"/>
    <w:p w14:paraId="02ADA4F4" w14:textId="08E04ADE" w:rsidR="003C639E" w:rsidRPr="00D84182" w:rsidRDefault="003C639E" w:rsidP="003C639E">
      <w:r w:rsidRPr="00D84182">
        <w:rPr>
          <w:b/>
          <w:bCs/>
        </w:rPr>
        <w:t>Adjudicatario o seleccionado:</w:t>
      </w:r>
      <w:r w:rsidRPr="00D84182">
        <w:t xml:space="preserve"> Será el proponente al que se le asignará el contrato, previo el cumplimiento de los requisitos jurídicos, financieros y técnicos, calificado con el mayor puntaje de acuerdo con las reglas establecidas en los Términos de Referencia.</w:t>
      </w:r>
    </w:p>
    <w:p w14:paraId="5A9DE00F" w14:textId="77777777" w:rsidR="003C639E" w:rsidRPr="00D84182" w:rsidRDefault="003C639E" w:rsidP="003C639E"/>
    <w:p w14:paraId="75A97ADC" w14:textId="14EE912B" w:rsidR="003C639E" w:rsidRPr="00D84182" w:rsidRDefault="003C639E" w:rsidP="003C639E">
      <w:r w:rsidRPr="00D84182">
        <w:rPr>
          <w:b/>
          <w:bCs/>
        </w:rPr>
        <w:t>Anexos:</w:t>
      </w:r>
      <w:r w:rsidRPr="00D84182">
        <w:t xml:space="preserve"> Son el conjunto de formatos, documentos y estudios que se adjuntan a los Términos de Referencia y que hacen parte integral del mismo y del contrato.</w:t>
      </w:r>
    </w:p>
    <w:p w14:paraId="01DB51D9" w14:textId="77777777" w:rsidR="003C639E" w:rsidRPr="00D84182" w:rsidRDefault="003C639E" w:rsidP="003C639E"/>
    <w:p w14:paraId="55DF9220" w14:textId="77777777" w:rsidR="003C639E" w:rsidRPr="00D84182" w:rsidRDefault="003C639E" w:rsidP="003C639E">
      <w:r w:rsidRPr="00D84182">
        <w:rPr>
          <w:b/>
          <w:bCs/>
        </w:rPr>
        <w:t>ART:</w:t>
      </w:r>
      <w:r w:rsidRPr="00D84182">
        <w:t xml:space="preserve"> Agencia de Renovación del Territorio.</w:t>
      </w:r>
    </w:p>
    <w:p w14:paraId="7CF5BA7A" w14:textId="77777777" w:rsidR="003C639E" w:rsidRPr="00D84182" w:rsidRDefault="003C639E" w:rsidP="003C639E"/>
    <w:p w14:paraId="79FFDDE4" w14:textId="52781B61" w:rsidR="003C639E" w:rsidRPr="00D84182" w:rsidRDefault="003C639E" w:rsidP="003C639E">
      <w:r w:rsidRPr="00D84182">
        <w:rPr>
          <w:b/>
          <w:bCs/>
        </w:rPr>
        <w:t>Beneficiario Real:</w:t>
      </w:r>
      <w:r w:rsidRPr="00D84182">
        <w:t xml:space="preserve"> Persona o grupo de personas que, directa o indirectamente por sí mismas o a través de interpuesta persona, por virtud de contrato, convenio o de cualquier otra manera, tenga respecto de un Contrato, o a través del Patrimonio capacidad decisoria sobre la estructuración del presente termino de referencia.</w:t>
      </w:r>
      <w:r w:rsidR="00971A78" w:rsidRPr="00D84182">
        <w:t xml:space="preserve"> </w:t>
      </w:r>
      <w:r w:rsidRPr="00D84182">
        <w:t xml:space="preserve">También serán un mismo Beneficiario Real los cónyuges o compañeros permanentes y los parientes dentro del segundo grado de consanguinidad, segundo de afinidad y único civil. Igualmente, constituyen un mismo Beneficiario Real las sociedades matrices y sus subordinadas. </w:t>
      </w:r>
    </w:p>
    <w:p w14:paraId="67F07288" w14:textId="77777777" w:rsidR="003C639E" w:rsidRPr="00D84182" w:rsidRDefault="003C639E" w:rsidP="003C639E"/>
    <w:p w14:paraId="0E66AB3E" w14:textId="2F2F5C71" w:rsidR="003C639E" w:rsidRPr="00D84182" w:rsidRDefault="003C639E" w:rsidP="003C639E">
      <w:r w:rsidRPr="00D84182">
        <w:rPr>
          <w:b/>
          <w:bCs/>
        </w:rPr>
        <w:t xml:space="preserve">Certificado de Disponibilidad Presupuestal para la </w:t>
      </w:r>
      <w:r w:rsidR="00AB10C8">
        <w:rPr>
          <w:b/>
          <w:bCs/>
        </w:rPr>
        <w:t>Licitación Privada Abierta</w:t>
      </w:r>
      <w:r w:rsidRPr="00D84182">
        <w:rPr>
          <w:b/>
          <w:bCs/>
        </w:rPr>
        <w:t>:</w:t>
      </w:r>
      <w:r w:rsidRPr="00D84182">
        <w:t xml:space="preserve"> Documento mediante el cual se garantiza el principio de legalidad del gasto, es decir, la existencia del rubro y la apropiación presupuestal suficiente para atender un determinado gasto, el cual es expedido por la Coordinación de Negocios. Se trata de un documento necesario para la celebración de licitaciones, contratos y otrosíes que requieren un compromiso presupuestal.</w:t>
      </w:r>
    </w:p>
    <w:p w14:paraId="13C42937" w14:textId="77777777" w:rsidR="003C639E" w:rsidRPr="00D84182" w:rsidRDefault="003C639E" w:rsidP="003C639E">
      <w:r w:rsidRPr="00D84182">
        <w:t xml:space="preserve"> </w:t>
      </w:r>
    </w:p>
    <w:p w14:paraId="2F7786FA" w14:textId="185FB713" w:rsidR="00D142BC" w:rsidRPr="00D84182" w:rsidRDefault="003C639E" w:rsidP="00331C40">
      <w:pPr>
        <w:rPr>
          <w:rFonts w:ascii="Arial Narrow" w:hAnsi="Arial Narrow" w:cs="Times New Roman"/>
        </w:rPr>
      </w:pPr>
      <w:r w:rsidRPr="00D84182">
        <w:rPr>
          <w:b/>
          <w:bCs/>
        </w:rPr>
        <w:t>Certificado de Registro Presupuestal para la celebración del contrato:</w:t>
      </w:r>
      <w:r w:rsidRPr="00D84182">
        <w:t xml:space="preserve"> </w:t>
      </w:r>
      <w:r w:rsidR="00D142BC" w:rsidRPr="00D84182">
        <w:t xml:space="preserve">Documento mediante el cual se garantiza la apropiación presupuestal de acuerdo con el valor presentado por el proponente seleccionado dentro de su oferta económica y aceptada por el Contratante previa instrucción del Fideicomitente, y que consta dentro del acta de aceptación de la oferta. El CRP es expedido por </w:t>
      </w:r>
      <w:r w:rsidR="00BA4DC7">
        <w:t>AVAL FIDUCIARIA S.A</w:t>
      </w:r>
      <w:r w:rsidR="00D142BC" w:rsidRPr="00BC266F">
        <w:rPr>
          <w:b/>
          <w:bCs/>
        </w:rPr>
        <w:t>.</w:t>
      </w:r>
      <w:r w:rsidR="00D142BC" w:rsidRPr="00D84182">
        <w:t xml:space="preserve"> como vocera y administradora del Patrimonio Autónomo, como requisito de ejecución del Contrato.</w:t>
      </w:r>
    </w:p>
    <w:p w14:paraId="7E0DBE0C" w14:textId="77777777" w:rsidR="003C639E" w:rsidRPr="00D84182" w:rsidRDefault="003C639E" w:rsidP="003C639E"/>
    <w:p w14:paraId="7040DDA6" w14:textId="1A19C4DB" w:rsidR="003C639E" w:rsidRPr="00D84182" w:rsidRDefault="003C639E" w:rsidP="003C639E">
      <w:r w:rsidRPr="00D84182">
        <w:rPr>
          <w:b/>
          <w:bCs/>
        </w:rPr>
        <w:t>Contrato derivado:</w:t>
      </w:r>
      <w:r w:rsidRPr="00D84182">
        <w:t xml:space="preserve"> Todo contrato que se derive de la ejecución del Contrato de Fiducia y de la ejecución, que tenga como fin el desarrollo de los proyectos del mecanismo de pago de impuestos denominado OBRAS POR IMPUESTOS.</w:t>
      </w:r>
    </w:p>
    <w:p w14:paraId="03841CEC" w14:textId="77777777" w:rsidR="003C639E" w:rsidRPr="00D84182" w:rsidRDefault="003C639E" w:rsidP="003C639E"/>
    <w:p w14:paraId="7E5647B2" w14:textId="0BEF66FA" w:rsidR="003C639E" w:rsidRPr="00D84182" w:rsidRDefault="003C639E" w:rsidP="00331C40">
      <w:r w:rsidRPr="00D84182">
        <w:rPr>
          <w:b/>
          <w:bCs/>
        </w:rPr>
        <w:t>Comité Evaluador:</w:t>
      </w:r>
      <w:r w:rsidRPr="00D84182">
        <w:t xml:space="preserve"> </w:t>
      </w:r>
      <w:r w:rsidR="00AA1C3A" w:rsidRPr="00D84182">
        <w:rPr>
          <w:shd w:val="clear" w:color="auto" w:fill="FFFFFF"/>
          <w:lang w:eastAsia="es-MX"/>
        </w:rPr>
        <w:t>conjunto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4F09802F" w14:textId="77777777" w:rsidR="003C639E" w:rsidRPr="00D84182" w:rsidRDefault="003C639E" w:rsidP="003C639E"/>
    <w:p w14:paraId="6F7EFE51" w14:textId="751E1A09" w:rsidR="000E7D5A" w:rsidRPr="00D84182" w:rsidRDefault="003C639E" w:rsidP="003C639E">
      <w:pPr>
        <w:rPr>
          <w:rFonts w:eastAsia="Times New Roman"/>
          <w:color w:val="000000"/>
          <w:sz w:val="20"/>
          <w:szCs w:val="20"/>
          <w:bdr w:val="none" w:sz="0" w:space="0" w:color="auto" w:frame="1"/>
          <w:lang w:eastAsia="es-MX"/>
        </w:rPr>
      </w:pPr>
      <w:r w:rsidRPr="00D84182">
        <w:rPr>
          <w:b/>
          <w:bCs/>
        </w:rPr>
        <w:t>Contrato de Fiducia:</w:t>
      </w:r>
      <w:r w:rsidRPr="00D84182">
        <w:t xml:space="preserve"> </w:t>
      </w:r>
      <w:r w:rsidR="6A2A2E3F" w:rsidRPr="00D84182">
        <w:rPr>
          <w:rFonts w:eastAsia="Times New Roman"/>
          <w:color w:val="000000"/>
          <w:sz w:val="20"/>
          <w:szCs w:val="20"/>
          <w:bdr w:val="none" w:sz="0" w:space="0" w:color="auto" w:frame="1"/>
          <w:lang w:eastAsia="es-MX"/>
        </w:rPr>
        <w:t>documento mediante el cual se lleva a cabo la formalización de un negocio jurídico en virtud del cual 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76F239C8" w14:textId="77777777" w:rsidR="003C639E" w:rsidRPr="00D84182" w:rsidRDefault="003C639E" w:rsidP="003C639E"/>
    <w:p w14:paraId="459F9D39" w14:textId="4CA73EB8" w:rsidR="003C639E" w:rsidRPr="00D84182" w:rsidRDefault="003C639E" w:rsidP="003C639E">
      <w:r w:rsidRPr="70C421A4">
        <w:rPr>
          <w:b/>
          <w:bCs/>
        </w:rPr>
        <w:t>Contribuyente / Fideicomitente:</w:t>
      </w:r>
      <w:r>
        <w:t xml:space="preserve"> Sociedad contribuyente del impuesto de renta y complementarios, que participó en los procesos de manifestación de interés y a la que le fue vinculado el pago de impuesto de renta a través del mecanismo de obras por impuestos. Para efectos del presente documento</w:t>
      </w:r>
      <w:r w:rsidR="00D83F94" w:rsidRPr="00D83F94">
        <w:t xml:space="preserve"> </w:t>
      </w:r>
      <w:r w:rsidR="00D83F94" w:rsidRPr="00D84182">
        <w:t xml:space="preserve">es </w:t>
      </w:r>
      <w:r w:rsidR="00D83F94">
        <w:t>INGREDION</w:t>
      </w:r>
      <w:r w:rsidR="00D83F94" w:rsidRPr="00F46138">
        <w:t xml:space="preserve"> COLOMBIA S.A.</w:t>
      </w:r>
      <w:r>
        <w:t>, Persona Jurídica que fue vinculada al mecanismo de obras por impuestos, mediante resolución emitida por la Agencia de Renovación del Territorio - ART, y por medio del cual hace el pago de hasta el 50% del impuesto de renta y complementarios, de que trata el artículo 238 de la Ley 1819 de 2016.</w:t>
      </w:r>
    </w:p>
    <w:p w14:paraId="175F7F62" w14:textId="77777777" w:rsidR="003C639E" w:rsidRPr="00D84182" w:rsidRDefault="003C639E" w:rsidP="003C639E"/>
    <w:p w14:paraId="5ECB941C" w14:textId="77777777" w:rsidR="00D83F94" w:rsidRPr="00D84182" w:rsidRDefault="003C639E" w:rsidP="00D83F94">
      <w:pPr>
        <w:rPr>
          <w:b/>
          <w:bCs/>
        </w:rPr>
      </w:pPr>
      <w:r w:rsidRPr="70C421A4">
        <w:rPr>
          <w:b/>
          <w:bCs/>
        </w:rPr>
        <w:t>Contratante:</w:t>
      </w:r>
      <w:r>
        <w:t xml:space="preserve"> </w:t>
      </w:r>
      <w:r w:rsidR="00D83F94" w:rsidRPr="00D84182">
        <w:t xml:space="preserve">Corresponde a </w:t>
      </w:r>
      <w:r w:rsidR="00D83F94">
        <w:t>AVAL FIDUCIARIA SA</w:t>
      </w:r>
      <w:r w:rsidR="00D83F94" w:rsidRPr="00D84182">
        <w:t xml:space="preserve">., como vocera y administradora del </w:t>
      </w:r>
      <w:r w:rsidR="00D83F94">
        <w:rPr>
          <w:b/>
          <w:bCs/>
        </w:rPr>
        <w:t>FIDEICOMISO</w:t>
      </w:r>
      <w:r w:rsidR="00D83F94" w:rsidRPr="00D84182">
        <w:rPr>
          <w:b/>
          <w:bCs/>
        </w:rPr>
        <w:t xml:space="preserve"> </w:t>
      </w:r>
      <w:r w:rsidR="00D83F94" w:rsidRPr="002639B5">
        <w:rPr>
          <w:b/>
          <w:bCs/>
        </w:rPr>
        <w:t xml:space="preserve">OXI INGREDION </w:t>
      </w:r>
      <w:r w:rsidR="00D83F94">
        <w:rPr>
          <w:b/>
          <w:bCs/>
        </w:rPr>
        <w:t>SANTANDER</w:t>
      </w:r>
      <w:r w:rsidR="00D83F94" w:rsidRPr="00D84182">
        <w:t xml:space="preserve">, con </w:t>
      </w:r>
      <w:r w:rsidR="00D83F94" w:rsidRPr="00D84182">
        <w:rPr>
          <w:b/>
          <w:bCs/>
        </w:rPr>
        <w:t>NIT 8</w:t>
      </w:r>
      <w:r w:rsidR="00D83F94">
        <w:rPr>
          <w:b/>
          <w:bCs/>
        </w:rPr>
        <w:t>00</w:t>
      </w:r>
      <w:r w:rsidR="00D83F94" w:rsidRPr="00D84182">
        <w:rPr>
          <w:b/>
          <w:bCs/>
        </w:rPr>
        <w:t>.</w:t>
      </w:r>
      <w:r w:rsidR="00D83F94">
        <w:rPr>
          <w:b/>
          <w:bCs/>
        </w:rPr>
        <w:t>256</w:t>
      </w:r>
      <w:r w:rsidR="00D83F94" w:rsidRPr="00D84182">
        <w:rPr>
          <w:b/>
          <w:bCs/>
        </w:rPr>
        <w:t>.</w:t>
      </w:r>
      <w:r w:rsidR="00D83F94">
        <w:rPr>
          <w:b/>
          <w:bCs/>
        </w:rPr>
        <w:t>769</w:t>
      </w:r>
      <w:r w:rsidR="00D83F94" w:rsidRPr="00D84182">
        <w:rPr>
          <w:b/>
          <w:bCs/>
        </w:rPr>
        <w:t>-</w:t>
      </w:r>
      <w:r w:rsidR="00D83F94">
        <w:rPr>
          <w:b/>
          <w:bCs/>
        </w:rPr>
        <w:t>6</w:t>
      </w:r>
      <w:r w:rsidR="00D83F94" w:rsidRPr="00D84182">
        <w:rPr>
          <w:b/>
          <w:bCs/>
        </w:rPr>
        <w:t>.</w:t>
      </w:r>
    </w:p>
    <w:p w14:paraId="208C5DC7" w14:textId="42FDDE9F" w:rsidR="003C639E" w:rsidRPr="00D84182" w:rsidRDefault="003C639E" w:rsidP="003C639E"/>
    <w:p w14:paraId="43F64F98" w14:textId="60239F24" w:rsidR="003C639E" w:rsidRPr="00D84182" w:rsidRDefault="003C639E" w:rsidP="003C639E">
      <w:r w:rsidRPr="00D84182">
        <w:rPr>
          <w:b/>
          <w:bCs/>
        </w:rPr>
        <w:t>Contratista de suministro, proveedor de bienes y servicios, o contratista ejecutor:</w:t>
      </w:r>
      <w:r w:rsidRPr="00D84182">
        <w:t xml:space="preserve"> Personas, naturales o jurídicas, especializadas en la ejecución de proyectos de dotación de mobiliario escolar, TIC´s, dotación artística o deportiva, o formación docente. Estarán bajo la verificación de la INTERVENTORÍA, en cuanto al avance y el cumplimiento de las obligaciones contenidas en los correspondientes contratos de suministro o dotación.</w:t>
      </w:r>
    </w:p>
    <w:p w14:paraId="5B584BD0" w14:textId="77777777" w:rsidR="003C639E" w:rsidRPr="00D84182" w:rsidRDefault="003C639E" w:rsidP="003C639E"/>
    <w:p w14:paraId="65616358" w14:textId="11B26B47" w:rsidR="003C639E" w:rsidRPr="00D84182" w:rsidRDefault="003C639E" w:rsidP="003C639E">
      <w:r w:rsidRPr="00D84182">
        <w:rPr>
          <w:b/>
          <w:bCs/>
        </w:rPr>
        <w:t>Consorcio:</w:t>
      </w:r>
      <w:r w:rsidRPr="00D84182">
        <w:t xml:space="preserve"> Es una forma asociativa definida en la Ley 80 de 1993, concretamente, en su artículo 7º, que permite a sus miembros organizarse mancomunadamente para la celebración y ejecución de un contrato, sin que por ello pierdan su individualidad jurídica, pero asumiendo un grado de responsabilidad solidaria en cumplimiento de las obligaciones contractuales. En consecuencia, todos los consorciados responden solidariamente por los incumplimientos y perjuicios que causaren a terceros.</w:t>
      </w:r>
    </w:p>
    <w:p w14:paraId="642D1FAD" w14:textId="77777777" w:rsidR="003C639E" w:rsidRPr="00D84182" w:rsidRDefault="003C639E" w:rsidP="003C639E"/>
    <w:p w14:paraId="55866D5A" w14:textId="2B768661" w:rsidR="003C639E" w:rsidRPr="00D84182" w:rsidRDefault="003C639E" w:rsidP="003C639E">
      <w:r w:rsidRPr="00D84182">
        <w:rPr>
          <w:b/>
          <w:bCs/>
        </w:rPr>
        <w:t>Entidad Nacional Competente:</w:t>
      </w:r>
      <w:r w:rsidRPr="00D84182">
        <w:t xml:space="preserve"> </w:t>
      </w:r>
      <w:r w:rsidR="008442C0" w:rsidRPr="00D84182">
        <w:t>será la encargada de la supervisión del contrato de interventoría del proyecto y, en este orden, de recibir el proyecto a satisfacción y aprobar modificaciones al cronograma general en caso de fuerza mayor, de conformidad con lo establecido en el Decreto 1625 de 2016, Único Reglamentario en Materia Tributaria y demás normas concordantes. Para el presente caso, será el MINISTERIO DE EDUCACIÓN NACIONAL o quien este delegue para tal fin.</w:t>
      </w:r>
    </w:p>
    <w:p w14:paraId="6C44B188" w14:textId="77777777" w:rsidR="00BA5148" w:rsidRDefault="00BA5148" w:rsidP="003C639E">
      <w:pPr>
        <w:rPr>
          <w:b/>
          <w:bCs/>
        </w:rPr>
      </w:pPr>
    </w:p>
    <w:p w14:paraId="211E0B2F" w14:textId="748D01D7" w:rsidR="003C639E" w:rsidRPr="00D84182" w:rsidRDefault="003C639E" w:rsidP="003C639E">
      <w:r w:rsidRPr="00D84182">
        <w:rPr>
          <w:b/>
          <w:bCs/>
        </w:rPr>
        <w:t>Factor multiplicador:</w:t>
      </w:r>
      <w:r w:rsidRPr="00D84182">
        <w:t xml:space="preserve"> Es el factor que el proponente deberá calcular para estructurar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realización de la labor, gastos de administración, costos de financiamiento, gastos contingentes, impuestos, tasas y contribución, seguros y demás costos indirectos en que este incurra por la ejecución del contrato.</w:t>
      </w:r>
    </w:p>
    <w:p w14:paraId="189FDCB9" w14:textId="77777777" w:rsidR="003C639E" w:rsidRPr="00D84182" w:rsidRDefault="003C639E" w:rsidP="003C639E"/>
    <w:p w14:paraId="47E36618" w14:textId="0C3D49F7" w:rsidR="003C639E" w:rsidRPr="00D84182" w:rsidRDefault="003C639E" w:rsidP="003C639E">
      <w:r w:rsidRPr="00D84182">
        <w:rPr>
          <w:b/>
          <w:bCs/>
        </w:rPr>
        <w:t xml:space="preserve">Fecha de iniciación de la ejecución del contrato: </w:t>
      </w:r>
      <w:r w:rsidRPr="00D84182">
        <w:t>Fecha cierta en la cual se inicia el plazo de ejecución del contrato y cuyo documento soporte se determina en cada contrato derivado.</w:t>
      </w:r>
    </w:p>
    <w:p w14:paraId="79D08C18" w14:textId="77777777" w:rsidR="003C639E" w:rsidRPr="00D84182" w:rsidRDefault="003C639E" w:rsidP="003C639E"/>
    <w:p w14:paraId="509B6BB4" w14:textId="32C40739" w:rsidR="003C639E" w:rsidRPr="00D84182" w:rsidRDefault="003C639E" w:rsidP="003C639E">
      <w:r w:rsidRPr="00D84182">
        <w:rPr>
          <w:b/>
          <w:bCs/>
        </w:rPr>
        <w:t>Fecha de terminación de la ejecución del contrato:</w:t>
      </w:r>
      <w:r w:rsidRPr="00D84182">
        <w:t xml:space="preserve"> Fecha cierta en que finaliza el plazo de ejecución del contrato y cuyo documento soporte se determina en cada contrato derivado.</w:t>
      </w:r>
    </w:p>
    <w:p w14:paraId="21323952" w14:textId="77777777" w:rsidR="000C7E67" w:rsidRPr="00D84182" w:rsidRDefault="000C7E67" w:rsidP="003C639E"/>
    <w:p w14:paraId="2F377376" w14:textId="75096E5E" w:rsidR="000C7E67" w:rsidRPr="009A62A3" w:rsidRDefault="69235664" w:rsidP="70C421A4">
      <w:pPr>
        <w:rPr>
          <w:b/>
          <w:bCs/>
        </w:rPr>
      </w:pPr>
      <w:r w:rsidRPr="70C421A4">
        <w:rPr>
          <w:b/>
          <w:bCs/>
        </w:rPr>
        <w:t xml:space="preserve">Fideicomitente: </w:t>
      </w:r>
      <w:r>
        <w:t xml:space="preserve">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es </w:t>
      </w:r>
      <w:r w:rsidR="009A62A3" w:rsidRPr="00F46138">
        <w:t>INGREDION COLOMBIA S.A.</w:t>
      </w:r>
      <w:r w:rsidR="79F4CE17" w:rsidRPr="009A62A3">
        <w:rPr>
          <w:b/>
          <w:bCs/>
        </w:rPr>
        <w:t>.</w:t>
      </w:r>
    </w:p>
    <w:p w14:paraId="757FC34F" w14:textId="77777777" w:rsidR="003C639E" w:rsidRPr="00D84182" w:rsidRDefault="003C639E" w:rsidP="00331C40"/>
    <w:p w14:paraId="4174B59F" w14:textId="20239BFA" w:rsidR="003C639E" w:rsidRPr="00D84182" w:rsidRDefault="003C639E" w:rsidP="00331C40">
      <w:r w:rsidRPr="00D84182">
        <w:rPr>
          <w:b/>
          <w:bCs/>
        </w:rPr>
        <w:t>Fiduciaria:</w:t>
      </w:r>
      <w:r w:rsidR="00971A78" w:rsidRPr="00D84182">
        <w:t xml:space="preserve"> </w:t>
      </w:r>
      <w:bookmarkStart w:id="6" w:name="_Hlk163568939"/>
      <w:r w:rsidR="64A17C64" w:rsidRPr="00D84182">
        <w:t>E</w:t>
      </w:r>
      <w:bookmarkEnd w:id="6"/>
      <w:r w:rsidR="64A17C64" w:rsidRPr="00D84182">
        <w:rPr>
          <w:rFonts w:eastAsia="Times New Roman"/>
          <w:bdr w:val="none" w:sz="0" w:space="0" w:color="auto" w:frame="1"/>
          <w:lang w:eastAsia="es-MX"/>
        </w:rPr>
        <w:t xml:space="preserve">s la sociedad autorizada por la Superintendencia Financiera para llevar a cabo el contrato de fiducia con EL FIDEICOMITENTE, para la ejecución de los proyectos de obras por impuestos, fue contratada </w:t>
      </w:r>
      <w:r w:rsidR="30C7091E" w:rsidRPr="00BC266F">
        <w:rPr>
          <w:rFonts w:eastAsia="Times New Roman"/>
          <w:b/>
          <w:bCs/>
          <w:bdr w:val="none" w:sz="0" w:space="0" w:color="auto" w:frame="1"/>
          <w:lang w:eastAsia="es-MX"/>
        </w:rPr>
        <w:t xml:space="preserve">FIDUCIARIA </w:t>
      </w:r>
      <w:r w:rsidR="009A62A3">
        <w:rPr>
          <w:rFonts w:eastAsia="Times New Roman"/>
          <w:bdr w:val="none" w:sz="0" w:space="0" w:color="auto" w:frame="1"/>
          <w:lang w:eastAsia="es-MX"/>
        </w:rPr>
        <w:t>AVAL FIDUCIARIA S</w:t>
      </w:r>
      <w:r w:rsidR="003460B7">
        <w:rPr>
          <w:rFonts w:eastAsia="Times New Roman"/>
          <w:bdr w:val="none" w:sz="0" w:space="0" w:color="auto" w:frame="1"/>
          <w:lang w:eastAsia="es-MX"/>
        </w:rPr>
        <w:t>A.</w:t>
      </w:r>
      <w:r w:rsidR="64A17C64" w:rsidRPr="00D84182">
        <w:rPr>
          <w:rFonts w:eastAsia="Times New Roman"/>
          <w:bdr w:val="none" w:sz="0" w:space="0" w:color="auto" w:frame="1"/>
          <w:lang w:eastAsia="es-MX"/>
        </w:rPr>
        <w:t xml:space="preserve">, quien actúa como vocera y administradora del </w:t>
      </w:r>
      <w:r w:rsidR="64A17C64" w:rsidRPr="00D84182">
        <w:rPr>
          <w:b/>
          <w:bCs/>
        </w:rPr>
        <w:t xml:space="preserve">PATRIMONIO AUTÓNOMO </w:t>
      </w:r>
      <w:r w:rsidR="009A62A3">
        <w:rPr>
          <w:b/>
          <w:bCs/>
        </w:rPr>
        <w:t>FIDEICOMISO</w:t>
      </w:r>
      <w:r w:rsidR="009A62A3" w:rsidRPr="00D84182">
        <w:rPr>
          <w:b/>
          <w:bCs/>
        </w:rPr>
        <w:t xml:space="preserve"> </w:t>
      </w:r>
      <w:r w:rsidR="009A62A3" w:rsidRPr="002639B5">
        <w:rPr>
          <w:b/>
          <w:bCs/>
        </w:rPr>
        <w:t xml:space="preserve">OXI INGREDION </w:t>
      </w:r>
      <w:r w:rsidR="009A62A3">
        <w:rPr>
          <w:b/>
          <w:bCs/>
        </w:rPr>
        <w:t>SANTANDER</w:t>
      </w:r>
      <w:r w:rsidR="2E5664FC">
        <w:t>.</w:t>
      </w:r>
    </w:p>
    <w:p w14:paraId="35685B6C" w14:textId="77777777" w:rsidR="003C639E" w:rsidRPr="00D84182" w:rsidRDefault="003C639E" w:rsidP="003C639E"/>
    <w:p w14:paraId="7F87FCB9" w14:textId="2D89ABEE" w:rsidR="003C639E" w:rsidRPr="00D84182" w:rsidRDefault="003C639E" w:rsidP="003C639E">
      <w:r w:rsidRPr="00D84182">
        <w:rPr>
          <w:b/>
          <w:bCs/>
        </w:rPr>
        <w:t>Garantía de Seriedad de la oferta:</w:t>
      </w:r>
      <w:r w:rsidRPr="00D84182">
        <w:t xml:space="preserve"> Es el mecanismo de cobertura de riesgos que deberá ser presentada por los proponentes con su propuesta. La garantía de seriedad de oferta tiene carácter indemnizatorio. Lo anterior significa que se hace exigible por parte del contratante para reparar los perjuicios que se le hayan causados por las conductas objeto de la cobertura. </w:t>
      </w:r>
    </w:p>
    <w:p w14:paraId="1EF731C8" w14:textId="77777777" w:rsidR="003C639E" w:rsidRPr="00D84182" w:rsidRDefault="003C639E" w:rsidP="003C639E"/>
    <w:p w14:paraId="0C3D80C7" w14:textId="77777777" w:rsidR="003C639E" w:rsidRPr="00D84182" w:rsidRDefault="003C639E" w:rsidP="003C639E">
      <w:r w:rsidRPr="00D84182">
        <w:t>Con esta garantía se protege al contratante de la ocurrencia de uno de los siguientes Riesgos: I) La no suscripción del contrato sin justa causa por parte del adjudicatario. II) El retiro de la propuesta después de vencido el plazo fijado para la presentación de las ofertas. III) La no ampliación de la vigencia de la garantía de seriedad de la oferta. IV) La falta de otorgamiento por parte del proponente seleccionado de la garantía de cumplimiento del contrato.</w:t>
      </w:r>
    </w:p>
    <w:p w14:paraId="2E8211D5" w14:textId="77777777" w:rsidR="003C639E" w:rsidRPr="00D84182" w:rsidRDefault="003C639E" w:rsidP="003C639E"/>
    <w:p w14:paraId="2C9A6CC1" w14:textId="77777777" w:rsidR="00636155" w:rsidRPr="00D84182" w:rsidRDefault="003C639E" w:rsidP="00331C40">
      <w:pPr>
        <w:rPr>
          <w:rFonts w:eastAsiaTheme="minorEastAsia"/>
        </w:rPr>
      </w:pPr>
      <w:r w:rsidRPr="00D84182">
        <w:rPr>
          <w:b/>
          <w:bCs/>
        </w:rPr>
        <w:t>Gerente del proyecto:</w:t>
      </w:r>
      <w:r w:rsidRPr="00D84182">
        <w:t xml:space="preserve"> </w:t>
      </w:r>
      <w:bookmarkStart w:id="7" w:name="_Hlk163555267"/>
      <w:r w:rsidR="00636155" w:rsidRPr="00D84182">
        <w:rPr>
          <w:bdr w:val="none" w:sz="0" w:space="0" w:color="auto" w:frame="1"/>
          <w:lang w:eastAsia="es-MX"/>
        </w:rPr>
        <w:t>Es la persona natural o jurídica responsable de la administración y ejecución del proyecto garantizando su desarrollo conforme con lo registrado en el banco de proyectos de inversión en las Zonas Más Afectadas por el Conflicto Armado-ZOMAC del Sistema Unificado de Inversiones y Finanzas Públicas –SUIFP. Sus funciones están consagradas en el Decreto 1915 de 2017 y el Decreto 2469 de 2018 (artículo 6)</w:t>
      </w:r>
      <w:r w:rsidR="00636155" w:rsidRPr="00D84182">
        <w:rPr>
          <w:rFonts w:eastAsiaTheme="minorEastAsia"/>
        </w:rPr>
        <w:t>.</w:t>
      </w:r>
      <w:bookmarkEnd w:id="7"/>
    </w:p>
    <w:p w14:paraId="59711DF2" w14:textId="77777777" w:rsidR="003C639E" w:rsidRPr="00D84182" w:rsidRDefault="003C639E" w:rsidP="003C639E"/>
    <w:p w14:paraId="6396B117" w14:textId="09629604" w:rsidR="003C639E" w:rsidRDefault="003C639E" w:rsidP="003C639E">
      <w:r w:rsidRPr="00D84182">
        <w:t xml:space="preserve">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el Gerente de los proyectos es </w:t>
      </w:r>
      <w:r w:rsidR="000B38A4">
        <w:t>INGREDION SA</w:t>
      </w:r>
      <w:r w:rsidRPr="00D84182">
        <w:t xml:space="preserve"> en su calidad de contribuyente, de acuerdo con las disposiciones de los Decretos 1915 de 2017 y Decreto 2469 de 2018, en este último caso, en su artículo 6.</w:t>
      </w:r>
    </w:p>
    <w:p w14:paraId="08B42C04" w14:textId="77777777" w:rsidR="009C5434" w:rsidRDefault="009C5434" w:rsidP="003C639E"/>
    <w:p w14:paraId="030951ED" w14:textId="2A538CFA" w:rsidR="009C5434" w:rsidRPr="00D84182" w:rsidRDefault="009C5434" w:rsidP="003C639E">
      <w:r>
        <w:t xml:space="preserve">La gerencia del proyecto debe adelantar la gestión precontractual en atención al proyecto formulado aprobado mediante acto administrativo </w:t>
      </w:r>
      <w:r w:rsidR="00DE34F2">
        <w:t xml:space="preserve"> mediante el cual se  “</w:t>
      </w:r>
      <w:r w:rsidR="00DE34F2" w:rsidRPr="00DE34F2">
        <w:rPr>
          <w:i/>
        </w:rPr>
        <w:t>se aprueba la vinculación del pago del impuesto sobre la renta y complementarios a un proyecto de inversión en el marco del mecanismo de Obras por Impuestos de que trata el artículo 238 de la Ley 1819 de 2016</w:t>
      </w:r>
      <w:r w:rsidR="00DE34F2">
        <w:t xml:space="preserve">” </w:t>
      </w:r>
      <w:r>
        <w:t xml:space="preserve">expedido por la </w:t>
      </w:r>
      <w:r w:rsidR="00DE34F2" w:rsidRPr="009C5434">
        <w:t xml:space="preserve">Agencia </w:t>
      </w:r>
      <w:r w:rsidR="00DE34F2">
        <w:t>d</w:t>
      </w:r>
      <w:r w:rsidR="00DE34F2" w:rsidRPr="009C5434">
        <w:t xml:space="preserve">e Renovación </w:t>
      </w:r>
      <w:r w:rsidR="00DE34F2">
        <w:t>d</w:t>
      </w:r>
      <w:r w:rsidR="00DE34F2" w:rsidRPr="009C5434">
        <w:t>el Territorio</w:t>
      </w:r>
      <w:r w:rsidR="00DE34F2">
        <w:t xml:space="preserve">- ART. </w:t>
      </w:r>
    </w:p>
    <w:p w14:paraId="2714B9F1" w14:textId="77777777" w:rsidR="003C639E" w:rsidRPr="00D84182" w:rsidRDefault="003C639E" w:rsidP="003C639E"/>
    <w:p w14:paraId="612E0C52" w14:textId="1DB81BBF" w:rsidR="003C639E" w:rsidRPr="00D84182" w:rsidRDefault="003C639E" w:rsidP="003C639E">
      <w:r w:rsidRPr="00D84182">
        <w:rPr>
          <w:b/>
          <w:bCs/>
        </w:rPr>
        <w:t>Gerente designado de proyecto:</w:t>
      </w:r>
      <w:r w:rsidRPr="00D84182">
        <w:t xml:space="preserve"> Persona natural designada por el Contribuyente, quien será la responsable de liderar la administración y ejecución del proyecto, garantizando el cumplimiento de los lineamientos normativos que reglamenta el mecanismo de Obras por Impuestos.</w:t>
      </w:r>
    </w:p>
    <w:p w14:paraId="3E9B815A" w14:textId="77777777" w:rsidR="003C639E" w:rsidRPr="00D84182" w:rsidRDefault="003C639E" w:rsidP="003C639E"/>
    <w:p w14:paraId="6EBE322F" w14:textId="02296957" w:rsidR="003C639E" w:rsidRPr="00D84182" w:rsidRDefault="003C639E" w:rsidP="003C639E">
      <w:r w:rsidRPr="00D84182">
        <w:rPr>
          <w:b/>
          <w:bCs/>
        </w:rPr>
        <w:t>Hipervínculo:</w:t>
      </w:r>
      <w:r w:rsidRPr="00D84182">
        <w:t xml:space="preserve"> Vínculo asociado a un elemento de un documento con hipertexto, que apunta a un elemento de otro texto u otro elemento multimedia.</w:t>
      </w:r>
    </w:p>
    <w:p w14:paraId="119822C6" w14:textId="77777777" w:rsidR="003C639E" w:rsidRPr="00D84182" w:rsidRDefault="003C639E" w:rsidP="003C639E"/>
    <w:p w14:paraId="147AB669" w14:textId="61635298" w:rsidR="003C639E" w:rsidRPr="00D84182" w:rsidRDefault="003C639E" w:rsidP="003C639E">
      <w:r w:rsidRPr="00D84182">
        <w:rPr>
          <w:b/>
          <w:bCs/>
        </w:rPr>
        <w:t>Interventor del proyecto:</w:t>
      </w:r>
      <w:r w:rsidRPr="00D84182">
        <w:t xml:space="preserve"> Es la persona, natural o jurídica, responsable del seguimiento técnico, administrativo, financiero, contable, social, ambiental y jurídico requerido durante la ejecución del proyecto. Es la persona encargada de velar por el cumplimiento y el desarrollo del proyecto, a la luz de lo dispuesto en el Decreto 1625 de 2016, Único Reglamentario en Materia Tributaria, y lo establecido dentro al Manual Operativo Obras por impuestos de la ART. Su contratación se realiza de acuerdo con los lineamientos emitidos por la Entidad Nacional Competente.</w:t>
      </w:r>
    </w:p>
    <w:p w14:paraId="26A95BE8" w14:textId="77777777" w:rsidR="003C639E" w:rsidRPr="00D84182" w:rsidRDefault="003C639E" w:rsidP="003C639E"/>
    <w:p w14:paraId="4BA8EA3E" w14:textId="059879DA" w:rsidR="22E08D73" w:rsidRPr="00D84182" w:rsidRDefault="00AB10C8" w:rsidP="003C639E">
      <w:r>
        <w:rPr>
          <w:b/>
          <w:bCs/>
        </w:rPr>
        <w:t>Licitación Privada Abierta</w:t>
      </w:r>
      <w:r w:rsidR="003C639E" w:rsidRPr="00D84182">
        <w:rPr>
          <w:b/>
          <w:bCs/>
        </w:rPr>
        <w:t>:</w:t>
      </w:r>
      <w:r w:rsidR="003C639E" w:rsidRPr="00D84182">
        <w:t xml:space="preserve"> Denominación o nombre otorgado al tipo de proceso de selección que se debe llevar a cabo para la selección de los contratistas en virtud del mecanismo de Obras por Impuestos, a la luz de lo dispuesto en el artículo 1.6.5.3.4.6 del Decreto 1915 de 2017, por el cual se adiciona el título 5 de la parte 6 del libro 1 al Decreto 1625 de 2016, Único Reglamentario en Materia Tributaria. Se trata de un proceso de selección regulado por la legislación privada, sin perjuicio de la inclusión de los principios de publicidad, selección objetiva y buena fe contractual durante el desarrollo de la selección del contratista.</w:t>
      </w:r>
    </w:p>
    <w:p w14:paraId="0BFFD599" w14:textId="77777777" w:rsidR="003C639E" w:rsidRPr="00D84182" w:rsidRDefault="003C639E" w:rsidP="0013343A"/>
    <w:p w14:paraId="549E1928" w14:textId="77777777" w:rsidR="00277591" w:rsidRPr="00D84182" w:rsidRDefault="572604D7"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MEN:</w:t>
      </w:r>
      <w:r w:rsidRPr="00D84182">
        <w:rPr>
          <w:rFonts w:asciiTheme="minorHAnsi" w:hAnsiTheme="minorHAnsi" w:cstheme="minorHAnsi"/>
          <w:color w:val="auto"/>
          <w:sz w:val="22"/>
          <w:szCs w:val="22"/>
        </w:rPr>
        <w:t xml:space="preserve"> Ministerio de Educación Nacional.</w:t>
      </w:r>
    </w:p>
    <w:p w14:paraId="6526F330" w14:textId="77777777" w:rsidR="00277591" w:rsidRPr="00D84182" w:rsidRDefault="00277591" w:rsidP="00277591">
      <w:pPr>
        <w:pStyle w:val="Default"/>
        <w:rPr>
          <w:rFonts w:asciiTheme="minorHAnsi" w:hAnsiTheme="minorHAnsi" w:cstheme="minorHAnsi"/>
          <w:color w:val="auto"/>
          <w:sz w:val="22"/>
          <w:szCs w:val="22"/>
        </w:rPr>
      </w:pPr>
    </w:p>
    <w:p w14:paraId="5037F384" w14:textId="585F7591"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Mobiliario institucional:</w:t>
      </w:r>
      <w:r w:rsidR="00971A78" w:rsidRPr="00D84182">
        <w:rPr>
          <w:rFonts w:asciiTheme="minorHAnsi" w:hAnsiTheme="minorHAnsi" w:cstheme="minorHAnsi"/>
          <w:color w:val="auto"/>
          <w:sz w:val="22"/>
          <w:szCs w:val="22"/>
        </w:rPr>
        <w:t xml:space="preserve"> </w:t>
      </w:r>
      <w:r w:rsidRPr="00D84182">
        <w:rPr>
          <w:rFonts w:asciiTheme="minorHAnsi" w:hAnsiTheme="minorHAnsi" w:cstheme="minorHAnsi"/>
          <w:color w:val="auto"/>
          <w:sz w:val="22"/>
          <w:szCs w:val="22"/>
        </w:rPr>
        <w:t>Se considera mobiliario institucional todos aquellos muebles que se encuentran en edificaciones de uso masivo como colegios, universidades, centros comerciales, oficinas gubernamentales, hospitales y establecimientos carcelarios, entre otros:</w:t>
      </w:r>
    </w:p>
    <w:p w14:paraId="049149D4" w14:textId="77777777" w:rsidR="00277591" w:rsidRPr="00D84182" w:rsidRDefault="00277591" w:rsidP="00277591">
      <w:pPr>
        <w:pStyle w:val="Default"/>
        <w:rPr>
          <w:rFonts w:asciiTheme="minorHAnsi" w:hAnsiTheme="minorHAnsi" w:cstheme="minorHAnsi"/>
          <w:color w:val="auto"/>
          <w:sz w:val="22"/>
          <w:szCs w:val="22"/>
        </w:rPr>
      </w:pPr>
    </w:p>
    <w:p w14:paraId="54C9F566" w14:textId="62540CAA" w:rsidR="00277591" w:rsidRPr="00D84182" w:rsidRDefault="00277591" w:rsidP="002B5476">
      <w:pPr>
        <w:pStyle w:val="Default"/>
        <w:numPr>
          <w:ilvl w:val="0"/>
          <w:numId w:val="25"/>
        </w:numPr>
        <w:rPr>
          <w:rFonts w:asciiTheme="minorHAnsi" w:hAnsiTheme="minorHAnsi" w:cstheme="minorHAnsi"/>
          <w:color w:val="auto"/>
          <w:sz w:val="22"/>
          <w:szCs w:val="22"/>
        </w:rPr>
      </w:pPr>
      <w:r w:rsidRPr="00D84182">
        <w:rPr>
          <w:rFonts w:asciiTheme="minorHAnsi" w:hAnsiTheme="minorHAnsi" w:cstheme="minorHAnsi"/>
          <w:color w:val="auto"/>
          <w:sz w:val="22"/>
          <w:szCs w:val="22"/>
        </w:rPr>
        <w:t xml:space="preserve">Mobiliario oficina abierta e institucional: Elementos desarrollados como mobiliario para la vida cotidiana en las diferentes áreas de edificaciones de gestión, productivas, comerciales o </w:t>
      </w:r>
      <w:r w:rsidR="00AD24C1" w:rsidRPr="00D84182">
        <w:rPr>
          <w:rFonts w:asciiTheme="minorHAnsi" w:hAnsiTheme="minorHAnsi" w:cstheme="minorHAnsi"/>
          <w:color w:val="auto"/>
          <w:sz w:val="22"/>
          <w:szCs w:val="22"/>
        </w:rPr>
        <w:t>f</w:t>
      </w:r>
      <w:r w:rsidR="00AD24C1">
        <w:rPr>
          <w:rFonts w:asciiTheme="minorHAnsi" w:hAnsiTheme="minorHAnsi" w:cstheme="minorHAnsi"/>
          <w:color w:val="auto"/>
          <w:sz w:val="22"/>
          <w:szCs w:val="22"/>
        </w:rPr>
        <w:t>á</w:t>
      </w:r>
      <w:r w:rsidR="00AD24C1" w:rsidRPr="00D84182">
        <w:rPr>
          <w:rFonts w:asciiTheme="minorHAnsi" w:hAnsiTheme="minorHAnsi" w:cstheme="minorHAnsi"/>
          <w:color w:val="auto"/>
          <w:sz w:val="22"/>
          <w:szCs w:val="22"/>
        </w:rPr>
        <w:t>bricas</w:t>
      </w:r>
      <w:r w:rsidRPr="00D84182">
        <w:rPr>
          <w:rFonts w:asciiTheme="minorHAnsi" w:hAnsiTheme="minorHAnsi" w:cstheme="minorHAnsi"/>
          <w:color w:val="auto"/>
          <w:sz w:val="22"/>
          <w:szCs w:val="22"/>
        </w:rPr>
        <w:t>; con materiales o combinaciones de metal, madera y plástico producidos a gran escala, como sillas, mesas, puestos de trabajo, archivadores, mesas de juntas, camas no medicalizadas, camas no empotradas, armarios, mesas y sillas no empotradas entre otros.</w:t>
      </w:r>
    </w:p>
    <w:p w14:paraId="62D82A69" w14:textId="6F1439B2" w:rsidR="00277591" w:rsidRPr="00D84182" w:rsidRDefault="00277591" w:rsidP="002B5476">
      <w:pPr>
        <w:pStyle w:val="Default"/>
        <w:numPr>
          <w:ilvl w:val="0"/>
          <w:numId w:val="25"/>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retail: elementos desarrollados como mobiliario para exhibición y publicidad comercial en puntos de venta de grandes superficies con materiales o combinaciones de metal, madera y plástico producidos a gran escala.</w:t>
      </w:r>
    </w:p>
    <w:p w14:paraId="19DFEE9D" w14:textId="07745AA4" w:rsidR="00277591" w:rsidRDefault="00277591" w:rsidP="002B5476">
      <w:pPr>
        <w:pStyle w:val="Default"/>
        <w:numPr>
          <w:ilvl w:val="0"/>
          <w:numId w:val="25"/>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5842791E" w14:textId="77777777" w:rsidR="005D3C20" w:rsidRPr="008979D8" w:rsidRDefault="005D3C20" w:rsidP="005D3C20">
      <w:pPr>
        <w:pStyle w:val="Default"/>
        <w:numPr>
          <w:ilvl w:val="0"/>
          <w:numId w:val="25"/>
        </w:numPr>
        <w:spacing w:line="259" w:lineRule="auto"/>
        <w:rPr>
          <w:rFonts w:asciiTheme="minorHAnsi" w:hAnsiTheme="minorHAnsi" w:cstheme="minorHAnsi"/>
          <w:color w:val="auto"/>
          <w:sz w:val="22"/>
          <w:szCs w:val="22"/>
        </w:rPr>
      </w:pPr>
      <w:r w:rsidRPr="008979D8">
        <w:rPr>
          <w:rFonts w:asciiTheme="minorHAnsi" w:hAnsiTheme="minorHAnsi" w:cstheme="minorHAnsi"/>
          <w:color w:val="auto"/>
          <w:sz w:val="22"/>
          <w:szCs w:val="22"/>
        </w:rPr>
        <w:t xml:space="preserve">Menaje: </w:t>
      </w:r>
      <w:r w:rsidRPr="008979D8">
        <w:rPr>
          <w:rFonts w:asciiTheme="minorHAnsi" w:hAnsiTheme="minorHAnsi" w:cstheme="minorHAnsi"/>
          <w:sz w:val="22"/>
          <w:szCs w:val="22"/>
        </w:rPr>
        <w:t>Utensilios, mobiliario y equipos con uso directamente en cocinas escolares en el almacenamiento, preparación, cocción y presentación de alimentos incluye la vajilla empleada para servir y presentar platos y bebidas, así como su degustación.</w:t>
      </w:r>
    </w:p>
    <w:p w14:paraId="3ED1C92A" w14:textId="77777777" w:rsidR="00277591" w:rsidRPr="00D84182" w:rsidRDefault="00277591" w:rsidP="00277591">
      <w:pPr>
        <w:pStyle w:val="Default"/>
        <w:rPr>
          <w:rFonts w:asciiTheme="minorHAnsi" w:hAnsiTheme="minorHAnsi" w:cstheme="minorHAnsi"/>
          <w:color w:val="auto"/>
          <w:sz w:val="22"/>
          <w:szCs w:val="22"/>
        </w:rPr>
      </w:pPr>
    </w:p>
    <w:p w14:paraId="6979372A" w14:textId="08EC190B"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color w:val="auto"/>
          <w:sz w:val="22"/>
          <w:szCs w:val="22"/>
        </w:rPr>
        <w:t>Este concepto debe ser aplicado de manera integral en las diferentes fases de la evaluación.</w:t>
      </w:r>
    </w:p>
    <w:p w14:paraId="783B87EB" w14:textId="77777777" w:rsidR="00277591" w:rsidRPr="00D84182" w:rsidRDefault="00277591" w:rsidP="00277591">
      <w:pPr>
        <w:pStyle w:val="Default"/>
        <w:rPr>
          <w:rFonts w:asciiTheme="minorHAnsi" w:hAnsiTheme="minorHAnsi" w:cstheme="minorHAnsi"/>
          <w:color w:val="auto"/>
          <w:sz w:val="22"/>
          <w:szCs w:val="22"/>
        </w:rPr>
      </w:pPr>
    </w:p>
    <w:p w14:paraId="1EDA4306" w14:textId="7FCA98AE"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Obras por Impuestos:</w:t>
      </w:r>
      <w:r w:rsidRPr="00D84182">
        <w:rPr>
          <w:rFonts w:asciiTheme="minorHAnsi" w:hAnsiTheme="minorHAnsi" w:cstheme="minorHAnsi"/>
          <w:color w:val="auto"/>
          <w:sz w:val="22"/>
          <w:szCs w:val="22"/>
        </w:rPr>
        <w:t xml:space="preserve"> Instrumento por medio del cual los grandes contribuyentes extinguen las obligaciones tributarias del impuesto sobre la renta y complementarios, a través de la inversión directa en la ejecución de proyectos de inversión dentro de las Zonas Más Afectadas por el Conflicto Armado - ZOMAC; los municipios en los que se implementan los Programas de Desarrollo con Enfoque Territorial - PDET; las iniciativas o proyectos que se presenten para beneficiar los territorios con altos índices de pobreza, de acuerdo con los parámetros definidos por el Gobierno Nacional en el Decreto Ley 893 de 2017; los que carezcan, total o parcialmente, de una infraestructura para la provisión de servicios públicos domiciliarios (servicios de energía, acueducto, alcantarillado, gas, entre otros); aquellos que estén localizados en las zonas no interconectadas; las Áreas de Desarrollo Naranja (ADN) definidas en el artículo 179 de la Ley 1955 de 2019; y, los proyectos declarados de importancia nacional, que resulten estratégicos para la reactivación económica o social de la Nación.</w:t>
      </w:r>
    </w:p>
    <w:p w14:paraId="364A1260" w14:textId="77777777" w:rsidR="00277591" w:rsidRPr="00D84182" w:rsidRDefault="00277591" w:rsidP="00277591">
      <w:pPr>
        <w:pStyle w:val="Default"/>
        <w:rPr>
          <w:rFonts w:asciiTheme="minorHAnsi" w:hAnsiTheme="minorHAnsi" w:cstheme="minorHAnsi"/>
          <w:color w:val="auto"/>
          <w:sz w:val="22"/>
          <w:szCs w:val="22"/>
        </w:rPr>
      </w:pPr>
    </w:p>
    <w:p w14:paraId="52AFB481" w14:textId="77777777"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color w:val="auto"/>
          <w:sz w:val="22"/>
          <w:szCs w:val="22"/>
        </w:rPr>
        <w:t>Lo anterior, de conformidad con lo dispuesto en la Ley 1819 de 2016, el Decreto 1915 de 2017, el Decreto 2469 de 2018, el Decreto 1208 de 2022 y el Manual Operativo de Obras por Impuestos.</w:t>
      </w:r>
    </w:p>
    <w:p w14:paraId="39ACAB94" w14:textId="77777777" w:rsidR="00277591" w:rsidRPr="00D84182" w:rsidRDefault="00277591" w:rsidP="00277591">
      <w:pPr>
        <w:pStyle w:val="Default"/>
        <w:rPr>
          <w:rFonts w:asciiTheme="minorHAnsi" w:hAnsiTheme="minorHAnsi" w:cstheme="minorHAnsi"/>
          <w:color w:val="auto"/>
          <w:sz w:val="22"/>
          <w:szCs w:val="22"/>
        </w:rPr>
      </w:pPr>
    </w:p>
    <w:p w14:paraId="303F2A21" w14:textId="37D40113"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OneDrive</w:t>
      </w:r>
      <w:r w:rsidRPr="00D84182">
        <w:rPr>
          <w:rFonts w:asciiTheme="minorHAnsi" w:hAnsiTheme="minorHAnsi" w:cstheme="minorHAnsi"/>
          <w:color w:val="auto"/>
          <w:sz w:val="22"/>
          <w:szCs w:val="22"/>
        </w:rPr>
        <w:t>: Es el servicio en la nube de Microsoft que le conecta a todos los archivos. En este orden, permite al usuario almacenar y proteger sus archivos, compartirlos con otros usuarios y obtener acceso a estos desde cualquier lugar de todos los dispositivos.</w:t>
      </w:r>
    </w:p>
    <w:p w14:paraId="023FF3E8" w14:textId="77777777" w:rsidR="00277591" w:rsidRPr="00D84182" w:rsidRDefault="00277591" w:rsidP="00277591">
      <w:pPr>
        <w:pStyle w:val="Default"/>
        <w:rPr>
          <w:rFonts w:asciiTheme="minorHAnsi" w:hAnsiTheme="minorHAnsi" w:cstheme="minorHAnsi"/>
          <w:color w:val="auto"/>
          <w:sz w:val="22"/>
          <w:szCs w:val="22"/>
        </w:rPr>
      </w:pPr>
    </w:p>
    <w:p w14:paraId="6A7CBC6F" w14:textId="4063B5F8"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PDET:</w:t>
      </w:r>
      <w:r w:rsidR="00971A78" w:rsidRPr="00D84182">
        <w:rPr>
          <w:rFonts w:asciiTheme="minorHAnsi" w:hAnsiTheme="minorHAnsi" w:cstheme="minorHAnsi"/>
          <w:color w:val="auto"/>
          <w:sz w:val="22"/>
          <w:szCs w:val="22"/>
        </w:rPr>
        <w:t xml:space="preserve"> </w:t>
      </w:r>
      <w:r w:rsidRPr="00D84182">
        <w:rPr>
          <w:rFonts w:asciiTheme="minorHAnsi" w:hAnsiTheme="minorHAnsi" w:cstheme="minorHAnsi"/>
          <w:color w:val="auto"/>
          <w:sz w:val="22"/>
          <w:szCs w:val="22"/>
        </w:rPr>
        <w:t>Los Programas de Desarrollo con Enfoque Territorial son instrumentos de planificación y gestión, para implementar de manera prioritaria los planes sectoriales y programas, en el marco de la Reforma Rural Integral (RRI) y las medidas pertinentes que establece el Acuerdo Final, en articulación con los planes territoriales, en los municipios priorizados en el Decreto Ley 893 de 2017. Hacen parte 170 municipios.</w:t>
      </w:r>
    </w:p>
    <w:p w14:paraId="4E55CE29" w14:textId="77777777" w:rsidR="00277591" w:rsidRPr="00D84182" w:rsidRDefault="00277591" w:rsidP="00277591">
      <w:pPr>
        <w:pStyle w:val="Default"/>
        <w:rPr>
          <w:rFonts w:asciiTheme="minorHAnsi" w:hAnsiTheme="minorHAnsi" w:cstheme="minorHAnsi"/>
          <w:color w:val="auto"/>
          <w:sz w:val="22"/>
          <w:szCs w:val="22"/>
        </w:rPr>
      </w:pPr>
    </w:p>
    <w:p w14:paraId="4CD2D196" w14:textId="14E785AB"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Plazo de ejecución:</w:t>
      </w:r>
      <w:r w:rsidRPr="00D84182">
        <w:rPr>
          <w:rFonts w:asciiTheme="minorHAnsi" w:hAnsiTheme="minorHAnsi" w:cstheme="minorHAnsi"/>
          <w:color w:val="auto"/>
          <w:sz w:val="22"/>
          <w:szCs w:val="22"/>
        </w:rPr>
        <w:t xml:space="preserve"> Periodo definido para la ejecución y cumplimiento del objeto del contrato.</w:t>
      </w:r>
    </w:p>
    <w:p w14:paraId="4EBF4766" w14:textId="77777777" w:rsidR="00277591" w:rsidRPr="00D84182" w:rsidRDefault="00277591" w:rsidP="00277591">
      <w:pPr>
        <w:pStyle w:val="Default"/>
        <w:rPr>
          <w:rFonts w:asciiTheme="minorHAnsi" w:hAnsiTheme="minorHAnsi" w:cstheme="minorHAnsi"/>
          <w:color w:val="auto"/>
          <w:sz w:val="22"/>
          <w:szCs w:val="22"/>
        </w:rPr>
      </w:pPr>
    </w:p>
    <w:p w14:paraId="1B230114" w14:textId="4EF94F76"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Propuesta más favorable:</w:t>
      </w:r>
      <w:r w:rsidRPr="00D84182">
        <w:rPr>
          <w:rFonts w:asciiTheme="minorHAnsi" w:hAnsiTheme="minorHAnsi" w:cstheme="minorHAnsi"/>
          <w:color w:val="auto"/>
          <w:sz w:val="22"/>
          <w:szCs w:val="22"/>
        </w:rPr>
        <w:t xml:space="preserve"> Será aquella que, teniendo en cuenta los factores técnicos, jurídicos y financieros de escogencia, y una ponderación detallada y objetiva, resulte ser la más favorable para el comité de evaluación y la </w:t>
      </w:r>
      <w:r w:rsidR="000B38A4" w:rsidRPr="003460B7">
        <w:rPr>
          <w:rFonts w:asciiTheme="minorHAnsi" w:hAnsiTheme="minorHAnsi" w:cstheme="minorHAnsi"/>
          <w:color w:val="auto"/>
          <w:sz w:val="22"/>
          <w:szCs w:val="22"/>
        </w:rPr>
        <w:t>AVAL FIDUCIARIA S</w:t>
      </w:r>
      <w:r w:rsidR="003460B7" w:rsidRPr="003460B7">
        <w:rPr>
          <w:rFonts w:asciiTheme="minorHAnsi" w:hAnsiTheme="minorHAnsi" w:cstheme="minorHAnsi"/>
          <w:color w:val="auto"/>
          <w:sz w:val="22"/>
          <w:szCs w:val="22"/>
        </w:rPr>
        <w:t>.</w:t>
      </w:r>
      <w:r w:rsidR="000B38A4" w:rsidRPr="003460B7">
        <w:rPr>
          <w:rFonts w:asciiTheme="minorHAnsi" w:hAnsiTheme="minorHAnsi" w:cstheme="minorHAnsi"/>
          <w:color w:val="auto"/>
          <w:sz w:val="22"/>
          <w:szCs w:val="22"/>
        </w:rPr>
        <w:t>A</w:t>
      </w:r>
      <w:r w:rsidR="00BC266F" w:rsidRPr="003460B7">
        <w:rPr>
          <w:rFonts w:asciiTheme="minorHAnsi" w:hAnsiTheme="minorHAnsi" w:cstheme="minorHAnsi"/>
          <w:color w:val="auto"/>
          <w:sz w:val="22"/>
          <w:szCs w:val="22"/>
        </w:rPr>
        <w:t>.</w:t>
      </w:r>
      <w:r w:rsidR="003460B7" w:rsidRPr="003460B7">
        <w:rPr>
          <w:rFonts w:asciiTheme="minorHAnsi" w:hAnsiTheme="minorHAnsi" w:cstheme="minorHAnsi"/>
          <w:color w:val="auto"/>
          <w:sz w:val="22"/>
          <w:szCs w:val="22"/>
        </w:rPr>
        <w:t xml:space="preserve"> Como vocera y administradora del Fideicomiso Oxi INGREDION Santander</w:t>
      </w:r>
      <w:r w:rsidRPr="00D84182">
        <w:rPr>
          <w:rFonts w:asciiTheme="minorHAnsi" w:hAnsiTheme="minorHAnsi" w:cstheme="minorHAnsi"/>
          <w:color w:val="auto"/>
          <w:sz w:val="22"/>
          <w:szCs w:val="22"/>
        </w:rPr>
        <w:t>, sin que la favorabilidad constituya factores diferentes a los contenidos en dichos documentos.</w:t>
      </w:r>
    </w:p>
    <w:p w14:paraId="28ED1AC2" w14:textId="77777777" w:rsidR="00277591" w:rsidRPr="00D84182" w:rsidRDefault="00277591" w:rsidP="00277591">
      <w:pPr>
        <w:pStyle w:val="Default"/>
        <w:rPr>
          <w:rFonts w:asciiTheme="minorHAnsi" w:hAnsiTheme="minorHAnsi" w:cstheme="minorHAnsi"/>
          <w:color w:val="auto"/>
          <w:sz w:val="22"/>
          <w:szCs w:val="22"/>
        </w:rPr>
      </w:pPr>
    </w:p>
    <w:p w14:paraId="2B284AB0" w14:textId="78FCEDAF"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Primer orden de elegibilidad:</w:t>
      </w:r>
      <w:r w:rsidRPr="00D84182">
        <w:rPr>
          <w:rFonts w:asciiTheme="minorHAnsi" w:hAnsiTheme="minorHAnsi" w:cstheme="minorHAnsi"/>
          <w:color w:val="auto"/>
          <w:sz w:val="22"/>
          <w:szCs w:val="22"/>
        </w:rPr>
        <w:t xml:space="preserve"> Es la posición que ocupa el proponente que, habiendo cumplido con los requisitos habilitantes, obtiene el puntaje más alto, luego de efectuarse la calificación de la evaluación ponderable de las propuestas presentadas conforme a lo previsto en estos Términos de Referencia.</w:t>
      </w:r>
    </w:p>
    <w:p w14:paraId="43C5FCFB" w14:textId="77777777" w:rsidR="00277591" w:rsidRPr="00D84182" w:rsidRDefault="00277591" w:rsidP="00277591">
      <w:pPr>
        <w:pStyle w:val="Default"/>
        <w:rPr>
          <w:rFonts w:asciiTheme="minorHAnsi" w:hAnsiTheme="minorHAnsi" w:cstheme="minorHAnsi"/>
          <w:color w:val="auto"/>
          <w:sz w:val="22"/>
          <w:szCs w:val="22"/>
        </w:rPr>
      </w:pPr>
    </w:p>
    <w:p w14:paraId="1D87081F" w14:textId="27A18509" w:rsidR="00277591" w:rsidRPr="00D84182" w:rsidRDefault="00277591" w:rsidP="00277591">
      <w:pPr>
        <w:pStyle w:val="Default"/>
        <w:rPr>
          <w:rFonts w:asciiTheme="minorHAnsi" w:hAnsiTheme="minorHAnsi" w:cstheme="minorBidi"/>
          <w:color w:val="auto"/>
          <w:sz w:val="22"/>
          <w:szCs w:val="22"/>
        </w:rPr>
      </w:pPr>
      <w:r w:rsidRPr="474B11FA">
        <w:rPr>
          <w:rFonts w:asciiTheme="minorHAnsi" w:hAnsiTheme="minorHAnsi" w:cstheme="minorBidi"/>
          <w:b/>
          <w:bCs/>
          <w:color w:val="auto"/>
          <w:sz w:val="22"/>
          <w:szCs w:val="22"/>
        </w:rPr>
        <w:t xml:space="preserve">Proponente u </w:t>
      </w:r>
      <w:r w:rsidR="00725DEF" w:rsidRPr="474B11FA">
        <w:rPr>
          <w:rFonts w:asciiTheme="minorHAnsi" w:hAnsiTheme="minorHAnsi" w:cstheme="minorBidi"/>
          <w:b/>
          <w:bCs/>
          <w:color w:val="auto"/>
          <w:sz w:val="22"/>
          <w:szCs w:val="22"/>
        </w:rPr>
        <w:t>oferente</w:t>
      </w:r>
      <w:r w:rsidRPr="474B11FA">
        <w:rPr>
          <w:rFonts w:asciiTheme="minorHAnsi" w:hAnsiTheme="minorHAnsi" w:cstheme="minorBidi"/>
          <w:b/>
          <w:bCs/>
          <w:color w:val="auto"/>
          <w:sz w:val="22"/>
          <w:szCs w:val="22"/>
        </w:rPr>
        <w:t xml:space="preserve">: </w:t>
      </w:r>
      <w:r w:rsidRPr="474B11FA">
        <w:rPr>
          <w:rFonts w:asciiTheme="minorHAnsi" w:hAnsiTheme="minorHAnsi" w:cstheme="minorBidi"/>
          <w:color w:val="auto"/>
          <w:sz w:val="22"/>
          <w:szCs w:val="22"/>
        </w:rPr>
        <w:t>Persona, natural o jurídica</w:t>
      </w:r>
      <w:r w:rsidR="00725DEF" w:rsidRPr="474B11FA">
        <w:rPr>
          <w:rFonts w:asciiTheme="minorHAnsi" w:hAnsiTheme="minorHAnsi" w:cstheme="minorBidi"/>
          <w:color w:val="auto"/>
          <w:sz w:val="22"/>
          <w:szCs w:val="22"/>
        </w:rPr>
        <w:t xml:space="preserve"> </w:t>
      </w:r>
      <w:r w:rsidRPr="474B11FA">
        <w:rPr>
          <w:rFonts w:asciiTheme="minorHAnsi" w:hAnsiTheme="minorHAnsi" w:cstheme="minorBidi"/>
          <w:color w:val="auto"/>
          <w:sz w:val="22"/>
          <w:szCs w:val="22"/>
        </w:rPr>
        <w:t xml:space="preserve">nacional, que presenta su propuesta de forma individual o como figura asociativa (consorcio, unión temporal o promesa de sociedad futura), para participar en </w:t>
      </w:r>
      <w:r w:rsidR="00944976" w:rsidRPr="474B11FA">
        <w:rPr>
          <w:rFonts w:asciiTheme="minorHAnsi" w:hAnsiTheme="minorHAnsi" w:cstheme="minorBidi"/>
          <w:color w:val="auto"/>
          <w:sz w:val="22"/>
          <w:szCs w:val="22"/>
        </w:rPr>
        <w:t xml:space="preserve">la </w:t>
      </w:r>
      <w:r w:rsidR="00AB10C8" w:rsidRPr="474B11FA">
        <w:rPr>
          <w:rFonts w:asciiTheme="minorHAnsi" w:hAnsiTheme="minorHAnsi" w:cstheme="minorBidi"/>
          <w:color w:val="auto"/>
          <w:sz w:val="22"/>
          <w:szCs w:val="22"/>
        </w:rPr>
        <w:t>Licitación Privada Abierta</w:t>
      </w:r>
      <w:r w:rsidRPr="474B11FA">
        <w:rPr>
          <w:rFonts w:asciiTheme="minorHAnsi" w:hAnsiTheme="minorHAnsi" w:cstheme="minorBidi"/>
          <w:color w:val="auto"/>
          <w:sz w:val="22"/>
          <w:szCs w:val="22"/>
        </w:rPr>
        <w:t xml:space="preserve"> que se rige por estos términos de referencia.</w:t>
      </w:r>
    </w:p>
    <w:p w14:paraId="604F460E" w14:textId="77777777" w:rsidR="00277591" w:rsidRPr="00D84182" w:rsidRDefault="00277591" w:rsidP="00277591">
      <w:pPr>
        <w:pStyle w:val="Default"/>
        <w:rPr>
          <w:rFonts w:asciiTheme="minorHAnsi" w:hAnsiTheme="minorHAnsi" w:cstheme="minorHAnsi"/>
          <w:color w:val="auto"/>
          <w:sz w:val="22"/>
          <w:szCs w:val="22"/>
        </w:rPr>
      </w:pPr>
    </w:p>
    <w:p w14:paraId="5C3F7B26" w14:textId="2FACEF30" w:rsidR="00277591" w:rsidRPr="00D84182" w:rsidRDefault="00277591" w:rsidP="00277591">
      <w:pPr>
        <w:pStyle w:val="Default"/>
        <w:rPr>
          <w:rFonts w:asciiTheme="minorHAnsi" w:hAnsiTheme="minorHAnsi" w:cstheme="minorBidi"/>
          <w:color w:val="auto"/>
          <w:sz w:val="22"/>
          <w:szCs w:val="22"/>
        </w:rPr>
      </w:pPr>
      <w:r w:rsidRPr="474B11FA">
        <w:rPr>
          <w:rFonts w:asciiTheme="minorHAnsi" w:hAnsiTheme="minorHAnsi" w:cstheme="minorBidi"/>
          <w:b/>
          <w:bCs/>
          <w:color w:val="auto"/>
          <w:sz w:val="22"/>
          <w:szCs w:val="22"/>
        </w:rPr>
        <w:t>Proponente seleccionado o proponente adjudicatario:</w:t>
      </w:r>
      <w:r w:rsidRPr="474B11FA">
        <w:rPr>
          <w:rFonts w:asciiTheme="minorHAnsi" w:hAnsiTheme="minorHAnsi" w:cstheme="minorBidi"/>
          <w:color w:val="auto"/>
          <w:sz w:val="22"/>
          <w:szCs w:val="22"/>
        </w:rPr>
        <w:t xml:space="preserve"> Será el proponente habilitado jurídica, financiera y técnicamente, calificado con el mayor puntaje establecido en los Términos de Referencia con quien se celebrará el respectivo contrato.</w:t>
      </w:r>
    </w:p>
    <w:p w14:paraId="0A644882" w14:textId="77777777" w:rsidR="00277591" w:rsidRPr="00D84182" w:rsidRDefault="00277591" w:rsidP="00277591">
      <w:pPr>
        <w:pStyle w:val="Default"/>
        <w:rPr>
          <w:rFonts w:asciiTheme="minorHAnsi" w:hAnsiTheme="minorHAnsi" w:cstheme="minorHAnsi"/>
          <w:color w:val="auto"/>
          <w:sz w:val="22"/>
          <w:szCs w:val="22"/>
        </w:rPr>
      </w:pPr>
    </w:p>
    <w:p w14:paraId="443E65B0" w14:textId="3A83227F"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Propuesta:</w:t>
      </w:r>
      <w:r w:rsidRPr="00D84182">
        <w:rPr>
          <w:rFonts w:asciiTheme="minorHAnsi" w:hAnsiTheme="minorHAnsi" w:cstheme="minorHAnsi"/>
          <w:color w:val="auto"/>
          <w:sz w:val="22"/>
          <w:szCs w:val="22"/>
        </w:rPr>
        <w:t xml:space="preserve"> Se entiende por tal, la agrupación integral de documentos presentados por un proponente dentro de un proceso de selección, siempre que reúna los requisitos establecidos en los términos de la </w:t>
      </w:r>
      <w:r w:rsidR="00AB10C8">
        <w:rPr>
          <w:rFonts w:asciiTheme="minorHAnsi" w:hAnsiTheme="minorHAnsi" w:cstheme="minorHAnsi"/>
          <w:color w:val="auto"/>
          <w:sz w:val="22"/>
          <w:szCs w:val="22"/>
        </w:rPr>
        <w:t>Licitación Privada Abierta</w:t>
      </w:r>
      <w:r w:rsidRPr="00D84182">
        <w:rPr>
          <w:rFonts w:asciiTheme="minorHAnsi" w:hAnsiTheme="minorHAnsi" w:cstheme="minorHAnsi"/>
          <w:color w:val="auto"/>
          <w:sz w:val="22"/>
          <w:szCs w:val="22"/>
        </w:rPr>
        <w:t>.</w:t>
      </w:r>
    </w:p>
    <w:p w14:paraId="28CFEF33" w14:textId="77777777" w:rsidR="00277591" w:rsidRPr="00D84182" w:rsidRDefault="00277591" w:rsidP="00277591">
      <w:pPr>
        <w:pStyle w:val="Default"/>
        <w:rPr>
          <w:rFonts w:asciiTheme="minorHAnsi" w:hAnsiTheme="minorHAnsi" w:cstheme="minorHAnsi"/>
          <w:color w:val="auto"/>
          <w:sz w:val="22"/>
          <w:szCs w:val="22"/>
        </w:rPr>
      </w:pPr>
    </w:p>
    <w:p w14:paraId="4C183E56" w14:textId="3CE95860"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Proponente habilitado:</w:t>
      </w:r>
      <w:r w:rsidRPr="00D84182">
        <w:rPr>
          <w:rFonts w:asciiTheme="minorHAnsi" w:hAnsiTheme="minorHAnsi" w:cstheme="minorHAnsi"/>
          <w:color w:val="auto"/>
          <w:sz w:val="22"/>
          <w:szCs w:val="22"/>
        </w:rPr>
        <w:t xml:space="preserve"> Es aquella propuesta presentada por un proponente que cumple con las condiciones establecidas como requisitos habilitantes en los términos de referencia y que podrán continuar con el proceso de evaluación de requisitos ponderables.</w:t>
      </w:r>
    </w:p>
    <w:p w14:paraId="591C35AB" w14:textId="77777777" w:rsidR="00277591" w:rsidRPr="00D84182" w:rsidRDefault="00277591" w:rsidP="00277591">
      <w:pPr>
        <w:pStyle w:val="Default"/>
        <w:rPr>
          <w:rFonts w:asciiTheme="minorHAnsi" w:hAnsiTheme="minorHAnsi" w:cstheme="minorHAnsi"/>
          <w:color w:val="auto"/>
          <w:sz w:val="22"/>
          <w:szCs w:val="22"/>
        </w:rPr>
      </w:pPr>
    </w:p>
    <w:p w14:paraId="2A43C574" w14:textId="15A73E6C"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 xml:space="preserve">Propuesta rechazada: </w:t>
      </w:r>
      <w:r w:rsidRPr="00D84182">
        <w:rPr>
          <w:rFonts w:asciiTheme="minorHAnsi" w:hAnsiTheme="minorHAnsi" w:cstheme="minorHAnsi"/>
          <w:color w:val="auto"/>
          <w:sz w:val="22"/>
          <w:szCs w:val="22"/>
        </w:rPr>
        <w:t>Es aquella propuesta presentada por un proponente que incurra en alguna de las causales de rechazo establecidas en los términos de referencia.</w:t>
      </w:r>
    </w:p>
    <w:p w14:paraId="04FAAEF0" w14:textId="77777777" w:rsidR="00277591" w:rsidRPr="00D84182" w:rsidRDefault="00277591" w:rsidP="00277591">
      <w:pPr>
        <w:pStyle w:val="Default"/>
        <w:rPr>
          <w:rFonts w:asciiTheme="minorHAnsi" w:hAnsiTheme="minorHAnsi" w:cstheme="minorHAnsi"/>
          <w:color w:val="auto"/>
          <w:sz w:val="22"/>
          <w:szCs w:val="22"/>
        </w:rPr>
      </w:pPr>
    </w:p>
    <w:p w14:paraId="20B739F2" w14:textId="3F6BA860" w:rsidR="000B38A4" w:rsidRPr="00BF0DC9" w:rsidRDefault="44B5FA9A" w:rsidP="000B38A4">
      <w:pPr>
        <w:pStyle w:val="Default"/>
        <w:rPr>
          <w:rFonts w:asciiTheme="minorHAnsi" w:hAnsiTheme="minorHAnsi" w:cstheme="minorHAnsi"/>
          <w:color w:val="auto"/>
          <w:sz w:val="20"/>
          <w:szCs w:val="20"/>
        </w:rPr>
      </w:pPr>
      <w:r w:rsidRPr="70C421A4">
        <w:rPr>
          <w:rFonts w:asciiTheme="minorHAnsi" w:hAnsiTheme="minorHAnsi" w:cstheme="minorBidi"/>
          <w:b/>
          <w:bCs/>
          <w:color w:val="auto"/>
          <w:sz w:val="22"/>
          <w:szCs w:val="22"/>
        </w:rPr>
        <w:t>Proyectos:</w:t>
      </w:r>
      <w:r w:rsidRPr="70C421A4">
        <w:rPr>
          <w:rFonts w:asciiTheme="minorHAnsi" w:hAnsiTheme="minorHAnsi" w:cstheme="minorBidi"/>
          <w:color w:val="auto"/>
          <w:sz w:val="22"/>
          <w:szCs w:val="22"/>
        </w:rPr>
        <w:t xml:space="preserve"> Aquellos susceptibles de ser financiados a través del mecanismo de pago de Obras por Impuestos, los cuales deberán ser formulados y estructurados de conformidad con las metodologías del Departamento Nacional de Planeación - DNP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w:t>
      </w:r>
      <w:r w:rsidR="000B38A4" w:rsidRPr="000B38A4">
        <w:rPr>
          <w:b/>
          <w:bCs/>
          <w:sz w:val="22"/>
          <w:szCs w:val="22"/>
        </w:rPr>
        <w:t xml:space="preserve"> </w:t>
      </w:r>
      <w:r w:rsidR="000B38A4" w:rsidRPr="00BF0DC9">
        <w:rPr>
          <w:b/>
          <w:bCs/>
          <w:sz w:val="22"/>
          <w:szCs w:val="22"/>
        </w:rPr>
        <w:t>DOTACIÓN DE MENAJE PARA SEDES EDUCATIVAS EN MUNICIPIOS ZOMAC DE SANTANDER, identificado con código BPIN 20240214000319</w:t>
      </w:r>
      <w:r w:rsidR="000B38A4" w:rsidRPr="00BF0DC9" w:rsidDel="00CA6A2B">
        <w:rPr>
          <w:rFonts w:asciiTheme="minorHAnsi" w:hAnsiTheme="minorHAnsi" w:cstheme="minorHAnsi"/>
          <w:b/>
          <w:bCs/>
          <w:color w:val="auto"/>
          <w:sz w:val="20"/>
          <w:szCs w:val="20"/>
        </w:rPr>
        <w:t xml:space="preserve"> </w:t>
      </w:r>
    </w:p>
    <w:p w14:paraId="020DEECC" w14:textId="3036BFDF" w:rsidR="00277591" w:rsidRPr="00D84182" w:rsidRDefault="00277591" w:rsidP="00277591">
      <w:pPr>
        <w:pStyle w:val="Default"/>
        <w:rPr>
          <w:rFonts w:asciiTheme="minorHAnsi" w:hAnsiTheme="minorHAnsi" w:cstheme="minorHAnsi"/>
          <w:color w:val="auto"/>
          <w:sz w:val="22"/>
          <w:szCs w:val="22"/>
        </w:rPr>
      </w:pPr>
    </w:p>
    <w:p w14:paraId="6B8EB331" w14:textId="77777777"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Recibo a satisfacción:</w:t>
      </w:r>
      <w:r w:rsidRPr="00D84182">
        <w:rPr>
          <w:rFonts w:asciiTheme="minorHAnsi" w:hAnsiTheme="minorHAnsi" w:cstheme="minorHAnsi"/>
          <w:color w:val="auto"/>
          <w:sz w:val="22"/>
          <w:szCs w:val="22"/>
        </w:rPr>
        <w:t xml:space="preserve"> Documento mediante el cual el interventor certifica que ha recibido el proyecto a cabalidad, cumpliendo con el alcance que fue viabilizado y que será exigido por la Entidad Nacional Competente y la Gerencia del Proyecto. Lo anterior, en concordancia con lo establecido en el artículo 1.6.5.3.5.1. del Decreto 1915 de 2017, en el cual se hace alusión a la: </w:t>
      </w:r>
      <w:r w:rsidRPr="00D84182">
        <w:rPr>
          <w:rFonts w:asciiTheme="minorHAnsi" w:hAnsiTheme="minorHAnsi" w:cstheme="minorHAnsi"/>
          <w:i/>
          <w:iCs/>
          <w:color w:val="auto"/>
          <w:sz w:val="22"/>
          <w:szCs w:val="22"/>
        </w:rPr>
        <w:t>“certificación de recibo a satisfacción por parte de la interventoría…”</w:t>
      </w:r>
      <w:r w:rsidRPr="00D84182">
        <w:rPr>
          <w:rFonts w:asciiTheme="minorHAnsi" w:hAnsiTheme="minorHAnsi" w:cstheme="minorHAnsi"/>
          <w:color w:val="auto"/>
          <w:sz w:val="22"/>
          <w:szCs w:val="22"/>
        </w:rPr>
        <w:t>.</w:t>
      </w:r>
    </w:p>
    <w:p w14:paraId="5C7D49A6" w14:textId="77777777" w:rsidR="00277591" w:rsidRPr="00D84182" w:rsidRDefault="00277591" w:rsidP="00277591">
      <w:pPr>
        <w:pStyle w:val="Default"/>
        <w:rPr>
          <w:rFonts w:asciiTheme="minorHAnsi" w:hAnsiTheme="minorHAnsi" w:cstheme="minorHAnsi"/>
          <w:color w:val="auto"/>
          <w:sz w:val="22"/>
          <w:szCs w:val="22"/>
        </w:rPr>
      </w:pPr>
    </w:p>
    <w:p w14:paraId="4D7F56F8" w14:textId="2EF6DEB3"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Requisitos habilitantes:</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 xml:space="preserve">on aquellos que miden la aptitud del proponente para participar en el proceso de contracción como </w:t>
      </w:r>
      <w:r w:rsidR="00A57AE7" w:rsidRPr="00D84182">
        <w:rPr>
          <w:rFonts w:asciiTheme="minorHAnsi" w:hAnsiTheme="minorHAnsi" w:cstheme="minorHAnsi"/>
          <w:color w:val="auto"/>
          <w:sz w:val="22"/>
          <w:szCs w:val="22"/>
        </w:rPr>
        <w:t>proponente</w:t>
      </w:r>
      <w:r w:rsidRPr="00D84182">
        <w:rPr>
          <w:rFonts w:asciiTheme="minorHAnsi" w:hAnsiTheme="minorHAnsi" w:cstheme="minorHAnsi"/>
          <w:color w:val="auto"/>
          <w:sz w:val="22"/>
          <w:szCs w:val="22"/>
        </w:rPr>
        <w:t xml:space="preserve"> y están referidos a su capacidad jurídica, financiera y técnica. Estos requisitos son los siguientes: la capacidad jurídica y las condiciones de experiencia, capacidad financiera y de organización de los proponentes.</w:t>
      </w:r>
    </w:p>
    <w:p w14:paraId="293856FD" w14:textId="77777777" w:rsidR="00277591" w:rsidRPr="00D84182" w:rsidRDefault="00277591" w:rsidP="00277591">
      <w:pPr>
        <w:pStyle w:val="Default"/>
        <w:rPr>
          <w:rFonts w:asciiTheme="minorHAnsi" w:hAnsiTheme="minorHAnsi" w:cstheme="minorHAnsi"/>
          <w:color w:val="auto"/>
          <w:sz w:val="22"/>
          <w:szCs w:val="22"/>
        </w:rPr>
      </w:pPr>
    </w:p>
    <w:p w14:paraId="716DFB27" w14:textId="2B662EF1"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Requisitos ponderables:</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on aquellos que permiten la evaluación objetiva de las ofertas presentadas por los proponentes habilitados para determinar la oferta más favorable y establecer una lista de elegibilidad.</w:t>
      </w:r>
    </w:p>
    <w:p w14:paraId="2348FFCE" w14:textId="77777777" w:rsidR="00277591" w:rsidRPr="00D84182" w:rsidRDefault="00277591" w:rsidP="00277591">
      <w:pPr>
        <w:pStyle w:val="Default"/>
        <w:rPr>
          <w:rFonts w:asciiTheme="minorHAnsi" w:hAnsiTheme="minorHAnsi" w:cstheme="minorHAnsi"/>
          <w:color w:val="auto"/>
          <w:sz w:val="22"/>
          <w:szCs w:val="22"/>
        </w:rPr>
      </w:pPr>
    </w:p>
    <w:p w14:paraId="428A4665" w14:textId="14699665"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Sesión de inicio:</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R</w:t>
      </w:r>
      <w:r w:rsidRPr="00D84182">
        <w:rPr>
          <w:rFonts w:asciiTheme="minorHAnsi" w:hAnsiTheme="minorHAnsi" w:cstheme="minorHAnsi"/>
          <w:color w:val="auto"/>
          <w:sz w:val="22"/>
          <w:szCs w:val="22"/>
        </w:rPr>
        <w:t>eunión en la cual se deberá verificar el cumplimiento de los requisitos de la etapa de preparación y la cual marcará el inicio del proyecto. La Fiduciaria 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lo establecido en el Decreto 1625 de 2016, Único Reglamentario en Materia Tributaria.</w:t>
      </w:r>
    </w:p>
    <w:p w14:paraId="4DBB723F" w14:textId="77777777" w:rsidR="00277591" w:rsidRPr="00D84182" w:rsidRDefault="00277591" w:rsidP="00277591">
      <w:pPr>
        <w:pStyle w:val="Default"/>
        <w:rPr>
          <w:rFonts w:asciiTheme="minorHAnsi" w:hAnsiTheme="minorHAnsi" w:cstheme="minorHAnsi"/>
          <w:color w:val="auto"/>
          <w:sz w:val="22"/>
          <w:szCs w:val="22"/>
        </w:rPr>
      </w:pPr>
    </w:p>
    <w:p w14:paraId="2B1AC7C2" w14:textId="7948766C"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SARLAFT:</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on las siglas del Sistema de Administración del Riesgo para la Prevención del Lavado de Activos y Financiación del Terrorismo.</w:t>
      </w:r>
    </w:p>
    <w:p w14:paraId="3D6E3465" w14:textId="77777777" w:rsidR="00277591" w:rsidRPr="00D84182" w:rsidRDefault="00277591" w:rsidP="00277591">
      <w:pPr>
        <w:pStyle w:val="Default"/>
        <w:rPr>
          <w:rFonts w:asciiTheme="minorHAnsi" w:hAnsiTheme="minorHAnsi" w:cstheme="minorHAnsi"/>
          <w:color w:val="auto"/>
          <w:sz w:val="22"/>
          <w:szCs w:val="22"/>
        </w:rPr>
      </w:pPr>
    </w:p>
    <w:p w14:paraId="47DCD524" w14:textId="1F6A0E7B"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SUIFP:</w:t>
      </w:r>
      <w:r w:rsidR="00971A78" w:rsidRPr="00D84182">
        <w:rPr>
          <w:rFonts w:asciiTheme="minorHAnsi" w:hAnsiTheme="minorHAnsi" w:cstheme="minorHAnsi"/>
          <w:b/>
          <w:bCs/>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on las siglas del Sistema Unificado de Inversiones y Finanzas Públicas, que es la herramienta informática a través de la cual se gestionan los proyectos de inversión, independientemente de la fuente de financiación y del nivel de gobierno. Este sistema es administrado por el Departamento Nacional de Planeación y en este se registra toda la información relativa a los proyectos.</w:t>
      </w:r>
    </w:p>
    <w:p w14:paraId="07AE6047" w14:textId="77777777" w:rsidR="00277591" w:rsidRPr="00D84182" w:rsidRDefault="00277591" w:rsidP="00277591">
      <w:pPr>
        <w:pStyle w:val="Default"/>
        <w:rPr>
          <w:rFonts w:asciiTheme="minorHAnsi" w:hAnsiTheme="minorHAnsi" w:cstheme="minorHAnsi"/>
          <w:color w:val="auto"/>
          <w:sz w:val="22"/>
          <w:szCs w:val="22"/>
        </w:rPr>
      </w:pPr>
    </w:p>
    <w:p w14:paraId="47B03F83" w14:textId="6AE9A222"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Supervisor del contrato de interventoría:</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 xml:space="preserve">erá el encargado del seguimiento técnico, administrativo, financiero, jurídico, social y ambiental sobre el cumplimiento del objeto del contrato de interventoría, y será ejercido por un funcionario de la Entidad Nacional Competente; en este caso, el </w:t>
      </w:r>
      <w:r w:rsidRPr="00D84182">
        <w:rPr>
          <w:rFonts w:asciiTheme="minorHAnsi" w:hAnsiTheme="minorHAnsi" w:cstheme="minorHAnsi"/>
          <w:b/>
          <w:bCs/>
          <w:color w:val="auto"/>
          <w:sz w:val="22"/>
          <w:szCs w:val="22"/>
        </w:rPr>
        <w:t>MINISTERIO DE EDUCACIÓN NACIONAL</w:t>
      </w:r>
      <w:r w:rsidRPr="00D84182">
        <w:rPr>
          <w:rFonts w:asciiTheme="minorHAnsi" w:hAnsiTheme="minorHAnsi" w:cstheme="minorHAnsi"/>
          <w:color w:val="auto"/>
          <w:sz w:val="22"/>
          <w:szCs w:val="22"/>
        </w:rPr>
        <w:t>.</w:t>
      </w:r>
    </w:p>
    <w:p w14:paraId="4F815583" w14:textId="77777777" w:rsidR="00277591" w:rsidRPr="00D84182" w:rsidRDefault="00277591" w:rsidP="00277591">
      <w:pPr>
        <w:pStyle w:val="Default"/>
        <w:rPr>
          <w:rFonts w:asciiTheme="minorHAnsi" w:hAnsiTheme="minorHAnsi" w:cstheme="minorHAnsi"/>
          <w:color w:val="auto"/>
          <w:sz w:val="22"/>
          <w:szCs w:val="22"/>
        </w:rPr>
      </w:pPr>
    </w:p>
    <w:p w14:paraId="2FBA6306" w14:textId="39FABEE1"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Términos de referencia:</w:t>
      </w:r>
      <w:r w:rsidR="00DC6CB5" w:rsidRPr="00D84182">
        <w:rPr>
          <w:rFonts w:asciiTheme="minorHAnsi" w:hAnsiTheme="minorHAnsi" w:cstheme="minorHAnsi"/>
          <w:color w:val="auto"/>
          <w:sz w:val="22"/>
          <w:szCs w:val="22"/>
        </w:rPr>
        <w:t xml:space="preserve"> D</w:t>
      </w:r>
      <w:r w:rsidRPr="00D84182">
        <w:rPr>
          <w:rFonts w:asciiTheme="minorHAnsi" w:hAnsiTheme="minorHAnsi" w:cstheme="minorHAnsi"/>
          <w:color w:val="auto"/>
          <w:sz w:val="22"/>
          <w:szCs w:val="22"/>
        </w:rPr>
        <w:t xml:space="preserve">ocumento que contiene las disposiciones generales y específicas del proceso licitatorio, el cual es la base para realizar la contratación de los bienes o servicios requeridos. </w:t>
      </w:r>
    </w:p>
    <w:p w14:paraId="1C75AE41" w14:textId="77777777" w:rsidR="00277591" w:rsidRPr="00D84182" w:rsidRDefault="00277591" w:rsidP="00277591">
      <w:pPr>
        <w:pStyle w:val="Default"/>
        <w:rPr>
          <w:rFonts w:asciiTheme="minorHAnsi" w:hAnsiTheme="minorHAnsi" w:cstheme="minorHAnsi"/>
          <w:color w:val="auto"/>
          <w:sz w:val="22"/>
          <w:szCs w:val="22"/>
        </w:rPr>
      </w:pPr>
    </w:p>
    <w:p w14:paraId="69AABB9E" w14:textId="4BF50C36"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Unión temporal:</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F</w:t>
      </w:r>
      <w:r w:rsidRPr="00D84182">
        <w:rPr>
          <w:rFonts w:asciiTheme="minorHAnsi" w:hAnsiTheme="minorHAnsi" w:cstheme="minorHAnsi"/>
          <w:color w:val="auto"/>
          <w:sz w:val="22"/>
          <w:szCs w:val="22"/>
        </w:rPr>
        <w:t>orma de participación en la que dos (2) o más personas de manera conjunta presentan una misma propuesta para la adjudicación, celebración y ejecución de un contrato, respondiendo solidariamente por el cumplimiento total de la propuesta y del objeto contratado. En consecuencia, las sanciones por el incumplimiento de las obligaciones derivadas de la propuesta y del contrato se impondrán de acuerdo con la participación de cada uno de los miembros de la unión temporal en la ejecución.</w:t>
      </w:r>
    </w:p>
    <w:p w14:paraId="55EC8B97" w14:textId="77777777" w:rsidR="00277591" w:rsidRPr="00D84182" w:rsidRDefault="00277591" w:rsidP="00277591">
      <w:pPr>
        <w:pStyle w:val="Default"/>
        <w:rPr>
          <w:rFonts w:asciiTheme="minorHAnsi" w:hAnsiTheme="minorHAnsi" w:cstheme="minorHAnsi"/>
          <w:color w:val="auto"/>
          <w:sz w:val="22"/>
          <w:szCs w:val="22"/>
        </w:rPr>
      </w:pPr>
    </w:p>
    <w:p w14:paraId="6EB40EF9" w14:textId="0FBF47CC" w:rsidR="00277591" w:rsidRPr="00D84182" w:rsidRDefault="00277591" w:rsidP="0027759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ZOMAC:</w:t>
      </w:r>
      <w:r w:rsidRPr="00D84182">
        <w:rPr>
          <w:rFonts w:asciiTheme="minorHAnsi" w:hAnsiTheme="minorHAnsi" w:cstheme="minorHAnsi"/>
          <w:color w:val="auto"/>
          <w:sz w:val="22"/>
          <w:szCs w:val="22"/>
        </w:rPr>
        <w:t xml:space="preserve"> </w:t>
      </w:r>
      <w:r w:rsidR="00DC6CB5" w:rsidRPr="00D84182">
        <w:rPr>
          <w:rFonts w:asciiTheme="minorHAnsi" w:hAnsiTheme="minorHAnsi" w:cstheme="minorHAnsi"/>
          <w:color w:val="auto"/>
          <w:sz w:val="22"/>
          <w:szCs w:val="22"/>
        </w:rPr>
        <w:t>S</w:t>
      </w:r>
      <w:r w:rsidRPr="00D84182">
        <w:rPr>
          <w:rFonts w:asciiTheme="minorHAnsi" w:hAnsiTheme="minorHAnsi" w:cstheme="minorHAnsi"/>
          <w:color w:val="auto"/>
          <w:sz w:val="22"/>
          <w:szCs w:val="22"/>
        </w:rPr>
        <w:t>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p>
    <w:p w14:paraId="0EFC0952" w14:textId="77777777" w:rsidR="00277591" w:rsidRPr="00D84182" w:rsidRDefault="00277591" w:rsidP="00277591">
      <w:pPr>
        <w:pStyle w:val="Default"/>
        <w:rPr>
          <w:rFonts w:asciiTheme="minorHAnsi" w:hAnsiTheme="minorHAnsi" w:cstheme="minorHAnsi"/>
          <w:color w:val="auto"/>
          <w:sz w:val="22"/>
          <w:szCs w:val="22"/>
        </w:rPr>
      </w:pPr>
    </w:p>
    <w:p w14:paraId="50AF7F63" w14:textId="1D747BCE" w:rsidR="00A60E81" w:rsidRPr="00D84182" w:rsidRDefault="0057388D" w:rsidP="00410428">
      <w:pPr>
        <w:pStyle w:val="Ttulo3"/>
      </w:pPr>
      <w:bookmarkStart w:id="8" w:name="_Toc197421874"/>
      <w:r w:rsidRPr="00D84182">
        <w:t>SIGLAS</w:t>
      </w:r>
      <w:bookmarkEnd w:id="8"/>
    </w:p>
    <w:p w14:paraId="30085562" w14:textId="77777777" w:rsidR="00E743B9" w:rsidRPr="00D84182" w:rsidRDefault="00E743B9" w:rsidP="00E743B9"/>
    <w:p w14:paraId="4AC05828" w14:textId="77777777" w:rsidR="00E743B9" w:rsidRPr="00D84182" w:rsidRDefault="00E743B9" w:rsidP="002B5476">
      <w:pPr>
        <w:pStyle w:val="Prrafodelista"/>
        <w:numPr>
          <w:ilvl w:val="0"/>
          <w:numId w:val="26"/>
        </w:numPr>
      </w:pPr>
      <w:r w:rsidRPr="00D84182">
        <w:rPr>
          <w:b/>
          <w:bCs/>
        </w:rPr>
        <w:t>ART:</w:t>
      </w:r>
      <w:r w:rsidRPr="00D84182">
        <w:t xml:space="preserve"> Agencia de Renovación del Territorio. </w:t>
      </w:r>
    </w:p>
    <w:p w14:paraId="5002E247" w14:textId="77777777" w:rsidR="00E743B9" w:rsidRPr="00D84182" w:rsidRDefault="00E743B9" w:rsidP="002B5476">
      <w:pPr>
        <w:pStyle w:val="Prrafodelista"/>
        <w:numPr>
          <w:ilvl w:val="0"/>
          <w:numId w:val="26"/>
        </w:numPr>
      </w:pPr>
      <w:r w:rsidRPr="00D84182">
        <w:rPr>
          <w:b/>
          <w:bCs/>
        </w:rPr>
        <w:t>CDP:</w:t>
      </w:r>
      <w:r w:rsidRPr="00D84182">
        <w:t xml:space="preserve"> Certificado de Disponibilidad Presupuestal.</w:t>
      </w:r>
    </w:p>
    <w:p w14:paraId="19AF9F47" w14:textId="77777777" w:rsidR="00E743B9" w:rsidRPr="00D84182" w:rsidRDefault="00E743B9" w:rsidP="002B5476">
      <w:pPr>
        <w:pStyle w:val="Prrafodelista"/>
        <w:numPr>
          <w:ilvl w:val="0"/>
          <w:numId w:val="26"/>
        </w:numPr>
      </w:pPr>
      <w:r w:rsidRPr="00D84182">
        <w:rPr>
          <w:b/>
          <w:bCs/>
        </w:rPr>
        <w:t>CRP:</w:t>
      </w:r>
      <w:r w:rsidRPr="00D84182">
        <w:t xml:space="preserve"> Certificado de Registro Presupuestal.</w:t>
      </w:r>
    </w:p>
    <w:p w14:paraId="017E2656" w14:textId="77777777" w:rsidR="00E743B9" w:rsidRPr="00D84182" w:rsidRDefault="00E743B9" w:rsidP="002B5476">
      <w:pPr>
        <w:pStyle w:val="Prrafodelista"/>
        <w:numPr>
          <w:ilvl w:val="0"/>
          <w:numId w:val="26"/>
        </w:numPr>
      </w:pPr>
      <w:r w:rsidRPr="00D84182">
        <w:rPr>
          <w:b/>
          <w:bCs/>
        </w:rPr>
        <w:t>DIAN:</w:t>
      </w:r>
      <w:r w:rsidRPr="00D84182">
        <w:t xml:space="preserve"> Dirección de Impuestos y Aduanas Nacionales. </w:t>
      </w:r>
    </w:p>
    <w:p w14:paraId="5F9165EA" w14:textId="77777777" w:rsidR="00E743B9" w:rsidRPr="00D84182" w:rsidRDefault="00E743B9" w:rsidP="002B5476">
      <w:pPr>
        <w:pStyle w:val="Prrafodelista"/>
        <w:numPr>
          <w:ilvl w:val="0"/>
          <w:numId w:val="26"/>
        </w:numPr>
      </w:pPr>
      <w:r w:rsidRPr="00D84182">
        <w:rPr>
          <w:b/>
          <w:bCs/>
        </w:rPr>
        <w:t>DNP:</w:t>
      </w:r>
      <w:r w:rsidRPr="00D84182">
        <w:t xml:space="preserve"> Departamento Nacional de Planeación. </w:t>
      </w:r>
    </w:p>
    <w:p w14:paraId="67FFB672" w14:textId="77777777" w:rsidR="00E743B9" w:rsidRPr="00D84182" w:rsidRDefault="00E743B9" w:rsidP="002B5476">
      <w:pPr>
        <w:pStyle w:val="Prrafodelista"/>
        <w:numPr>
          <w:ilvl w:val="0"/>
          <w:numId w:val="26"/>
        </w:numPr>
      </w:pPr>
      <w:r w:rsidRPr="00D84182">
        <w:rPr>
          <w:b/>
          <w:bCs/>
        </w:rPr>
        <w:t>MEN:</w:t>
      </w:r>
      <w:r w:rsidRPr="00D84182">
        <w:t xml:space="preserve"> Ministerio de Educación Nacional.</w:t>
      </w:r>
    </w:p>
    <w:p w14:paraId="5807230E" w14:textId="77777777" w:rsidR="00E743B9" w:rsidRPr="00D84182" w:rsidRDefault="00E743B9" w:rsidP="002B5476">
      <w:pPr>
        <w:pStyle w:val="Prrafodelista"/>
        <w:numPr>
          <w:ilvl w:val="0"/>
          <w:numId w:val="26"/>
        </w:numPr>
      </w:pPr>
      <w:r w:rsidRPr="00D84182">
        <w:rPr>
          <w:b/>
          <w:bCs/>
        </w:rPr>
        <w:t xml:space="preserve">P.A.: </w:t>
      </w:r>
      <w:r w:rsidRPr="00D84182">
        <w:t>Patrimonio Autónomo.</w:t>
      </w:r>
    </w:p>
    <w:p w14:paraId="24D8C2A7" w14:textId="77777777" w:rsidR="00E743B9" w:rsidRPr="00D84182" w:rsidRDefault="00E743B9" w:rsidP="002B5476">
      <w:pPr>
        <w:pStyle w:val="Prrafodelista"/>
        <w:numPr>
          <w:ilvl w:val="0"/>
          <w:numId w:val="26"/>
        </w:numPr>
      </w:pPr>
      <w:r w:rsidRPr="00D84182">
        <w:rPr>
          <w:b/>
          <w:bCs/>
        </w:rPr>
        <w:t>PDET:</w:t>
      </w:r>
      <w:r w:rsidRPr="00D84182">
        <w:t xml:space="preserve"> Programa de Desarrollo con Enfoque Territorial</w:t>
      </w:r>
    </w:p>
    <w:p w14:paraId="2AB05018" w14:textId="77777777" w:rsidR="00E743B9" w:rsidRPr="00D84182" w:rsidRDefault="00E743B9" w:rsidP="002B5476">
      <w:pPr>
        <w:pStyle w:val="Prrafodelista"/>
        <w:numPr>
          <w:ilvl w:val="0"/>
          <w:numId w:val="26"/>
        </w:numPr>
      </w:pPr>
      <w:r w:rsidRPr="00D84182">
        <w:rPr>
          <w:b/>
          <w:bCs/>
        </w:rPr>
        <w:t>SARLAFT:</w:t>
      </w:r>
      <w:r w:rsidRPr="00D84182">
        <w:t xml:space="preserve"> Sistema de Administración del Riesgo de Lavado de Activos y de la Financiación del Terrorismo. </w:t>
      </w:r>
    </w:p>
    <w:p w14:paraId="48FD70E0" w14:textId="77777777" w:rsidR="00E743B9" w:rsidRPr="00D84182" w:rsidRDefault="00E743B9" w:rsidP="002B5476">
      <w:pPr>
        <w:pStyle w:val="Prrafodelista"/>
        <w:numPr>
          <w:ilvl w:val="0"/>
          <w:numId w:val="26"/>
        </w:numPr>
      </w:pPr>
      <w:r w:rsidRPr="00D84182">
        <w:rPr>
          <w:b/>
          <w:bCs/>
        </w:rPr>
        <w:t>SPI:</w:t>
      </w:r>
      <w:r w:rsidRPr="00D84182">
        <w:t xml:space="preserve"> Sistema de Información de Seguimiento a Proyectos de Inversión Pública.</w:t>
      </w:r>
    </w:p>
    <w:p w14:paraId="3DE01824" w14:textId="77777777" w:rsidR="00E743B9" w:rsidRPr="00D84182" w:rsidRDefault="00E743B9" w:rsidP="002B5476">
      <w:pPr>
        <w:pStyle w:val="Prrafodelista"/>
        <w:numPr>
          <w:ilvl w:val="0"/>
          <w:numId w:val="26"/>
        </w:numPr>
      </w:pPr>
      <w:r w:rsidRPr="00D84182">
        <w:rPr>
          <w:b/>
          <w:bCs/>
        </w:rPr>
        <w:t>SMMLV:</w:t>
      </w:r>
      <w:r w:rsidRPr="00D84182">
        <w:t xml:space="preserve"> Salario Mínimo Mensual Legal Vigente.</w:t>
      </w:r>
    </w:p>
    <w:p w14:paraId="590B03F4" w14:textId="77777777" w:rsidR="00E743B9" w:rsidRPr="00D84182" w:rsidRDefault="00E743B9" w:rsidP="002B5476">
      <w:pPr>
        <w:pStyle w:val="Prrafodelista"/>
        <w:numPr>
          <w:ilvl w:val="0"/>
          <w:numId w:val="26"/>
        </w:numPr>
      </w:pPr>
      <w:r w:rsidRPr="00D84182">
        <w:rPr>
          <w:b/>
          <w:bCs/>
        </w:rPr>
        <w:t>TDR:</w:t>
      </w:r>
      <w:r w:rsidRPr="00D84182">
        <w:t xml:space="preserve"> Términos de Referencia.</w:t>
      </w:r>
    </w:p>
    <w:p w14:paraId="16A3908B" w14:textId="77777777" w:rsidR="00E743B9" w:rsidRPr="00D84182" w:rsidRDefault="00E743B9" w:rsidP="002B5476">
      <w:pPr>
        <w:pStyle w:val="Prrafodelista"/>
        <w:numPr>
          <w:ilvl w:val="0"/>
          <w:numId w:val="26"/>
        </w:numPr>
      </w:pPr>
      <w:r w:rsidRPr="00D84182">
        <w:rPr>
          <w:b/>
          <w:bCs/>
        </w:rPr>
        <w:t>ZOMAC:</w:t>
      </w:r>
      <w:r w:rsidRPr="00D84182">
        <w:t xml:space="preserve"> Zonas más afectadas por el conflicto armado.</w:t>
      </w:r>
    </w:p>
    <w:p w14:paraId="309C28A7" w14:textId="77777777" w:rsidR="00E743B9" w:rsidRPr="00D84182" w:rsidRDefault="00E743B9" w:rsidP="00E743B9"/>
    <w:p w14:paraId="4EC9A676" w14:textId="42EA0D7D" w:rsidR="005A30EC" w:rsidRPr="00D84182" w:rsidRDefault="005A30EC" w:rsidP="004A72BB">
      <w:pPr>
        <w:pStyle w:val="Ttulo2"/>
        <w:ind w:hanging="720"/>
      </w:pPr>
      <w:bookmarkStart w:id="9" w:name="_Toc197421875"/>
      <w:r w:rsidRPr="00D84182">
        <w:t>CONVOCANTE</w:t>
      </w:r>
      <w:bookmarkEnd w:id="9"/>
    </w:p>
    <w:p w14:paraId="197C8698" w14:textId="77777777" w:rsidR="00E743B9" w:rsidRPr="00D84182" w:rsidRDefault="00E743B9" w:rsidP="00E743B9"/>
    <w:p w14:paraId="03B46F0D" w14:textId="5E69BB67" w:rsidR="00E743B9" w:rsidRPr="00D84182" w:rsidRDefault="000B38A4" w:rsidP="00E743B9">
      <w:r>
        <w:t>AVAL FIDUCIARIA SA</w:t>
      </w:r>
      <w:r w:rsidR="00BC266F" w:rsidRPr="000757AE">
        <w:rPr>
          <w:b/>
          <w:bCs/>
        </w:rPr>
        <w:t>.</w:t>
      </w:r>
      <w:r w:rsidR="00E743B9" w:rsidRPr="00D84182">
        <w:t xml:space="preserve">, por instrucción directa del </w:t>
      </w:r>
      <w:r w:rsidR="00E743B9" w:rsidRPr="00101AD5">
        <w:rPr>
          <w:b/>
          <w:bCs/>
        </w:rPr>
        <w:t>FIDEICOMITENTE</w:t>
      </w:r>
      <w:r w:rsidR="00E743B9" w:rsidRPr="00D84182">
        <w:t xml:space="preserve">, pone a disposición de los interesados los términos de referencia para la selección de la </w:t>
      </w:r>
      <w:r w:rsidR="00E743B9" w:rsidRPr="00101AD5">
        <w:rPr>
          <w:b/>
          <w:bCs/>
        </w:rPr>
        <w:t>INTERVENTORÍA</w:t>
      </w:r>
      <w:r w:rsidR="00E743B9" w:rsidRPr="00D84182">
        <w:t>, que efectuará el seguimiento técnico, administrativo, financiero, contable, social, ambiental y jurídico del proyecto.</w:t>
      </w:r>
    </w:p>
    <w:p w14:paraId="0C78331F" w14:textId="77777777" w:rsidR="00E743B9" w:rsidRPr="00D84182" w:rsidRDefault="00E743B9" w:rsidP="00E743B9"/>
    <w:p w14:paraId="22F1B2D3" w14:textId="254F931C" w:rsidR="003A7F6B" w:rsidRPr="00D84182" w:rsidRDefault="00164055" w:rsidP="0013343A">
      <w:pPr>
        <w:pStyle w:val="Ttulo1"/>
      </w:pPr>
      <w:bookmarkStart w:id="10" w:name="_Toc197421876"/>
      <w:r w:rsidRPr="00D84182">
        <w:t>INFORMACIÓN DEL PROCESO</w:t>
      </w:r>
      <w:bookmarkEnd w:id="10"/>
    </w:p>
    <w:p w14:paraId="34CE6E7F" w14:textId="1E3E0AE2" w:rsidR="00142A74" w:rsidRPr="00D84182" w:rsidRDefault="0057388D" w:rsidP="004A72BB">
      <w:pPr>
        <w:pStyle w:val="Ttulo2"/>
        <w:ind w:hanging="720"/>
      </w:pPr>
      <w:bookmarkStart w:id="11" w:name="_Toc197421877"/>
      <w:r w:rsidRPr="00D84182">
        <w:t>OBJETO</w:t>
      </w:r>
      <w:bookmarkEnd w:id="11"/>
    </w:p>
    <w:p w14:paraId="6BE64FE0" w14:textId="77777777" w:rsidR="00E743B9" w:rsidRPr="00D84182" w:rsidRDefault="00E743B9" w:rsidP="00E743B9"/>
    <w:p w14:paraId="2A8FB707" w14:textId="54501F7C" w:rsidR="003A37C2" w:rsidRPr="00B5252F" w:rsidRDefault="000B38A4" w:rsidP="00B5252F">
      <w:r>
        <w:t>AVAL FIDUCIARIA SA</w:t>
      </w:r>
      <w:ins w:id="12" w:author="Adriana Martinez Salamanca" w:date="2025-05-06T11:24:00Z">
        <w:r w:rsidR="00BF3206" w:rsidRPr="000B2E5E">
          <w:rPr>
            <w:b/>
            <w:bCs/>
          </w:rPr>
          <w:t>.</w:t>
        </w:r>
      </w:ins>
      <w:r w:rsidR="003A37C2" w:rsidRPr="00B5252F">
        <w:t>,</w:t>
      </w:r>
      <w:r>
        <w:t xml:space="preserve"> </w:t>
      </w:r>
      <w:r w:rsidR="003A37C2" w:rsidRPr="00B5252F">
        <w:t xml:space="preserve">como vocera del </w:t>
      </w:r>
      <w:r w:rsidR="003A37C2" w:rsidRPr="00B5252F">
        <w:rPr>
          <w:b/>
          <w:bCs/>
        </w:rPr>
        <w:t>PATRIMONIO AUTONOMO</w:t>
      </w:r>
      <w:r w:rsidR="003A37C2" w:rsidRPr="00B5252F">
        <w:t xml:space="preserve"> denominado </w:t>
      </w:r>
      <w:r>
        <w:rPr>
          <w:b/>
          <w:bCs/>
        </w:rPr>
        <w:t>FIDEICOMISO</w:t>
      </w:r>
      <w:r w:rsidRPr="00D84182">
        <w:rPr>
          <w:b/>
          <w:bCs/>
        </w:rPr>
        <w:t xml:space="preserve"> </w:t>
      </w:r>
      <w:r w:rsidRPr="002639B5">
        <w:rPr>
          <w:b/>
          <w:bCs/>
        </w:rPr>
        <w:t xml:space="preserve">OXI INGREDION </w:t>
      </w:r>
      <w:r>
        <w:rPr>
          <w:b/>
          <w:bCs/>
        </w:rPr>
        <w:t>SANTANDER</w:t>
      </w:r>
      <w:r>
        <w:t>.</w:t>
      </w:r>
      <w:r w:rsidR="003A37C2" w:rsidRPr="000B38A4">
        <w:t>,</w:t>
      </w:r>
      <w:r w:rsidR="003A37C2" w:rsidRPr="00B5252F">
        <w:t xml:space="preserve"> requiere adelantar el proceso de selección y adjudicación de la entidad operadora que cuente con los requisitos de experiencia e idoneidad, como condiciones mínimas para prestar el servicio de </w:t>
      </w:r>
      <w:r w:rsidR="003A37C2" w:rsidRPr="00B5252F">
        <w:rPr>
          <w:b/>
          <w:bCs/>
        </w:rPr>
        <w:t>INTERVENTORIA</w:t>
      </w:r>
      <w:r w:rsidR="003A37C2" w:rsidRPr="00B5252F">
        <w:t xml:space="preserve"> que efectuará el control, supervisión y seguimiento técnico, administrativo, financiero, contable, social, ambiental y jurídico del contrato. En virtud de lo anterior, se pretende adelantar el </w:t>
      </w:r>
      <w:r w:rsidR="00624597" w:rsidRPr="00B5252F">
        <w:t xml:space="preserve">siguiente </w:t>
      </w:r>
      <w:r w:rsidR="003A37C2" w:rsidRPr="00B5252F">
        <w:t>proceso:</w:t>
      </w:r>
    </w:p>
    <w:p w14:paraId="666D4655" w14:textId="77777777" w:rsidR="003A37C2" w:rsidRPr="00B5252F" w:rsidRDefault="003A37C2" w:rsidP="00B5252F"/>
    <w:p w14:paraId="21078732" w14:textId="5B36BBBA" w:rsidR="000B38A4" w:rsidRPr="0082005D" w:rsidRDefault="00AB10C8" w:rsidP="000B38A4">
      <w:pPr>
        <w:pStyle w:val="Default"/>
        <w:rPr>
          <w:rFonts w:asciiTheme="minorHAnsi" w:eastAsiaTheme="minorHAnsi" w:hAnsiTheme="minorHAnsi" w:cstheme="minorHAnsi"/>
          <w:color w:val="auto"/>
          <w:sz w:val="22"/>
          <w:szCs w:val="22"/>
          <w:lang w:eastAsia="en-US"/>
        </w:rPr>
      </w:pPr>
      <w:r w:rsidRPr="00AB10C8">
        <w:rPr>
          <w:b/>
          <w:bCs/>
        </w:rPr>
        <w:t>REALIZAR LA INTERVENTORÍA TÉCNICA, ADMINISTRATIVA, FINANCIERA, CONTABLE, SOCIAL, AMBIENTAL Y JURÍDICA PARA EL PROYECTO</w:t>
      </w:r>
      <w:r>
        <w:rPr>
          <w:b/>
          <w:bCs/>
        </w:rPr>
        <w:t xml:space="preserve">: </w:t>
      </w:r>
      <w:r w:rsidRPr="00AB10C8">
        <w:rPr>
          <w:b/>
          <w:bCs/>
        </w:rPr>
        <w:t>“</w:t>
      </w:r>
      <w:r w:rsidR="000B38A4" w:rsidRPr="0082005D">
        <w:rPr>
          <w:rFonts w:asciiTheme="minorHAnsi" w:eastAsiaTheme="minorHAnsi" w:hAnsiTheme="minorHAnsi" w:cstheme="minorHAnsi"/>
          <w:b/>
          <w:bCs/>
          <w:color w:val="auto"/>
          <w:sz w:val="22"/>
          <w:szCs w:val="22"/>
          <w:lang w:eastAsia="en-US"/>
        </w:rPr>
        <w:t>DOTACIÓN DE MENAJE PARA SEDES EDUCATIVAS EN MUNICIPIOS ZOMAC DE SANTANDER</w:t>
      </w:r>
      <w:r w:rsidRPr="00AB10C8">
        <w:rPr>
          <w:b/>
          <w:bCs/>
        </w:rPr>
        <w:t>”</w:t>
      </w:r>
      <w:r w:rsidR="003A37C2" w:rsidRPr="00B5252F">
        <w:t xml:space="preserve">, según las cantidades y especificaciones técnicas del </w:t>
      </w:r>
      <w:r w:rsidRPr="00B5252F">
        <w:t>pro</w:t>
      </w:r>
      <w:r w:rsidR="003A37C2" w:rsidRPr="00B5252F">
        <w:t xml:space="preserve">yecto identificado con el código </w:t>
      </w:r>
      <w:r w:rsidR="003A37C2" w:rsidRPr="00B5252F">
        <w:rPr>
          <w:b/>
          <w:bCs/>
        </w:rPr>
        <w:t xml:space="preserve">BPIN: </w:t>
      </w:r>
      <w:r w:rsidR="000B38A4" w:rsidRPr="0082005D">
        <w:rPr>
          <w:rFonts w:asciiTheme="minorHAnsi" w:eastAsiaTheme="minorHAnsi" w:hAnsiTheme="minorHAnsi" w:cstheme="minorHAnsi"/>
          <w:b/>
          <w:bCs/>
          <w:color w:val="auto"/>
          <w:sz w:val="22"/>
          <w:szCs w:val="22"/>
          <w:lang w:eastAsia="en-US"/>
        </w:rPr>
        <w:t>20240214000319</w:t>
      </w:r>
      <w:r w:rsidR="000B38A4" w:rsidRPr="0082005D" w:rsidDel="00CA6A2B">
        <w:rPr>
          <w:rFonts w:asciiTheme="minorHAnsi" w:eastAsiaTheme="minorHAnsi" w:hAnsiTheme="minorHAnsi" w:cstheme="minorHAnsi"/>
          <w:color w:val="auto"/>
          <w:sz w:val="22"/>
          <w:szCs w:val="22"/>
          <w:lang w:eastAsia="en-US"/>
        </w:rPr>
        <w:t xml:space="preserve"> </w:t>
      </w:r>
    </w:p>
    <w:p w14:paraId="09300CF7" w14:textId="38DA4C27" w:rsidR="003A37C2" w:rsidRDefault="003A37C2" w:rsidP="00B5252F">
      <w:r w:rsidRPr="00B5252F">
        <w:t>.</w:t>
      </w:r>
    </w:p>
    <w:p w14:paraId="0AF2F68D" w14:textId="35256DC2" w:rsidR="00E743B9" w:rsidRPr="00D84182" w:rsidRDefault="00E743B9" w:rsidP="00AB10C8"/>
    <w:p w14:paraId="01403672" w14:textId="3DC3CDC4" w:rsidR="0057388D" w:rsidRPr="00D84182" w:rsidRDefault="0057388D" w:rsidP="004A72BB">
      <w:pPr>
        <w:pStyle w:val="Ttulo2"/>
        <w:ind w:hanging="720"/>
      </w:pPr>
      <w:bookmarkStart w:id="13" w:name="_Toc197421878"/>
      <w:r w:rsidRPr="00D84182">
        <w:t>ALCANCE</w:t>
      </w:r>
      <w:r w:rsidR="000E4E66" w:rsidRPr="00D84182">
        <w:t xml:space="preserve"> DEL OBJETO</w:t>
      </w:r>
      <w:bookmarkEnd w:id="13"/>
    </w:p>
    <w:p w14:paraId="1EEF8BD7" w14:textId="77777777" w:rsidR="004733D4" w:rsidRPr="00D84182" w:rsidRDefault="004733D4" w:rsidP="004733D4"/>
    <w:p w14:paraId="66D4784B" w14:textId="4F0EE512" w:rsidR="004733D4" w:rsidRPr="00D84182" w:rsidRDefault="004733D4" w:rsidP="004733D4">
      <w:r w:rsidRPr="00D84182">
        <w:t xml:space="preserve">El proponente interesado en participar en el proceso de </w:t>
      </w:r>
      <w:r w:rsidR="00AB10C8">
        <w:t>Licitación Privada Abierta</w:t>
      </w:r>
      <w:r w:rsidRPr="00D84182">
        <w:t xml:space="preserve"> debe ejecutar las actividades propias de la interventoría del proyecto en relación con la ejecución de este, garantizando su desarrollo conforme con lo registrado en el banco de proyectos de inversión en las Zonas Más Afectadas por el Conflicto Armado - ZOMAC y en los municipios PDET - Programa de Desarrollo con Enfoque Territorial del Sistema Unificado de Inversiones y Finanzas Públicas -</w:t>
      </w:r>
      <w:r w:rsidR="00FB5002" w:rsidRPr="00D84182">
        <w:t xml:space="preserve"> </w:t>
      </w:r>
      <w:r w:rsidRPr="00D84182">
        <w:t>SUIFP y el cronograma general aprobado por la Entidad Nacional Competente.</w:t>
      </w:r>
    </w:p>
    <w:p w14:paraId="0017B023" w14:textId="77777777" w:rsidR="004733D4" w:rsidRPr="00D84182" w:rsidRDefault="004733D4" w:rsidP="004733D4"/>
    <w:p w14:paraId="27CCEEDB" w14:textId="2CD5D232" w:rsidR="004733D4" w:rsidRPr="00D84182" w:rsidRDefault="004733D4" w:rsidP="004733D4">
      <w:r w:rsidRPr="00D84182">
        <w:t xml:space="preserve">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cual se adiciona el título 5 de la parte 6 del libro 1 al Decreto 1625 de 2016, Único Reglamentario en Materia Tributaria, sus normas complementarias y el Manual Operativo de Obras por Impuestos expedido por la ART. Aunado a lo anterior, los proponentes que se encuentren interesados en participar en el presente Proceso de </w:t>
      </w:r>
      <w:r w:rsidR="00AB10C8">
        <w:t>Licitación Privada Abierta</w:t>
      </w:r>
      <w:r w:rsidRPr="00D84182">
        <w:t xml:space="preserve"> deben contemplar dentro de sus actividades de interventoría el siguiente alcance:</w:t>
      </w:r>
    </w:p>
    <w:p w14:paraId="5CBB4781" w14:textId="77777777" w:rsidR="004733D4" w:rsidRPr="00D84182" w:rsidRDefault="004733D4" w:rsidP="004733D4"/>
    <w:p w14:paraId="71131788" w14:textId="6C7E1222" w:rsidR="00A26070" w:rsidRDefault="004733D4" w:rsidP="00A26070">
      <w:pPr>
        <w:pStyle w:val="Prrafodelista"/>
        <w:numPr>
          <w:ilvl w:val="0"/>
          <w:numId w:val="27"/>
        </w:numPr>
        <w:ind w:left="284" w:hanging="142"/>
      </w:pPr>
      <w:r w:rsidRPr="00D84182">
        <w:rPr>
          <w:b/>
          <w:bCs/>
        </w:rPr>
        <w:t>ADMINISTRATIVO:</w:t>
      </w:r>
      <w:r w:rsidRPr="00D84182">
        <w:t xml:space="preserve"> </w:t>
      </w:r>
      <w:r w:rsidR="00FB5002" w:rsidRPr="00D84182">
        <w:t>C</w:t>
      </w:r>
      <w:r w:rsidRPr="00D84182">
        <w:t xml:space="preserve">orresponde al seguimiento, control y evaluación de las condiciones, procesos y procedimientos administrativos, que deban cumplirse durante la marcha y realización del compromiso contractual suscrito para ejecución del </w:t>
      </w:r>
      <w:r w:rsidR="0057713B">
        <w:t>proyecto</w:t>
      </w:r>
      <w:r w:rsidRPr="00D84182">
        <w:t>, a partir de la adjudicación del contrato hasta la terminación y liquidación.</w:t>
      </w:r>
    </w:p>
    <w:p w14:paraId="72F32661" w14:textId="77777777" w:rsidR="00A26070" w:rsidRDefault="00A26070" w:rsidP="00A26070">
      <w:pPr>
        <w:pStyle w:val="Prrafodelista"/>
        <w:ind w:left="284"/>
        <w:rPr>
          <w:b/>
          <w:bCs/>
        </w:rPr>
      </w:pPr>
    </w:p>
    <w:p w14:paraId="0F2A80C6" w14:textId="77777777" w:rsidR="00A26070" w:rsidRDefault="004733D4" w:rsidP="00A26070">
      <w:pPr>
        <w:pStyle w:val="Prrafodelista"/>
        <w:ind w:left="284"/>
      </w:pPr>
      <w:r w:rsidRPr="00D84182">
        <w:t xml:space="preserve">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w:t>
      </w:r>
      <w:r w:rsidR="00B07566">
        <w:t>Z</w:t>
      </w:r>
      <w:r w:rsidRPr="00D84182">
        <w:t xml:space="preserve">onas más </w:t>
      </w:r>
      <w:r w:rsidR="00B07566">
        <w:t>A</w:t>
      </w:r>
      <w:r w:rsidRPr="00D84182">
        <w:t xml:space="preserve">fectadas por el </w:t>
      </w:r>
      <w:r w:rsidR="00B07566">
        <w:t>C</w:t>
      </w:r>
      <w:r w:rsidRPr="00D84182">
        <w:t xml:space="preserve">onflicto </w:t>
      </w:r>
      <w:r w:rsidR="00B07566">
        <w:t>A</w:t>
      </w:r>
      <w:r w:rsidRPr="00D84182">
        <w:t>rmado - ZOMAC y en los municipios PDET - Programa de Desarrollo con Enfoque Territorial.</w:t>
      </w:r>
    </w:p>
    <w:p w14:paraId="4F189367" w14:textId="295D5117" w:rsidR="004733D4" w:rsidRPr="00D84182" w:rsidRDefault="3DB57DDE" w:rsidP="00A26070">
      <w:pPr>
        <w:pStyle w:val="Prrafodelista"/>
        <w:ind w:left="284"/>
      </w:pPr>
      <w:r>
        <w:t xml:space="preserve">El alcance de las actividades objeto de este proceso de contratación y del contrato que de este resulte, comprende la ejecución planeada, controlada, sistemática, oportuna y documentada de la Interventoría técnica, administrativa, financiera, contable, social, ambiental y jurídica de los contratos suscritos para el proyecto </w:t>
      </w:r>
      <w:r w:rsidR="4B046F00" w:rsidRPr="000B38A4">
        <w:rPr>
          <w:b/>
          <w:bCs/>
          <w:i/>
          <w:iCs/>
        </w:rPr>
        <w:t>“</w:t>
      </w:r>
      <w:r w:rsidR="000B38A4" w:rsidRPr="0082005D">
        <w:rPr>
          <w:b/>
          <w:bCs/>
        </w:rPr>
        <w:t>DOTACIÓN DE MENAJE PARA SEDES EDUCATIVAS EN MUNICIPIOS ZOMAC DE SANTANDER</w:t>
      </w:r>
      <w:r w:rsidR="4CD0605F" w:rsidRPr="000B38A4">
        <w:rPr>
          <w:b/>
          <w:bCs/>
          <w:i/>
          <w:iCs/>
        </w:rPr>
        <w:t>”</w:t>
      </w:r>
      <w:r>
        <w:t>, según las cantidades y especificaciones técnicas del proyecto dispuesto en los</w:t>
      </w:r>
      <w:r w:rsidR="00971A78">
        <w:t xml:space="preserve"> </w:t>
      </w:r>
      <w:r>
        <w:t xml:space="preserve">anexos </w:t>
      </w:r>
      <w:r w:rsidR="6CB5710B">
        <w:t>de la presente LPA</w:t>
      </w:r>
      <w:r>
        <w:t xml:space="preserve">. </w:t>
      </w:r>
    </w:p>
    <w:p w14:paraId="7CDBAD2E" w14:textId="77777777" w:rsidR="004733D4" w:rsidRPr="00D84182" w:rsidRDefault="004733D4" w:rsidP="00A26070">
      <w:pPr>
        <w:ind w:left="284" w:hanging="142"/>
      </w:pPr>
    </w:p>
    <w:p w14:paraId="128FCAF4" w14:textId="1291F143" w:rsidR="004733D4" w:rsidRPr="00D84182" w:rsidRDefault="004733D4" w:rsidP="00A26070">
      <w:pPr>
        <w:pStyle w:val="Prrafodelista"/>
        <w:numPr>
          <w:ilvl w:val="0"/>
          <w:numId w:val="27"/>
        </w:numPr>
        <w:ind w:left="284" w:hanging="142"/>
      </w:pPr>
      <w:r w:rsidRPr="00D84182">
        <w:rPr>
          <w:b/>
          <w:bCs/>
        </w:rPr>
        <w:t>FINANCIER</w:t>
      </w:r>
      <w:r w:rsidR="007A52D9" w:rsidRPr="00D84182">
        <w:rPr>
          <w:b/>
          <w:bCs/>
        </w:rPr>
        <w:t>O</w:t>
      </w:r>
      <w:r w:rsidRPr="00D84182">
        <w:rPr>
          <w:b/>
          <w:bCs/>
        </w:rPr>
        <w:t>:</w:t>
      </w:r>
      <w:r w:rsidRPr="00D84182">
        <w:t xml:space="preserve"> </w:t>
      </w:r>
      <w:r w:rsidR="007A52D9" w:rsidRPr="00D84182">
        <w:t>R</w:t>
      </w:r>
      <w:r w:rsidRPr="00D84182">
        <w:t xml:space="preserve">ealizar los procesos y las actividades relacionadas con la revisión y el control del manejo financiero de los contratos que se suscriban para la ejecución del proyecto. En la etapa de liquidación, adelantará todas las acciones e insumos necesarios para la liquidación definitiva, objeto de esta interventoría e informará a la </w:t>
      </w:r>
      <w:r w:rsidRPr="00A76B85">
        <w:rPr>
          <w:b/>
          <w:bCs/>
        </w:rPr>
        <w:t>ENTIDAD NACIONAL COMPETENTE</w:t>
      </w:r>
      <w:r w:rsidRPr="00D84182">
        <w:t xml:space="preserve">, en este caso, el </w:t>
      </w:r>
      <w:r w:rsidRPr="00A76B85">
        <w:rPr>
          <w:b/>
          <w:bCs/>
        </w:rPr>
        <w:t>MEN</w:t>
      </w:r>
      <w:r w:rsidRPr="00D84182">
        <w:t xml:space="preserve">, sobre dichas acciones e insumos, incluyendo la revisión y concepto sobre la inversión realizada con sus soportes, revisar, conceptuar y liquidar las deudas que a la fecha de la reversión se presenten en caso de que las hubiera; revisar y conceptuar sobre el cumplimiento de las obligaciones contractuales en materia económica y financiera, además de la elaboración de los formatos que para el proceso de liquidación solicite </w:t>
      </w:r>
      <w:r w:rsidR="00A76B85" w:rsidRPr="00D84182">
        <w:t>el</w:t>
      </w:r>
      <w:r w:rsidRPr="00D84182">
        <w:t xml:space="preserve"> </w:t>
      </w:r>
      <w:r w:rsidRPr="00A76B85">
        <w:rPr>
          <w:b/>
          <w:bCs/>
        </w:rPr>
        <w:t>CONTRATANTE</w:t>
      </w:r>
      <w:r w:rsidRPr="00D84182">
        <w:t xml:space="preserve"> o el </w:t>
      </w:r>
      <w:r w:rsidRPr="00A76B85">
        <w:rPr>
          <w:b/>
          <w:bCs/>
        </w:rPr>
        <w:t>MEN - ENTIDAD NACIONAL COMPETENTE</w:t>
      </w:r>
      <w:r w:rsidRPr="00D84182">
        <w:t>, bajo disposiciones y normas aplicables.</w:t>
      </w:r>
    </w:p>
    <w:p w14:paraId="3169B541" w14:textId="77777777" w:rsidR="004733D4" w:rsidRPr="00D84182" w:rsidRDefault="004733D4" w:rsidP="00A26070">
      <w:pPr>
        <w:ind w:left="284" w:hanging="142"/>
      </w:pPr>
    </w:p>
    <w:p w14:paraId="3F5B4472" w14:textId="55978C3F" w:rsidR="004733D4" w:rsidRPr="00D84182" w:rsidRDefault="004733D4" w:rsidP="00A26070">
      <w:pPr>
        <w:pStyle w:val="Prrafodelista"/>
        <w:numPr>
          <w:ilvl w:val="0"/>
          <w:numId w:val="27"/>
        </w:numPr>
        <w:ind w:left="284" w:hanging="142"/>
      </w:pPr>
      <w:r w:rsidRPr="00D84182">
        <w:rPr>
          <w:b/>
          <w:bCs/>
        </w:rPr>
        <w:t>CONTABLE:</w:t>
      </w:r>
      <w:r w:rsidRPr="00D84182">
        <w:t xml:space="preserve"> </w:t>
      </w:r>
      <w:r w:rsidR="00CD7A48" w:rsidRPr="00D84182">
        <w:t>C</w:t>
      </w:r>
      <w:r w:rsidRPr="00D84182">
        <w:t>orresponde al seguimiento y evaluación de las condiciones, procesos y procedimientos contables y financieros que deben ser aplicados dentro de la ejecución del proyecto, con el fin de controlar el buen manejo e inversión de los recursos, bajo disposiciones y normas aplicables.</w:t>
      </w:r>
    </w:p>
    <w:p w14:paraId="2B5DAE58" w14:textId="77777777" w:rsidR="004733D4" w:rsidRPr="00D84182" w:rsidRDefault="004733D4" w:rsidP="00A26070">
      <w:pPr>
        <w:ind w:left="284" w:hanging="142"/>
      </w:pPr>
    </w:p>
    <w:p w14:paraId="43F63325" w14:textId="4EE0C736" w:rsidR="004733D4" w:rsidRPr="00D84182" w:rsidRDefault="004733D4" w:rsidP="00A26070">
      <w:pPr>
        <w:pStyle w:val="Prrafodelista"/>
        <w:numPr>
          <w:ilvl w:val="0"/>
          <w:numId w:val="27"/>
        </w:numPr>
        <w:ind w:left="284" w:hanging="142"/>
      </w:pPr>
      <w:r w:rsidRPr="00D84182">
        <w:rPr>
          <w:b/>
          <w:bCs/>
        </w:rPr>
        <w:t>SOCIAL:</w:t>
      </w:r>
      <w:r w:rsidRPr="00D84182">
        <w:t xml:space="preserve"> </w:t>
      </w:r>
      <w:r w:rsidR="00CD7A48" w:rsidRPr="00D84182">
        <w:t>R</w:t>
      </w:r>
      <w:r w:rsidRPr="00D84182">
        <w:t>ealizar los procesos y las actividades enfocadas en asegurar el cumplimiento de las obligaciones sociales contenidas en las normas aplicables. Incluye, entre otros aspectos, la verificación del cumplimiento en la ejecución de los instrumentos de gestión social establecidos en el Plan de Gestión Social (si aplica), las leyes en materia de atención al usuario, seguimiento del trámite de peticiones, quejas e inquietudes de las comunidades.</w:t>
      </w:r>
    </w:p>
    <w:p w14:paraId="5714EFBA" w14:textId="77777777" w:rsidR="004733D4" w:rsidRPr="00D84182" w:rsidRDefault="004733D4" w:rsidP="00A26070">
      <w:pPr>
        <w:ind w:left="284" w:hanging="142"/>
      </w:pPr>
    </w:p>
    <w:p w14:paraId="593D91E1" w14:textId="35AFE1CF" w:rsidR="004733D4" w:rsidRPr="00D84182" w:rsidRDefault="004733D4" w:rsidP="00A26070">
      <w:pPr>
        <w:pStyle w:val="Prrafodelista"/>
        <w:numPr>
          <w:ilvl w:val="0"/>
          <w:numId w:val="27"/>
        </w:numPr>
        <w:ind w:left="284" w:hanging="142"/>
      </w:pPr>
      <w:r w:rsidRPr="00D84182">
        <w:rPr>
          <w:b/>
          <w:bCs/>
        </w:rPr>
        <w:t>JURÍDIC</w:t>
      </w:r>
      <w:r w:rsidR="00813EF4" w:rsidRPr="00D84182">
        <w:rPr>
          <w:b/>
          <w:bCs/>
        </w:rPr>
        <w:t>O</w:t>
      </w:r>
      <w:r w:rsidRPr="00D84182">
        <w:rPr>
          <w:b/>
          <w:bCs/>
        </w:rPr>
        <w:t>:</w:t>
      </w:r>
      <w:r w:rsidRPr="00D84182">
        <w:t xml:space="preserve"> </w:t>
      </w:r>
      <w:r w:rsidR="00813EF4" w:rsidRPr="00D84182">
        <w:t>R</w:t>
      </w:r>
      <w:r w:rsidRPr="00D84182">
        <w:t xml:space="preserve">ealizar los procesos y actividades enfocadas a verificar la aplicación y el cumplimiento, de los aspectos regulatorios y contractuales relacionados con los contratos que se suscriban para la ejecución del proyecto elegido por el contribuyente, así como apoyar al </w:t>
      </w:r>
      <w:r w:rsidRPr="00A76B85">
        <w:rPr>
          <w:b/>
          <w:bCs/>
        </w:rPr>
        <w:t>MEN</w:t>
      </w:r>
      <w:r w:rsidR="00813EF4" w:rsidRPr="00A76B85">
        <w:rPr>
          <w:b/>
          <w:bCs/>
        </w:rPr>
        <w:t xml:space="preserve"> </w:t>
      </w:r>
      <w:r w:rsidRPr="00A76B85">
        <w:rPr>
          <w:b/>
          <w:bCs/>
        </w:rPr>
        <w:t>- ENTIDAD NACIONAL COMPETENTE (SUPERVISOR), EL CONTRIBUYENTE</w:t>
      </w:r>
      <w:r w:rsidRPr="00D84182">
        <w:t xml:space="preserve"> y el </w:t>
      </w:r>
      <w:r w:rsidRPr="00A76B85">
        <w:rPr>
          <w:b/>
          <w:bCs/>
        </w:rPr>
        <w:t>CONTRATANTE</w:t>
      </w:r>
      <w:r w:rsidRPr="00D84182">
        <w:t>, en todos los aspectos jurídicos que se susciten en el desarrollo del contrato.</w:t>
      </w:r>
    </w:p>
    <w:p w14:paraId="2A124061" w14:textId="77777777" w:rsidR="004733D4" w:rsidRPr="00D84182" w:rsidRDefault="004733D4" w:rsidP="00A26070">
      <w:pPr>
        <w:ind w:left="284" w:hanging="142"/>
      </w:pPr>
    </w:p>
    <w:p w14:paraId="193C8256" w14:textId="3B8A8EEC" w:rsidR="004733D4" w:rsidRPr="00D84182" w:rsidRDefault="004733D4" w:rsidP="00A26070">
      <w:pPr>
        <w:pStyle w:val="Prrafodelista"/>
        <w:numPr>
          <w:ilvl w:val="0"/>
          <w:numId w:val="27"/>
        </w:numPr>
        <w:ind w:left="284" w:hanging="142"/>
      </w:pPr>
      <w:r w:rsidRPr="00D84182">
        <w:rPr>
          <w:b/>
          <w:bCs/>
        </w:rPr>
        <w:t>TÉCNIC</w:t>
      </w:r>
      <w:r w:rsidR="00813EF4" w:rsidRPr="00D84182">
        <w:rPr>
          <w:b/>
          <w:bCs/>
        </w:rPr>
        <w:t>O</w:t>
      </w:r>
      <w:r w:rsidRPr="00D84182">
        <w:rPr>
          <w:b/>
          <w:bCs/>
        </w:rPr>
        <w:t>:</w:t>
      </w:r>
      <w:r w:rsidRPr="00D84182">
        <w:t xml:space="preserve"> Corresponde al seguimiento, control y exigencia en el cumplimiento de la ejecución </w:t>
      </w:r>
      <w:r w:rsidR="005A0831">
        <w:t>del proyecto</w:t>
      </w:r>
      <w:r w:rsidRPr="00D84182">
        <w:t>,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4160E074" w14:textId="77777777" w:rsidR="004733D4" w:rsidRPr="00D84182" w:rsidRDefault="004733D4" w:rsidP="00A26070">
      <w:pPr>
        <w:ind w:left="284" w:hanging="142"/>
      </w:pPr>
    </w:p>
    <w:p w14:paraId="3C8F995C" w14:textId="0017AD25" w:rsidR="004733D4" w:rsidRPr="00D84182" w:rsidRDefault="004733D4" w:rsidP="00A26070">
      <w:pPr>
        <w:pStyle w:val="Prrafodelista"/>
        <w:numPr>
          <w:ilvl w:val="0"/>
          <w:numId w:val="27"/>
        </w:numPr>
        <w:ind w:left="284" w:hanging="142"/>
      </w:pPr>
      <w:r w:rsidRPr="00D84182">
        <w:rPr>
          <w:b/>
          <w:bCs/>
        </w:rPr>
        <w:t>AMBIENTAL:</w:t>
      </w:r>
      <w:r w:rsidRPr="00D84182">
        <w:t xml:space="preserve"> </w:t>
      </w:r>
      <w:r w:rsidR="00813EF4" w:rsidRPr="00D84182">
        <w:t>I</w:t>
      </w:r>
      <w:r w:rsidRPr="00D84182">
        <w:t>mplica realizar los procesos y las actividades enfocadas en garantizar el cumplimiento de las normas de carácter ambiental que sean aplicables a los contratos verificando su cumplimiento.</w:t>
      </w:r>
    </w:p>
    <w:p w14:paraId="6BFB2261" w14:textId="77777777" w:rsidR="004733D4" w:rsidRPr="00D84182" w:rsidRDefault="004733D4" w:rsidP="00C170A8"/>
    <w:p w14:paraId="1C62D9C7" w14:textId="0BA488D6" w:rsidR="004733D4" w:rsidRPr="00D84182" w:rsidRDefault="3DB57DDE" w:rsidP="00C170A8">
      <w:r>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w:t>
      </w:r>
      <w:r w:rsidRPr="70C421A4">
        <w:rPr>
          <w:b/>
          <w:bCs/>
        </w:rPr>
        <w:t>MEN - ENTIDAD NACIONAL COMPETENTE</w:t>
      </w:r>
      <w:r>
        <w:t xml:space="preserve"> (supervisor), y cumplirá las demás obligaciones establecidas por </w:t>
      </w:r>
      <w:r w:rsidR="47A17EE2">
        <w:t xml:space="preserve">el </w:t>
      </w:r>
      <w:r w:rsidRPr="70C421A4">
        <w:rPr>
          <w:b/>
          <w:bCs/>
        </w:rPr>
        <w:t xml:space="preserve">CONTRATANTE </w:t>
      </w:r>
      <w:r>
        <w:t xml:space="preserve">y todos los documentos que hagan parte integral del contrato de la </w:t>
      </w:r>
      <w:r w:rsidR="6A072387" w:rsidRPr="70C421A4">
        <w:rPr>
          <w:b/>
          <w:bCs/>
        </w:rPr>
        <w:t>Licitación Privada Abierta</w:t>
      </w:r>
      <w:r w:rsidRPr="70C421A4">
        <w:rPr>
          <w:b/>
          <w:bCs/>
        </w:rPr>
        <w:t xml:space="preserve"> </w:t>
      </w:r>
      <w:r w:rsidRPr="000B38A4">
        <w:rPr>
          <w:b/>
          <w:bCs/>
        </w:rPr>
        <w:t xml:space="preserve">No. </w:t>
      </w:r>
      <w:r w:rsidR="000B38A4">
        <w:t xml:space="preserve">001 </w:t>
      </w:r>
      <w:r w:rsidRPr="000B38A4">
        <w:rPr>
          <w:b/>
          <w:bCs/>
        </w:rPr>
        <w:t xml:space="preserve">de </w:t>
      </w:r>
      <w:r w:rsidR="000B38A4">
        <w:t>2025</w:t>
      </w:r>
      <w:r w:rsidR="000B38A4" w:rsidRPr="00D84182">
        <w:t xml:space="preserve"> </w:t>
      </w:r>
      <w:r w:rsidRPr="000B38A4">
        <w:t xml:space="preserve">- </w:t>
      </w:r>
      <w:r w:rsidRPr="000B38A4">
        <w:rPr>
          <w:b/>
          <w:bCs/>
        </w:rPr>
        <w:t xml:space="preserve">Anexo </w:t>
      </w:r>
      <w:r w:rsidR="1840939F" w:rsidRPr="000B38A4">
        <w:rPr>
          <w:b/>
          <w:bCs/>
        </w:rPr>
        <w:t xml:space="preserve">No. </w:t>
      </w:r>
      <w:r w:rsidR="000B38A4">
        <w:rPr>
          <w:b/>
          <w:bCs/>
        </w:rPr>
        <w:t>15</w:t>
      </w:r>
      <w:r w:rsidR="00297282">
        <w:rPr>
          <w:b/>
          <w:bCs/>
        </w:rPr>
        <w:t xml:space="preserve"> (Anexo Técnico) Anexo No. 15 a (</w:t>
      </w:r>
      <w:r w:rsidR="00297282" w:rsidRPr="00E007C1">
        <w:rPr>
          <w:lang w:eastAsia="es-CO"/>
        </w:rPr>
        <w:t>Especificaciones técnicas</w:t>
      </w:r>
      <w:r w:rsidR="00297282">
        <w:rPr>
          <w:lang w:eastAsia="es-CO"/>
        </w:rPr>
        <w:t>)</w:t>
      </w:r>
    </w:p>
    <w:p w14:paraId="779125E1" w14:textId="77777777" w:rsidR="004733D4" w:rsidRPr="00D84182" w:rsidRDefault="004733D4" w:rsidP="00C170A8"/>
    <w:p w14:paraId="69B830E8" w14:textId="32C79D57" w:rsidR="00ED73D9" w:rsidRPr="00D84182" w:rsidRDefault="00356C87" w:rsidP="00C170A8">
      <w:pPr>
        <w:pStyle w:val="Ttulo2"/>
        <w:numPr>
          <w:ilvl w:val="1"/>
          <w:numId w:val="20"/>
        </w:numPr>
        <w:ind w:left="709" w:hanging="709"/>
      </w:pPr>
      <w:bookmarkStart w:id="14" w:name="_Toc197421879"/>
      <w:r w:rsidRPr="00D84182">
        <w:t>LUGAR DE EJECUCIÓN</w:t>
      </w:r>
      <w:bookmarkEnd w:id="14"/>
    </w:p>
    <w:p w14:paraId="44C990C9" w14:textId="77777777" w:rsidR="00FA440A" w:rsidRPr="00A76B85" w:rsidRDefault="00FA440A" w:rsidP="00A76B85"/>
    <w:p w14:paraId="7C5108AA" w14:textId="0E13C454" w:rsidR="003A37C2" w:rsidRPr="002B0622" w:rsidRDefault="256D678A" w:rsidP="002B0622">
      <w:pPr>
        <w:rPr>
          <w:rFonts w:ascii="Calibri" w:hAnsi="Calibri" w:cs="Calibri"/>
          <w:color w:val="242424"/>
          <w:shd w:val="clear" w:color="auto" w:fill="FFFFFF"/>
        </w:rPr>
      </w:pPr>
      <w:r w:rsidRPr="000B38A4">
        <w:t xml:space="preserve">El proyecto se adelantará en las </w:t>
      </w:r>
      <w:r w:rsidR="26A4CF8D" w:rsidRPr="000B38A4">
        <w:t xml:space="preserve">Instituciones </w:t>
      </w:r>
      <w:r w:rsidRPr="000B38A4">
        <w:t>Educativas ubicadas en el municipio</w:t>
      </w:r>
      <w:r w:rsidR="0097081F" w:rsidRPr="000B38A4">
        <w:t>s</w:t>
      </w:r>
      <w:r w:rsidRPr="000B38A4">
        <w:t xml:space="preserve"> de </w:t>
      </w:r>
      <w:r w:rsidR="0097081F" w:rsidRPr="000B38A4">
        <w:rPr>
          <w:rFonts w:ascii="Calibri" w:hAnsi="Calibri" w:cs="Calibri"/>
          <w:color w:val="242424"/>
          <w:shd w:val="clear" w:color="auto" w:fill="FFFFFF"/>
        </w:rPr>
        <w:t>Sucre, Charta, Matanza, Landázuri</w:t>
      </w:r>
      <w:r w:rsidR="00B55512" w:rsidRPr="000B38A4">
        <w:rPr>
          <w:rFonts w:ascii="Calibri" w:hAnsi="Calibri" w:cs="Calibri"/>
          <w:color w:val="242424"/>
          <w:shd w:val="clear" w:color="auto" w:fill="FFFFFF"/>
        </w:rPr>
        <w:t xml:space="preserve"> </w:t>
      </w:r>
      <w:r w:rsidR="000774E6" w:rsidRPr="000B38A4">
        <w:rPr>
          <w:rFonts w:ascii="Calibri" w:hAnsi="Calibri" w:cs="Calibri"/>
          <w:color w:val="242424"/>
          <w:shd w:val="clear" w:color="auto" w:fill="FFFFFF"/>
        </w:rPr>
        <w:t xml:space="preserve">del </w:t>
      </w:r>
      <w:r w:rsidRPr="000B38A4">
        <w:t xml:space="preserve"> </w:t>
      </w:r>
      <w:r w:rsidR="47A17EE2" w:rsidRPr="000B38A4">
        <w:t>d</w:t>
      </w:r>
      <w:r w:rsidRPr="000B38A4">
        <w:t xml:space="preserve">epartamento de </w:t>
      </w:r>
      <w:r w:rsidR="0097081F" w:rsidRPr="000B38A4">
        <w:rPr>
          <w:rFonts w:ascii="Calibri" w:hAnsi="Calibri" w:cs="Calibri"/>
          <w:color w:val="242424"/>
          <w:shd w:val="clear" w:color="auto" w:fill="FFFFFF"/>
        </w:rPr>
        <w:t>SANTANDER</w:t>
      </w:r>
      <w:r w:rsidRPr="000B38A4">
        <w:t>.</w:t>
      </w:r>
      <w:r>
        <w:t xml:space="preserve"> </w:t>
      </w:r>
    </w:p>
    <w:p w14:paraId="00B8A227" w14:textId="77777777" w:rsidR="00FA440A" w:rsidRPr="00A76B85" w:rsidRDefault="00FA440A" w:rsidP="00A76B85"/>
    <w:p w14:paraId="199C8F15" w14:textId="073DD18D" w:rsidR="00FA440A" w:rsidRPr="00A76B85" w:rsidRDefault="1840939F" w:rsidP="00A76B85">
      <w:r>
        <w:t xml:space="preserve">Consultar: </w:t>
      </w:r>
      <w:r w:rsidRPr="000B38A4">
        <w:rPr>
          <w:b/>
          <w:bCs/>
        </w:rPr>
        <w:t>Anexo</w:t>
      </w:r>
      <w:r w:rsidR="0829A80F" w:rsidRPr="000B38A4">
        <w:rPr>
          <w:b/>
          <w:bCs/>
        </w:rPr>
        <w:t xml:space="preserve"> No. </w:t>
      </w:r>
      <w:r w:rsidRPr="000B38A4">
        <w:rPr>
          <w:b/>
          <w:bCs/>
        </w:rPr>
        <w:t>15.b</w:t>
      </w:r>
      <w:r w:rsidRPr="000B38A4">
        <w:t xml:space="preserve"> </w:t>
      </w:r>
      <w:r w:rsidR="0829A80F" w:rsidRPr="000B38A4">
        <w:t>(</w:t>
      </w:r>
      <w:r w:rsidRPr="000B38A4">
        <w:t xml:space="preserve">Localización </w:t>
      </w:r>
      <w:r w:rsidR="0829A80F" w:rsidRPr="000B38A4">
        <w:t>e</w:t>
      </w:r>
      <w:r w:rsidRPr="000B38A4">
        <w:t>specífica</w:t>
      </w:r>
      <w:r w:rsidR="0829A80F" w:rsidRPr="000B38A4">
        <w:t>)</w:t>
      </w:r>
      <w:r w:rsidRPr="000B38A4">
        <w:t>.</w:t>
      </w:r>
      <w:r>
        <w:t xml:space="preserve"> </w:t>
      </w:r>
    </w:p>
    <w:p w14:paraId="614FAE80" w14:textId="7F925A1B" w:rsidR="00FA440A" w:rsidRPr="00A76B85" w:rsidRDefault="00FA440A" w:rsidP="00A76B85"/>
    <w:p w14:paraId="4971071D" w14:textId="18F46488" w:rsidR="009505CD" w:rsidRPr="00D84182" w:rsidRDefault="009505CD" w:rsidP="00C077D9">
      <w:pPr>
        <w:pStyle w:val="Ttulo2"/>
        <w:numPr>
          <w:ilvl w:val="1"/>
          <w:numId w:val="20"/>
        </w:numPr>
      </w:pPr>
      <w:bookmarkStart w:id="15" w:name="_Toc197421880"/>
      <w:r>
        <w:t>PRESUPUESTO DEL CONTRATO</w:t>
      </w:r>
      <w:bookmarkEnd w:id="15"/>
    </w:p>
    <w:p w14:paraId="6FE26B1F" w14:textId="77777777" w:rsidR="00E65E3B" w:rsidRPr="00B172B1" w:rsidRDefault="00E65E3B" w:rsidP="00B172B1"/>
    <w:p w14:paraId="077CE2BE" w14:textId="736526A8" w:rsidR="003A37C2" w:rsidRPr="000B38A4" w:rsidRDefault="256D678A" w:rsidP="00B172B1">
      <w:pPr>
        <w:rPr>
          <w:b/>
          <w:bCs/>
        </w:rPr>
      </w:pPr>
      <w:r>
        <w:t>El Presupuesto Estimado (P</w:t>
      </w:r>
      <w:r w:rsidR="2E47B208">
        <w:t>.</w:t>
      </w:r>
      <w:r>
        <w:t>E</w:t>
      </w:r>
      <w:r w:rsidR="2E47B208">
        <w:t>.</w:t>
      </w:r>
      <w:r>
        <w:t xml:space="preserve">) para la ejecución del proyecto, es hasta por la suma </w:t>
      </w:r>
      <w:r w:rsidR="000B38A4" w:rsidRPr="005D46F8">
        <w:t xml:space="preserve">de </w:t>
      </w:r>
      <w:r w:rsidR="000B38A4" w:rsidRPr="005D46F8">
        <w:rPr>
          <w:b/>
          <w:bCs/>
        </w:rPr>
        <w:t>Ciento Treinta Millones Ciento Veinte Mil Ochocientos Ochenta y Cinco pesos Cuatro Centavos MCTE</w:t>
      </w:r>
      <w:r w:rsidR="000B38A4" w:rsidRPr="000B38A4">
        <w:rPr>
          <w:b/>
          <w:bCs/>
        </w:rPr>
        <w:t xml:space="preserve"> </w:t>
      </w:r>
      <w:r w:rsidRPr="000B38A4">
        <w:rPr>
          <w:b/>
          <w:bCs/>
        </w:rPr>
        <w:t xml:space="preserve">MCTE. </w:t>
      </w:r>
      <w:r w:rsidR="0097081F" w:rsidRPr="0097081F">
        <w:rPr>
          <w:b/>
          <w:bCs/>
        </w:rPr>
        <w:t>$130.120.885,04</w:t>
      </w:r>
      <w:r>
        <w:t xml:space="preserve">, incluido el IVA, costos, gastos, impuestos, tasas y demás contribuciones a que hubiere lugar. </w:t>
      </w:r>
      <w:r w:rsidRPr="00BA4DC7">
        <w:t>Consultar Anexo</w:t>
      </w:r>
      <w:r w:rsidR="00C077D9">
        <w:t xml:space="preserve"> No. 4</w:t>
      </w:r>
      <w:r w:rsidRPr="00BA4DC7">
        <w:t xml:space="preserve"> “Presupuesto Interventoría Proyecto”</w:t>
      </w:r>
    </w:p>
    <w:p w14:paraId="79861139" w14:textId="77777777" w:rsidR="00E65E3B" w:rsidRPr="00B172B1" w:rsidRDefault="00E65E3B" w:rsidP="00B172B1"/>
    <w:p w14:paraId="274FBEA8" w14:textId="77777777" w:rsidR="00E65E3B" w:rsidRPr="00B172B1" w:rsidRDefault="00E65E3B" w:rsidP="00B172B1">
      <w:r w:rsidRPr="00B172B1">
        <w:t>El valor del presupuesto estimado para el contrato de interventoría incluye sueldos del personal utilizado para la realización del trabajo, afectados por el factor multiplicador, gastos administrativos, costos directos (arriendo oficina principal, computadores, muebles, papelería, servicios públicos, copias, fotografías, desplazamiento aéreo, desplazamiento terrestre y hospedaje, entre otros costos directos) y demás tributos que se causen por el hecho de su celebración, ejecución y liquidación, así como los gastos administrativos generados durante la ejecución del mismo. El factor multiplicador se aplica únicamente sobre los sueldos, incluyendo dominicales y festivos, así como sobre las partidas que tengan efectos sobre las prestaciones sociales, como las primas de localización.</w:t>
      </w:r>
    </w:p>
    <w:p w14:paraId="3951EBC1" w14:textId="77777777" w:rsidR="00E65E3B" w:rsidRPr="00D84182" w:rsidRDefault="00E65E3B" w:rsidP="00C170A8"/>
    <w:p w14:paraId="16CE11D9" w14:textId="7484686E" w:rsidR="00E65E3B" w:rsidRPr="00D84182" w:rsidRDefault="00E65E3B" w:rsidP="00C170A8">
      <w:r w:rsidRPr="00D84182">
        <w:t xml:space="preserve">Para el desarrollo del contrato de interventoría los proponentes deben enmarcar su oferta entre el valor mínimo y máximo descrito a continuación, es decir, no podrán presentar un valor inferior al valor mínimo, ni superior al valor máximo del presupuesto estimado. Las propuestas que no cumplan con esta condición incurrirán en una causal de rechazo. Así las cosas, en ningún caso, se podrá ofertar por menos del noventa por ciento (90%) del </w:t>
      </w:r>
      <w:r w:rsidR="005F660D" w:rsidRPr="00D84182">
        <w:t>Presupuesto Estimado</w:t>
      </w:r>
      <w:r w:rsidRPr="00D84182">
        <w:t>, de acuerdo con lo establecido en el siguiente cuadro:</w:t>
      </w:r>
    </w:p>
    <w:p w14:paraId="33947EC7" w14:textId="77777777" w:rsidR="003A37C2" w:rsidRPr="00D84182" w:rsidRDefault="003A37C2" w:rsidP="00C170A8"/>
    <w:tbl>
      <w:tblPr>
        <w:tblStyle w:val="Tablaconcuadrcula"/>
        <w:tblW w:w="0" w:type="auto"/>
        <w:jc w:val="center"/>
        <w:tblLook w:val="04A0" w:firstRow="1" w:lastRow="0" w:firstColumn="1" w:lastColumn="0" w:noHBand="0" w:noVBand="1"/>
      </w:tblPr>
      <w:tblGrid>
        <w:gridCol w:w="4673"/>
        <w:gridCol w:w="1985"/>
        <w:gridCol w:w="2170"/>
      </w:tblGrid>
      <w:tr w:rsidR="003A37C2" w:rsidRPr="00D84182" w14:paraId="192B9FC2" w14:textId="77777777" w:rsidTr="70C421A4">
        <w:trPr>
          <w:jc w:val="center"/>
        </w:trPr>
        <w:tc>
          <w:tcPr>
            <w:tcW w:w="4673" w:type="dxa"/>
            <w:shd w:val="clear" w:color="auto" w:fill="F2F2F2" w:themeFill="background1" w:themeFillShade="F2"/>
            <w:vAlign w:val="center"/>
          </w:tcPr>
          <w:p w14:paraId="6DC6616A" w14:textId="35F81165" w:rsidR="003A37C2" w:rsidRPr="00CD09F0" w:rsidRDefault="00CD09F0" w:rsidP="00CD09F0">
            <w:pPr>
              <w:jc w:val="center"/>
              <w:rPr>
                <w:b/>
                <w:bCs/>
              </w:rPr>
            </w:pPr>
            <w:r w:rsidRPr="00CD09F0">
              <w:rPr>
                <w:b/>
                <w:bCs/>
              </w:rPr>
              <w:t>OBJETO</w:t>
            </w:r>
          </w:p>
        </w:tc>
        <w:tc>
          <w:tcPr>
            <w:tcW w:w="1985" w:type="dxa"/>
            <w:shd w:val="clear" w:color="auto" w:fill="F2F2F2" w:themeFill="background1" w:themeFillShade="F2"/>
            <w:vAlign w:val="center"/>
          </w:tcPr>
          <w:p w14:paraId="6E9413F2" w14:textId="77777777" w:rsidR="003A37C2" w:rsidRPr="00CD09F0" w:rsidRDefault="003A37C2" w:rsidP="00CD09F0">
            <w:pPr>
              <w:jc w:val="center"/>
              <w:rPr>
                <w:b/>
                <w:bCs/>
              </w:rPr>
            </w:pPr>
            <w:r w:rsidRPr="00CD09F0">
              <w:rPr>
                <w:b/>
                <w:bCs/>
              </w:rPr>
              <w:t>VALOR MÍNIMO PRESUPUESTO ESTIMADO</w:t>
            </w:r>
          </w:p>
        </w:tc>
        <w:tc>
          <w:tcPr>
            <w:tcW w:w="2170" w:type="dxa"/>
            <w:shd w:val="clear" w:color="auto" w:fill="F2F2F2" w:themeFill="background1" w:themeFillShade="F2"/>
            <w:vAlign w:val="center"/>
          </w:tcPr>
          <w:p w14:paraId="41CE0F3E" w14:textId="77777777" w:rsidR="003A37C2" w:rsidRPr="00CD09F0" w:rsidRDefault="003A37C2" w:rsidP="00CD09F0">
            <w:pPr>
              <w:jc w:val="center"/>
              <w:rPr>
                <w:b/>
                <w:bCs/>
              </w:rPr>
            </w:pPr>
            <w:r w:rsidRPr="00CD09F0">
              <w:rPr>
                <w:b/>
                <w:bCs/>
              </w:rPr>
              <w:t>VALOR MÁXIMO PRESUPUESTO ESTIMADO</w:t>
            </w:r>
          </w:p>
        </w:tc>
      </w:tr>
      <w:tr w:rsidR="003A37C2" w:rsidRPr="00D84182" w14:paraId="6F4F85F3" w14:textId="77777777" w:rsidTr="70C421A4">
        <w:trPr>
          <w:jc w:val="center"/>
        </w:trPr>
        <w:tc>
          <w:tcPr>
            <w:tcW w:w="4673" w:type="dxa"/>
            <w:vAlign w:val="center"/>
          </w:tcPr>
          <w:p w14:paraId="399C8DF9" w14:textId="3EC18327" w:rsidR="003A37C2" w:rsidRPr="000B38A4" w:rsidRDefault="6A072387" w:rsidP="00B55512">
            <w:pPr>
              <w:jc w:val="center"/>
            </w:pPr>
            <w:r w:rsidRPr="000B38A4">
              <w:rPr>
                <w:b/>
                <w:bCs/>
              </w:rPr>
              <w:t>REALIZAR LA INTERVENTORÍA TÉCNICA, ADMINISTRATIVA, FINANCIERA, CONTABLE, SOCIAL, AMBIENTAL Y JURÍDICA PARA EL PROYECTO: “</w:t>
            </w:r>
            <w:r w:rsidR="00B5649F">
              <w:rPr>
                <w:rFonts w:ascii="Calibri" w:hAnsi="Calibri" w:cs="Calibri"/>
                <w:color w:val="242424"/>
                <w:shd w:val="clear" w:color="auto" w:fill="FFFFFF"/>
              </w:rPr>
              <w:t>Dotación de menaje para sedes educativas en municipios Zomac de Santander</w:t>
            </w:r>
            <w:r w:rsidRPr="000B38A4">
              <w:rPr>
                <w:b/>
                <w:bCs/>
              </w:rPr>
              <w:t>”</w:t>
            </w:r>
            <w:r w:rsidRPr="000B38A4">
              <w:t xml:space="preserve">, según las cantidades y especificaciones técnicas del proyecto identificado con el código </w:t>
            </w:r>
            <w:r w:rsidRPr="000B38A4">
              <w:rPr>
                <w:b/>
                <w:bCs/>
              </w:rPr>
              <w:t xml:space="preserve">BPIN: </w:t>
            </w:r>
            <w:r w:rsidR="00B5649F">
              <w:rPr>
                <w:b/>
                <w:bCs/>
              </w:rPr>
              <w:t>20240214000319</w:t>
            </w:r>
          </w:p>
        </w:tc>
        <w:tc>
          <w:tcPr>
            <w:tcW w:w="1985" w:type="dxa"/>
            <w:vAlign w:val="center"/>
          </w:tcPr>
          <w:p w14:paraId="45FF61A6" w14:textId="2D37A09D" w:rsidR="003A37C2" w:rsidRPr="000B38A4" w:rsidRDefault="0097081F" w:rsidP="00023318">
            <w:pPr>
              <w:jc w:val="center"/>
              <w:rPr>
                <w:b/>
                <w:bCs/>
              </w:rPr>
            </w:pPr>
            <w:r w:rsidRPr="0097081F">
              <w:rPr>
                <w:b/>
                <w:bCs/>
              </w:rPr>
              <w:t>$ 117.108.796,54</w:t>
            </w:r>
          </w:p>
        </w:tc>
        <w:tc>
          <w:tcPr>
            <w:tcW w:w="2170" w:type="dxa"/>
            <w:vAlign w:val="center"/>
          </w:tcPr>
          <w:p w14:paraId="7151EF20" w14:textId="7186BC5C" w:rsidR="003A37C2" w:rsidRPr="000B38A4" w:rsidRDefault="0097081F" w:rsidP="00D005F9">
            <w:pPr>
              <w:jc w:val="center"/>
              <w:rPr>
                <w:b/>
                <w:bCs/>
              </w:rPr>
            </w:pPr>
            <w:r w:rsidRPr="0097081F">
              <w:rPr>
                <w:b/>
                <w:bCs/>
              </w:rPr>
              <w:t>$ 130.120.885,04</w:t>
            </w:r>
          </w:p>
        </w:tc>
      </w:tr>
    </w:tbl>
    <w:p w14:paraId="49534757" w14:textId="77777777" w:rsidR="00E65E3B" w:rsidRPr="00D84182" w:rsidRDefault="00E65E3B" w:rsidP="00C170A8"/>
    <w:p w14:paraId="0067F064" w14:textId="596D7F5D" w:rsidR="009505CD" w:rsidRDefault="008D3A08" w:rsidP="00C170A8">
      <w:r w:rsidRPr="008D3A08">
        <w:t>Impuesto de Timbre: De conformidad con lo dispuesto en el artículo 519 del Estatuto Tributario y el Decreto 0175 de 2025, el presente contrato no se encuentra sujeto al Impuesto de Timbre, toda vez que su valor ($130.120.885,04) no supera el umbral de 6.000 UVT vigente para el año 2025 ($298.794.000).</w:t>
      </w:r>
    </w:p>
    <w:p w14:paraId="22D7D1F7" w14:textId="77777777" w:rsidR="008D3A08" w:rsidRPr="00D84182" w:rsidRDefault="008D3A08" w:rsidP="00C170A8"/>
    <w:p w14:paraId="5B293788" w14:textId="74EF23F0" w:rsidR="003D7B75" w:rsidRPr="00D84182" w:rsidRDefault="003D7B75" w:rsidP="00C170A8">
      <w:pPr>
        <w:pStyle w:val="Ttulo2"/>
        <w:numPr>
          <w:ilvl w:val="1"/>
          <w:numId w:val="20"/>
        </w:numPr>
        <w:ind w:left="709" w:hanging="709"/>
      </w:pPr>
      <w:bookmarkStart w:id="16" w:name="_Toc197421881"/>
      <w:r w:rsidRPr="00D84182">
        <w:t>FORMA DE PAGO</w:t>
      </w:r>
      <w:bookmarkEnd w:id="16"/>
    </w:p>
    <w:p w14:paraId="1E887763" w14:textId="77777777" w:rsidR="0043060F" w:rsidRPr="00D84182" w:rsidRDefault="0043060F" w:rsidP="00C170A8"/>
    <w:p w14:paraId="24B7EFFA" w14:textId="740A8C9F" w:rsidR="009505CD" w:rsidRPr="00D84182" w:rsidRDefault="009505CD" w:rsidP="00C170A8">
      <w:r w:rsidRPr="00D84182">
        <w:t>El CONTRATANTE pagará el contrato de INTERVENTORÍA de la siguiente manera:</w:t>
      </w:r>
    </w:p>
    <w:p w14:paraId="6734A777" w14:textId="77777777" w:rsidR="00D60137" w:rsidRPr="00D84182" w:rsidRDefault="00D60137" w:rsidP="00C170A8"/>
    <w:p w14:paraId="46B5D8E1" w14:textId="567EE382" w:rsidR="007435CC" w:rsidRPr="00D84182" w:rsidRDefault="007435CC" w:rsidP="00C170A8">
      <w:pPr>
        <w:pStyle w:val="Prrafodelista"/>
        <w:numPr>
          <w:ilvl w:val="0"/>
          <w:numId w:val="28"/>
        </w:numPr>
      </w:pPr>
      <w:r w:rsidRPr="00D84182">
        <w:t>Pagos mensuales hasta el</w:t>
      </w:r>
      <w:r w:rsidR="43F6EF6E">
        <w:t xml:space="preserve"> </w:t>
      </w:r>
      <w:r w:rsidR="0BB97DAD">
        <w:t>CINCUENTA POR CIENTO</w:t>
      </w:r>
      <w:r w:rsidRPr="00D84182">
        <w:t xml:space="preserve"> </w:t>
      </w:r>
      <w:r w:rsidR="00334634" w:rsidRPr="00D84182">
        <w:t xml:space="preserve">50% </w:t>
      </w:r>
      <w:r w:rsidRPr="00D84182">
        <w:t>del valor de la interventoría como un valor fijo mensual</w:t>
      </w:r>
      <w:r w:rsidR="00BB66E8" w:rsidRPr="00D84182">
        <w:t>,</w:t>
      </w:r>
      <w:r w:rsidRPr="00D84182">
        <w:t xml:space="preserve"> de conformidad con la oferta presentada y aceptada por el CONTRATANTE, por instrucción del Fideicomitente</w:t>
      </w:r>
      <w:r w:rsidR="00BB66E8" w:rsidRPr="00D84182">
        <w:t>,</w:t>
      </w:r>
      <w:r w:rsidRPr="00D84182">
        <w:t xml:space="preserve"> teniendo en cuenta la estructura de costos aprobada por la Entidad Nacional Competente para el proyecto en cuestión. Para este pago</w:t>
      </w:r>
      <w:r w:rsidR="006C2ADA" w:rsidRPr="00D84182">
        <w:t>,</w:t>
      </w:r>
      <w:r w:rsidRPr="00D84182">
        <w:t xml:space="preserve"> se deberá </w:t>
      </w:r>
      <w:r w:rsidR="00BB66E8" w:rsidRPr="00D84182">
        <w:t>presentar,</w:t>
      </w:r>
      <w:r w:rsidRPr="00D84182">
        <w:t xml:space="preserve"> junto a la factura</w:t>
      </w:r>
      <w:r w:rsidR="006C2ADA" w:rsidRPr="00D84182">
        <w:t>,</w:t>
      </w:r>
      <w:r w:rsidRPr="00D84182">
        <w:t xml:space="preserve"> el informe mensual de gestión </w:t>
      </w:r>
      <w:r w:rsidR="003C639E" w:rsidRPr="00D84182">
        <w:t>-</w:t>
      </w:r>
      <w:r w:rsidRPr="00D84182">
        <w:t xml:space="preserve"> </w:t>
      </w:r>
      <w:r w:rsidRPr="00D84182">
        <w:rPr>
          <w:b/>
          <w:bCs/>
        </w:rPr>
        <w:t>Anexo No. 20</w:t>
      </w:r>
      <w:r w:rsidRPr="00D84182">
        <w:t xml:space="preserve"> (Requisitos mínimos del informe mensual de gestión)</w:t>
      </w:r>
      <w:r w:rsidR="00BB66E8" w:rsidRPr="00D84182">
        <w:t>,</w:t>
      </w:r>
      <w:r w:rsidRPr="00D84182">
        <w:t xml:space="preserve"> donde se especifique mes a mes el porcentaje de suministro de dotación entregado por cada proyecto</w:t>
      </w:r>
      <w:r w:rsidR="003E7F70" w:rsidRPr="00D84182">
        <w:t>,</w:t>
      </w:r>
      <w:r w:rsidRPr="00D84182">
        <w:t xml:space="preserve"> según los tiempos estipulados en el cronograma y previo visto bueno de la Entidad Nacional Competente o quien este haya delegado la supervisión del contrato del respectivo informe.</w:t>
      </w:r>
    </w:p>
    <w:p w14:paraId="494E018F" w14:textId="77777777" w:rsidR="007435CC" w:rsidRPr="00D84182" w:rsidRDefault="007435CC" w:rsidP="00C170A8">
      <w:pPr>
        <w:rPr>
          <w:w w:val="90"/>
          <w:lang w:val="es-BO"/>
        </w:rPr>
      </w:pPr>
    </w:p>
    <w:p w14:paraId="5796E2E1" w14:textId="291696A6" w:rsidR="00527DA6" w:rsidRPr="00D84182" w:rsidRDefault="43F6EF6E" w:rsidP="00C170A8">
      <w:pPr>
        <w:pStyle w:val="Prrafodelista"/>
        <w:numPr>
          <w:ilvl w:val="0"/>
          <w:numId w:val="28"/>
        </w:numPr>
      </w:pPr>
      <w:r>
        <w:t xml:space="preserve">Un </w:t>
      </w:r>
      <w:r w:rsidR="6CE73C78">
        <w:t>CUARENTA POR CIENTO</w:t>
      </w:r>
      <w:r w:rsidR="007435CC" w:rsidRPr="00D84182">
        <w:t xml:space="preserve"> </w:t>
      </w:r>
      <w:r w:rsidR="00334634" w:rsidRPr="00D84182">
        <w:t xml:space="preserve">40% </w:t>
      </w:r>
      <w:r w:rsidR="007435CC" w:rsidRPr="00D84182">
        <w:t>del valor de la interventoría, se pagará previo recibo a satisfacción por parte del Supervisor del suministro de dotación por cada proyecto y por sede entregada efectivamente, adjuntando acta firmada por el rector de la Institución Educativa donde se realizó la entrega de las dotaciones.</w:t>
      </w:r>
    </w:p>
    <w:p w14:paraId="1283CA2B" w14:textId="77777777" w:rsidR="00527DA6" w:rsidRPr="00D84182" w:rsidRDefault="00527DA6" w:rsidP="00C170A8">
      <w:pPr>
        <w:pStyle w:val="Prrafodelista"/>
      </w:pPr>
    </w:p>
    <w:p w14:paraId="5763DDDF" w14:textId="77777777" w:rsidR="00527DA6" w:rsidRPr="00D84182" w:rsidRDefault="00527DA6" w:rsidP="00C170A8">
      <w:pPr>
        <w:pStyle w:val="Prrafodelista"/>
      </w:pPr>
      <w:r w:rsidRPr="00D84182">
        <w:rPr>
          <w:b/>
          <w:bCs/>
        </w:rPr>
        <w:t>Nota 1:</w:t>
      </w:r>
      <w:r w:rsidRPr="00D84182">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 </w:t>
      </w:r>
    </w:p>
    <w:p w14:paraId="7A78527E" w14:textId="77777777" w:rsidR="00527DA6" w:rsidRPr="00D84182" w:rsidRDefault="00527DA6" w:rsidP="00C170A8">
      <w:pPr>
        <w:pStyle w:val="Prrafodelista"/>
        <w:rPr>
          <w:b/>
          <w:bCs/>
        </w:rPr>
      </w:pPr>
    </w:p>
    <w:p w14:paraId="1554E279" w14:textId="01D2439B" w:rsidR="00527DA6" w:rsidRPr="00D84182" w:rsidRDefault="6C4469EA" w:rsidP="00C170A8">
      <w:pPr>
        <w:pStyle w:val="Prrafodelista"/>
        <w:rPr>
          <w:ins w:id="17" w:author="Camacho Valladares Monica Maria" w:date="2025-05-12T21:43:00Z"/>
        </w:rPr>
      </w:pPr>
      <w:r w:rsidRPr="70C421A4">
        <w:rPr>
          <w:b/>
          <w:bCs/>
        </w:rPr>
        <w:t>Nota 2:</w:t>
      </w:r>
      <w:r>
        <w:t xml:space="preserve"> 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3C9AF283" w14:textId="33FF4896" w:rsidR="70C421A4" w:rsidRDefault="70C421A4" w:rsidP="70C421A4">
      <w:pPr>
        <w:pStyle w:val="Prrafodelista"/>
        <w:rPr>
          <w:ins w:id="18" w:author="Camacho Valladares Monica Maria" w:date="2025-05-12T21:43:00Z"/>
        </w:rPr>
      </w:pPr>
    </w:p>
    <w:p w14:paraId="13C865CF" w14:textId="548BBAC2" w:rsidR="70C421A4" w:rsidRDefault="70C421A4" w:rsidP="70C421A4">
      <w:pPr>
        <w:pStyle w:val="Prrafodelista"/>
      </w:pPr>
    </w:p>
    <w:p w14:paraId="5553A0E0" w14:textId="77777777" w:rsidR="00527DA6" w:rsidRPr="00D84182" w:rsidRDefault="00527DA6" w:rsidP="000B38A4">
      <w:pPr>
        <w:ind w:left="708"/>
      </w:pPr>
    </w:p>
    <w:p w14:paraId="2AA286C4" w14:textId="7F4FF139" w:rsidR="00527DA6" w:rsidRPr="00D84182" w:rsidRDefault="73DB0AD3" w:rsidP="474B11FA">
      <w:pPr>
        <w:pStyle w:val="Prrafodelista"/>
        <w:numPr>
          <w:ilvl w:val="0"/>
          <w:numId w:val="28"/>
        </w:numPr>
        <w:rPr>
          <w:ins w:id="19" w:author="Camacho Valladares Monica Maria" w:date="2025-05-12T14:14:00Z"/>
          <w:rFonts w:ascii="Calibri" w:eastAsia="Calibri" w:hAnsi="Calibri" w:cs="Calibri"/>
          <w:color w:val="000000" w:themeColor="text1"/>
        </w:rPr>
      </w:pPr>
      <w:r>
        <w:t xml:space="preserve">El </w:t>
      </w:r>
      <w:r w:rsidR="2C8A7924">
        <w:t>DIEZ POR CIENTO</w:t>
      </w:r>
      <w:r w:rsidR="00527DA6" w:rsidRPr="00D84182">
        <w:t xml:space="preserve"> 10% restante del valor de la interventoría del componente de dotación se pagará con la presentación del informe final de Interventoría avalado por el Ministerio de Educación Nacional - Entidad Nacional Competente y la suscripción del acta de liquidación del correspondiente contrato de interventoría</w:t>
      </w:r>
      <w:r w:rsidR="5D9AC180">
        <w:t xml:space="preserve"> </w:t>
      </w:r>
      <w:r w:rsidR="5D9AC180" w:rsidRPr="474B11FA">
        <w:rPr>
          <w:rFonts w:ascii="Calibri" w:eastAsia="Calibri" w:hAnsi="Calibri" w:cs="Calibri"/>
          <w:color w:val="000000" w:themeColor="text1"/>
        </w:rPr>
        <w:t>con los respectivos soportes y actualización de garantías exigidas en el contrato.</w:t>
      </w:r>
    </w:p>
    <w:p w14:paraId="05196D81" w14:textId="77777777" w:rsidR="007E6D50" w:rsidRPr="00D84182" w:rsidRDefault="007E6D50" w:rsidP="00C170A8"/>
    <w:p w14:paraId="253BDF2A" w14:textId="4C955E1D" w:rsidR="007E6D50" w:rsidRPr="00D84182" w:rsidRDefault="007E6D50" w:rsidP="00C170A8">
      <w:r w:rsidRPr="00D84182">
        <w:rPr>
          <w:b/>
          <w:bCs/>
        </w:rPr>
        <w:t>Nota 1:</w:t>
      </w:r>
      <w:r w:rsidRPr="00D84182">
        <w:t xml:space="preserve"> Para los pagos, el CONTRATISTA deberá acreditar que se encuentra al día</w:t>
      </w:r>
      <w:r w:rsidR="00971A78" w:rsidRPr="00D84182">
        <w:t xml:space="preserve"> </w:t>
      </w:r>
      <w:r w:rsidRPr="00D84182">
        <w:t>en el pago de aportes parafiscales relativos al Sistema de Seguridad Social Integral, así como los</w:t>
      </w:r>
      <w:r w:rsidR="00971A78" w:rsidRPr="00D84182">
        <w:t xml:space="preserve"> </w:t>
      </w:r>
      <w:r w:rsidRPr="00D84182">
        <w:t>propios al Servicio Nacional de Aprendizaje - SENA, Instituto Colombiano de Bienestar Familiar - ICBF y las Cajas de Compensación Familiar, cuando corresponda, o certificación del pago de los</w:t>
      </w:r>
      <w:r w:rsidR="00971A78" w:rsidRPr="00D84182">
        <w:t xml:space="preserve"> </w:t>
      </w:r>
      <w:r w:rsidRPr="00D84182">
        <w:t>aportes de Pensión, Riesgos Laborales y de Caja de Compensación Familiar de todo el personal</w:t>
      </w:r>
      <w:r w:rsidR="00971A78" w:rsidRPr="00D84182">
        <w:t xml:space="preserve"> </w:t>
      </w:r>
      <w:r w:rsidRPr="00D84182">
        <w:t>vinculado directamente a la ejecución del proyecto, incluido el personal independiente que preste</w:t>
      </w:r>
      <w:r w:rsidR="00971A78" w:rsidRPr="00D84182">
        <w:t xml:space="preserve"> </w:t>
      </w:r>
      <w:r w:rsidRPr="00D84182">
        <w:t>sus servicios para la ejecución de este.</w:t>
      </w:r>
    </w:p>
    <w:p w14:paraId="04ED01BD" w14:textId="77777777" w:rsidR="007E6D50" w:rsidRPr="00D84182" w:rsidRDefault="007E6D50" w:rsidP="00C170A8"/>
    <w:p w14:paraId="13685AF9" w14:textId="77777777" w:rsidR="007E6D50" w:rsidRPr="00D84182" w:rsidRDefault="007E6D50" w:rsidP="00C170A8">
      <w:r w:rsidRPr="00D84182">
        <w:t>Así mismo, se deberá adicionar como soporte al pago oficio suscrito por el representante legal de la interventoría y/o director de la interventoría o el personal responsable del cumplimiento de todas las normas de seguridad social integral donde indique expresamente que el contratista cumplió a cabalidad con las obligaciones establecidas en el contrato sobre la materia.</w:t>
      </w:r>
    </w:p>
    <w:p w14:paraId="2576B57C" w14:textId="77777777" w:rsidR="007E6D50" w:rsidRPr="00D84182" w:rsidRDefault="007E6D50" w:rsidP="00C170A8"/>
    <w:p w14:paraId="561D2445" w14:textId="000E0285" w:rsidR="007E6D50" w:rsidRPr="00D84182" w:rsidRDefault="007E6D50" w:rsidP="00C170A8">
      <w:r w:rsidRPr="00D84182">
        <w:rPr>
          <w:b/>
          <w:bCs/>
        </w:rPr>
        <w:t>Nota 2:</w:t>
      </w:r>
      <w:r w:rsidRPr="00D84182">
        <w:t xml:space="preserve"> Previo al pago, debe existir instrucción del Gerente del proyecto, radicada con la totalidad de documentos a la fiduciaria, como vocera y administradora del Patrimonio Autónomo, junto con la aprobación escrita del Supervisor del contrato, con su visto bueno frente a los informes presentados por parte del Contratista.</w:t>
      </w:r>
    </w:p>
    <w:p w14:paraId="37055D2F" w14:textId="77777777" w:rsidR="007E6D50" w:rsidRPr="00D84182" w:rsidRDefault="007E6D50" w:rsidP="00C170A8"/>
    <w:p w14:paraId="63D4A00D" w14:textId="0792CB21" w:rsidR="007E6D50" w:rsidRPr="00D84182" w:rsidRDefault="007E6D50" w:rsidP="00C170A8">
      <w:r w:rsidRPr="00D84182">
        <w:rPr>
          <w:b/>
          <w:bCs/>
        </w:rPr>
        <w:t>Nota 3:</w:t>
      </w:r>
      <w:r w:rsidR="00971A78" w:rsidRPr="00D84182">
        <w:t xml:space="preserve"> </w:t>
      </w:r>
      <w:r w:rsidRPr="00D84182">
        <w:t>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6F0CF39A" w14:textId="77777777" w:rsidR="007E6D50" w:rsidRPr="00D84182" w:rsidRDefault="007E6D50" w:rsidP="00C170A8"/>
    <w:p w14:paraId="5EEA55D3" w14:textId="550967B4" w:rsidR="007E6D50" w:rsidRPr="00D84182" w:rsidRDefault="007E6D50" w:rsidP="00C170A8">
      <w:r w:rsidRPr="00D84182">
        <w:rPr>
          <w:b/>
          <w:bCs/>
        </w:rPr>
        <w:t>Nota 4:</w:t>
      </w:r>
      <w:r w:rsidR="00971A78" w:rsidRPr="00D84182">
        <w:t xml:space="preserve"> </w:t>
      </w:r>
      <w:r w:rsidRPr="00D84182">
        <w:t xml:space="preserve">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5EEB7BA8" w14:textId="77777777" w:rsidR="007E6D50" w:rsidRPr="00D84182" w:rsidRDefault="007E6D50" w:rsidP="00C170A8"/>
    <w:p w14:paraId="0386ED0E" w14:textId="0AF3CD7A" w:rsidR="007E6D50" w:rsidRPr="00D84182" w:rsidRDefault="007E6D50" w:rsidP="00C170A8">
      <w:r w:rsidRPr="00D84182">
        <w:t>Con la presentación de la propuesta, el proponente acepta el conocimiento de esta situación y, por ende, no habrá lugar a reclamaciones por el reconocimiento de dedicaciones por un menor porcentaje.</w:t>
      </w:r>
    </w:p>
    <w:p w14:paraId="2C1040CE" w14:textId="77777777" w:rsidR="004463BE" w:rsidRPr="00D84182" w:rsidRDefault="004463BE" w:rsidP="00C170A8"/>
    <w:p w14:paraId="326F4554" w14:textId="144B0C7A" w:rsidR="009505CD" w:rsidRPr="00D84182" w:rsidRDefault="00C92899" w:rsidP="00C170A8">
      <w:r w:rsidRPr="00D84182">
        <w:rPr>
          <w:b/>
          <w:bCs/>
        </w:rPr>
        <w:t>Nota 5</w:t>
      </w:r>
      <w:r w:rsidR="009505CD" w:rsidRPr="00D84182">
        <w:t xml:space="preserve">: </w:t>
      </w:r>
      <w:r w:rsidR="007E6D50" w:rsidRPr="00D84182">
        <w:t>P</w:t>
      </w:r>
      <w:r w:rsidR="009505CD" w:rsidRPr="00D84182">
        <w:t>ara la realización de los pagos, se procederá de la siguiente manera:</w:t>
      </w:r>
    </w:p>
    <w:p w14:paraId="71C36900" w14:textId="77777777" w:rsidR="009505CD" w:rsidRPr="00D84182" w:rsidRDefault="009505CD" w:rsidP="00C170A8"/>
    <w:p w14:paraId="70A01BC2" w14:textId="77777777" w:rsidR="009505CD" w:rsidRPr="00D84182" w:rsidRDefault="009505CD" w:rsidP="00C170A8">
      <w:pPr>
        <w:pStyle w:val="Prrafodelista"/>
        <w:numPr>
          <w:ilvl w:val="0"/>
          <w:numId w:val="32"/>
        </w:numPr>
      </w:pPr>
      <w:r w:rsidRPr="00D84182">
        <w:t>El Contratista presentará al Supervisor del Ministerio de Educación Nacional dentro de los primeros cinco (5) días hábiles de cada mes el informe de avance mensual.</w:t>
      </w:r>
    </w:p>
    <w:p w14:paraId="16B7063C" w14:textId="77777777" w:rsidR="00A1761E" w:rsidRPr="00D84182" w:rsidRDefault="00A1761E" w:rsidP="00C170A8">
      <w:pPr>
        <w:ind w:left="-348"/>
      </w:pPr>
    </w:p>
    <w:p w14:paraId="4955DDEF" w14:textId="11EB3767" w:rsidR="009505CD" w:rsidRPr="00D84182" w:rsidRDefault="009505CD" w:rsidP="00C170A8">
      <w:pPr>
        <w:pStyle w:val="Prrafodelista"/>
        <w:numPr>
          <w:ilvl w:val="0"/>
          <w:numId w:val="32"/>
        </w:numPr>
      </w:pPr>
      <w:r w:rsidRPr="00D84182">
        <w:t xml:space="preserve">El Supervisor, dentro de los </w:t>
      </w:r>
      <w:sdt>
        <w:sdtPr>
          <w:tag w:val="goog_rdk_19"/>
          <w:id w:val="378592903"/>
        </w:sdtPr>
        <w:sdtEndPr/>
        <w:sdtContent>
          <w:r w:rsidRPr="00D84182">
            <w:t>diez</w:t>
          </w:r>
        </w:sdtContent>
      </w:sdt>
      <w:r w:rsidRPr="00D84182">
        <w:t xml:space="preserve"> (10) días hábiles siguientes, revisa</w:t>
      </w:r>
      <w:r w:rsidR="00B01451" w:rsidRPr="00D84182">
        <w:t>rá</w:t>
      </w:r>
      <w:r w:rsidRPr="00D84182">
        <w:t xml:space="preserve"> y </w:t>
      </w:r>
      <w:r w:rsidR="00B01451" w:rsidRPr="00D84182">
        <w:t xml:space="preserve">aprobará </w:t>
      </w:r>
      <w:r w:rsidRPr="00D84182">
        <w:t>el informe, con copia al Gerente del Proyecto. Si el Supervisor no está de acuerdo con el contenido del informe, realizará observaciones y solicitará los ajustes correspondientes dentro del término antes mencionado</w:t>
      </w:r>
      <w:r w:rsidR="00A1761E" w:rsidRPr="00D84182">
        <w:t>,</w:t>
      </w:r>
      <w:r w:rsidRPr="00D84182">
        <w:t xml:space="preserve"> y el Contratista deberá remitir el informe nuevamente dentro de los tres (3) días hábiles siguientes a la solicitud realizada. Los términos para el pago se</w:t>
      </w:r>
      <w:sdt>
        <w:sdtPr>
          <w:tag w:val="goog_rdk_23"/>
          <w:id w:val="1789856783"/>
        </w:sdtPr>
        <w:sdtEndPr/>
        <w:sdtContent>
          <w:r w:rsidRPr="00D84182">
            <w:t xml:space="preserve"> interrumpirán y se</w:t>
          </w:r>
        </w:sdtContent>
      </w:sdt>
      <w:r w:rsidRPr="00D84182">
        <w:t xml:space="preserve"> volverán a contar desde el</w:t>
      </w:r>
      <w:sdt>
        <w:sdtPr>
          <w:tag w:val="goog_rdk_24"/>
          <w:id w:val="-668096486"/>
        </w:sdtPr>
        <w:sdtEndPr/>
        <w:sdtContent>
          <w:r w:rsidRPr="00D84182">
            <w:t xml:space="preserve"> siguiente día hábil al</w:t>
          </w:r>
        </w:sdtContent>
      </w:sdt>
      <w:r w:rsidRPr="00D84182">
        <w:t xml:space="preserve"> momento en que el Supervisor reciba el informe a satisfacción.</w:t>
      </w:r>
    </w:p>
    <w:p w14:paraId="005DC370" w14:textId="77777777" w:rsidR="00A1761E" w:rsidRPr="00D84182" w:rsidRDefault="00A1761E" w:rsidP="00C170A8">
      <w:pPr>
        <w:ind w:left="-348"/>
      </w:pPr>
    </w:p>
    <w:p w14:paraId="7E2FE86C" w14:textId="77777777" w:rsidR="009505CD" w:rsidRPr="00D84182" w:rsidRDefault="009505CD" w:rsidP="00C170A8">
      <w:pPr>
        <w:pStyle w:val="Prrafodelista"/>
        <w:numPr>
          <w:ilvl w:val="0"/>
          <w:numId w:val="32"/>
        </w:numPr>
      </w:pPr>
      <w:r w:rsidRPr="00D84182">
        <w:t>Una vez se haya aprobado el informe por parte del Supervisor, el Contratista debe radicar ante el Gerente del proyecto los documentos de pago.</w:t>
      </w:r>
    </w:p>
    <w:p w14:paraId="676E491A" w14:textId="77777777" w:rsidR="00A1761E" w:rsidRPr="00D84182" w:rsidRDefault="00A1761E" w:rsidP="00C170A8">
      <w:pPr>
        <w:ind w:left="-348"/>
      </w:pPr>
    </w:p>
    <w:p w14:paraId="0EF465D5" w14:textId="7E728BCD" w:rsidR="009505CD" w:rsidRPr="00D84182" w:rsidRDefault="009505CD" w:rsidP="00C170A8">
      <w:pPr>
        <w:pStyle w:val="Prrafodelista"/>
        <w:numPr>
          <w:ilvl w:val="0"/>
          <w:numId w:val="32"/>
        </w:numPr>
      </w:pPr>
      <w:r w:rsidRPr="00D84182">
        <w:t xml:space="preserve">El Gerente del proyecto radica la totalidad de los soportes de pago a </w:t>
      </w:r>
      <w:r w:rsidR="005368FE" w:rsidRPr="005368FE">
        <w:t>AVAL FIDUCIARIA S.A. como vocera y administradora del Fideicomiso Oxi INGREDION Santander</w:t>
      </w:r>
      <w:r w:rsidRPr="00D84182">
        <w:t xml:space="preserve">, </w:t>
      </w:r>
      <w:r w:rsidR="007D7166" w:rsidRPr="00D84182">
        <w:t>que</w:t>
      </w:r>
      <w:r w:rsidRPr="00D84182">
        <w:t xml:space="preserve"> tendrá 5 días hábiles para realizar el pago. </w:t>
      </w:r>
    </w:p>
    <w:p w14:paraId="50F353C0" w14:textId="77777777" w:rsidR="009505CD" w:rsidRPr="00D84182" w:rsidRDefault="009505CD" w:rsidP="00C170A8"/>
    <w:p w14:paraId="47C70CDF" w14:textId="38DF0C27" w:rsidR="00E267DA" w:rsidRPr="00D84182" w:rsidRDefault="00C92899" w:rsidP="00C170A8">
      <w:r w:rsidRPr="00D84182">
        <w:rPr>
          <w:b/>
          <w:bCs/>
        </w:rPr>
        <w:t>Nota 6:</w:t>
      </w:r>
      <w:r w:rsidR="00AF5795" w:rsidRPr="00D84182">
        <w:rPr>
          <w:b/>
          <w:bCs/>
        </w:rPr>
        <w:t xml:space="preserve"> </w:t>
      </w:r>
      <w:r w:rsidR="00AF5795" w:rsidRPr="00D84182">
        <w:t xml:space="preserve">Si </w:t>
      </w:r>
      <w:r w:rsidR="00E267DA" w:rsidRPr="00D84182">
        <w:t>las facturas o documentos equivalentes no han sido correctamente elaborados, no se acompañan los documentos requeridos para el pago o se presentan de manera incorrecta, el término para éste</w:t>
      </w:r>
      <w:sdt>
        <w:sdtPr>
          <w:tag w:val="goog_rdk_28"/>
          <w:id w:val="27537430"/>
        </w:sdtPr>
        <w:sdtEndPr/>
        <w:sdtContent>
          <w:r w:rsidR="00E267DA" w:rsidRPr="00D84182">
            <w:t xml:space="preserve"> se interrumpirá y</w:t>
          </w:r>
        </w:sdtContent>
      </w:sdt>
      <w:r w:rsidR="00E267DA" w:rsidRPr="00D84182">
        <w:t xml:space="preserve"> sólo empezará a contarse desde</w:t>
      </w:r>
      <w:sdt>
        <w:sdtPr>
          <w:tag w:val="goog_rdk_29"/>
          <w:id w:val="40560512"/>
        </w:sdtPr>
        <w:sdtEndPr/>
        <w:sdtContent>
          <w:r w:rsidR="00E267DA" w:rsidRPr="00D84182">
            <w:t xml:space="preserve"> el siguiente día hábil a</w:t>
          </w:r>
        </w:sdtContent>
      </w:sdt>
      <w:r w:rsidR="00E267DA" w:rsidRPr="00D84182">
        <w:t xml:space="preserve"> la fecha en que se aporte el último de los documentos o se presenten en debida forma</w:t>
      </w:r>
      <w:r w:rsidR="004C0DAF" w:rsidRPr="00D84182">
        <w:t>,</w:t>
      </w:r>
      <w:r w:rsidR="00E267DA" w:rsidRPr="00D84182">
        <w:t xml:space="preserve">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w:t>
      </w:r>
      <w:r w:rsidR="00415598" w:rsidRPr="00D84182">
        <w:t>,</w:t>
      </w:r>
      <w:r w:rsidR="00E267DA" w:rsidRPr="00D84182">
        <w:t xml:space="preserve"> y no tendrán por ello derecho al pago de intereses o compensación de ninguna naturaleza.</w:t>
      </w:r>
    </w:p>
    <w:p w14:paraId="48857123" w14:textId="77777777" w:rsidR="009505CD" w:rsidRPr="00D84182" w:rsidRDefault="009505CD" w:rsidP="00C170A8"/>
    <w:p w14:paraId="42522D6C" w14:textId="4FCE127A" w:rsidR="009505CD" w:rsidRPr="00D84182" w:rsidRDefault="00C92899" w:rsidP="00C170A8">
      <w:r w:rsidRPr="00D84182">
        <w:rPr>
          <w:b/>
          <w:bCs/>
        </w:rPr>
        <w:t>Nota 7</w:t>
      </w:r>
      <w:r w:rsidR="009505CD" w:rsidRPr="00D84182">
        <w:rPr>
          <w:b/>
          <w:bCs/>
        </w:rPr>
        <w:t xml:space="preserve">: </w:t>
      </w:r>
      <w:r w:rsidR="00E96CCB" w:rsidRPr="00D84182">
        <w:t>P</w:t>
      </w:r>
      <w:r w:rsidR="009505CD" w:rsidRPr="00D84182">
        <w:t>ara tramitar los pagos aquí mencionados, el INTERVENTOR debe radicar su solicitud ante el SUPERVISOR para la obtención del visto bueno del respectivo informe. El CONTRATISTA deberá presentar al GERENTE los siguientes documentos para pago:</w:t>
      </w:r>
    </w:p>
    <w:p w14:paraId="65A55CAD" w14:textId="77777777" w:rsidR="009505CD" w:rsidRPr="00D84182" w:rsidRDefault="009505CD" w:rsidP="00C170A8"/>
    <w:p w14:paraId="13E14DE3" w14:textId="177FF105" w:rsidR="009505CD" w:rsidRPr="00D84182" w:rsidRDefault="009505CD" w:rsidP="00C170A8">
      <w:pPr>
        <w:pStyle w:val="Prrafodelista"/>
        <w:numPr>
          <w:ilvl w:val="0"/>
          <w:numId w:val="31"/>
        </w:numPr>
      </w:pPr>
      <w:r w:rsidRPr="00D84182">
        <w:t xml:space="preserve">Factura o documento equivalente, la cual deberá presentarse a nombre del PATRIMONIO AUTÓNOMO </w:t>
      </w:r>
      <w:r w:rsidR="000B38A4">
        <w:t>FIDEICOMISO OXI INGREDION SANTANDER</w:t>
      </w:r>
      <w:r w:rsidR="000B38A4" w:rsidRPr="00D84182">
        <w:t xml:space="preserve"> NIT</w:t>
      </w:r>
      <w:r w:rsidR="000B38A4">
        <w:t xml:space="preserve"> 800.256.769-6</w:t>
      </w:r>
      <w:r w:rsidR="003C639E" w:rsidRPr="00D84182">
        <w:t>-</w:t>
      </w:r>
      <w:r w:rsidRPr="00D84182">
        <w:t xml:space="preserve"> OBRAS POR IMPUESTOS </w:t>
      </w:r>
      <w:r w:rsidR="00D84182" w:rsidRPr="00D84182">
        <w:t>2025</w:t>
      </w:r>
      <w:r w:rsidRPr="00D84182">
        <w:t xml:space="preserve"> NIT </w:t>
      </w:r>
      <w:r w:rsidR="0013265F" w:rsidRPr="00D84182">
        <w:t>899999068-1</w:t>
      </w:r>
      <w:r w:rsidR="005D33C7" w:rsidRPr="00D84182">
        <w:t xml:space="preserve">. El </w:t>
      </w:r>
      <w:r w:rsidRPr="00D84182">
        <w:t>INTERVENTOR se compromete a adoptar el sistema de facturación electrónica cuando esté obligado a hacerlo.</w:t>
      </w:r>
    </w:p>
    <w:p w14:paraId="2434080B" w14:textId="77777777" w:rsidR="005D33C7" w:rsidRPr="00D84182" w:rsidRDefault="005D33C7" w:rsidP="00C170A8">
      <w:pPr>
        <w:ind w:left="360"/>
      </w:pPr>
    </w:p>
    <w:p w14:paraId="4575CCAA" w14:textId="54BC8041" w:rsidR="009505CD" w:rsidRPr="00D84182" w:rsidRDefault="009505CD" w:rsidP="00C170A8">
      <w:pPr>
        <w:pStyle w:val="Prrafodelista"/>
        <w:numPr>
          <w:ilvl w:val="0"/>
          <w:numId w:val="31"/>
        </w:numPr>
      </w:pPr>
      <w:r w:rsidRPr="00D84182">
        <w:t>Informe de avance mensual o informe final</w:t>
      </w:r>
      <w:r w:rsidR="006B0247" w:rsidRPr="00D84182">
        <w:t>,</w:t>
      </w:r>
      <w:r w:rsidRPr="00D84182">
        <w:t xml:space="preserve"> según el caso, con los anexos y con visto bueno soportado por escrito aprobados por el SUPERVISOR.</w:t>
      </w:r>
    </w:p>
    <w:p w14:paraId="22AA2502" w14:textId="77777777" w:rsidR="005D33C7" w:rsidRPr="00D84182" w:rsidRDefault="005D33C7" w:rsidP="00C170A8">
      <w:pPr>
        <w:ind w:left="360"/>
      </w:pPr>
    </w:p>
    <w:p w14:paraId="53396F5F" w14:textId="63D38C8B" w:rsidR="009505CD" w:rsidRPr="00D84182" w:rsidRDefault="009505CD" w:rsidP="00C170A8">
      <w:pPr>
        <w:pStyle w:val="Prrafodelista"/>
        <w:numPr>
          <w:ilvl w:val="0"/>
          <w:numId w:val="31"/>
        </w:numPr>
      </w:pPr>
      <w:r w:rsidRPr="00D84182">
        <w:t xml:space="preserve">Soportes de pago de seguridad social integral y aportes parafiscales, </w:t>
      </w:r>
      <w:r w:rsidR="006518E2" w:rsidRPr="00D84182">
        <w:t xml:space="preserve">junto con </w:t>
      </w:r>
      <w:r w:rsidRPr="00D84182">
        <w:t xml:space="preserve">la certificación firmada por el Representante Legal y el Revisor fiscal, </w:t>
      </w:r>
      <w:r w:rsidR="0033149C" w:rsidRPr="00D84182">
        <w:t>según corresponda</w:t>
      </w:r>
      <w:r w:rsidRPr="00D84182">
        <w:t>.</w:t>
      </w:r>
    </w:p>
    <w:p w14:paraId="5005D9D6" w14:textId="77777777" w:rsidR="005D33C7" w:rsidRPr="00D84182" w:rsidRDefault="005D33C7" w:rsidP="00C170A8">
      <w:pPr>
        <w:ind w:left="360"/>
      </w:pPr>
    </w:p>
    <w:p w14:paraId="5D7272A4" w14:textId="45C3AB9A" w:rsidR="009505CD" w:rsidRPr="00D84182" w:rsidRDefault="009505CD" w:rsidP="00C170A8">
      <w:pPr>
        <w:pStyle w:val="Prrafodelista"/>
        <w:numPr>
          <w:ilvl w:val="0"/>
          <w:numId w:val="31"/>
        </w:numPr>
      </w:pPr>
      <w:r w:rsidRPr="00D84182">
        <w:t xml:space="preserve">Oficio suscrito por el personal responsable del cumplimiento de todas las normas de seguridad y salud en el trabajo donde indique </w:t>
      </w:r>
      <w:r w:rsidR="00E750C7" w:rsidRPr="00D84182">
        <w:t xml:space="preserve">expresamente </w:t>
      </w:r>
      <w:r w:rsidRPr="00D84182">
        <w:t>que el contratista cumplió a cabalidad con las obligaciones establecidas en el contrato sobre la materia.</w:t>
      </w:r>
    </w:p>
    <w:p w14:paraId="5EC8B51D" w14:textId="77777777" w:rsidR="0033149C" w:rsidRPr="00D84182" w:rsidRDefault="0033149C" w:rsidP="00C170A8">
      <w:pPr>
        <w:ind w:left="360"/>
      </w:pPr>
    </w:p>
    <w:p w14:paraId="0AA4E356" w14:textId="4659409D" w:rsidR="009505CD" w:rsidRPr="00D84182" w:rsidRDefault="009505CD" w:rsidP="00C170A8">
      <w:pPr>
        <w:pStyle w:val="Prrafodelista"/>
        <w:numPr>
          <w:ilvl w:val="0"/>
          <w:numId w:val="31"/>
        </w:numPr>
      </w:pPr>
      <w:r w:rsidRPr="00D84182">
        <w:t xml:space="preserve">RUT </w:t>
      </w:r>
      <w:r w:rsidR="00AA2DD5" w:rsidRPr="00D84182">
        <w:t xml:space="preserve">con fecha de generación menor a 30 </w:t>
      </w:r>
      <w:r w:rsidR="005C32AC" w:rsidRPr="00D84182">
        <w:t>días</w:t>
      </w:r>
      <w:r w:rsidR="00AA2DD5" w:rsidRPr="00D84182">
        <w:t xml:space="preserve"> </w:t>
      </w:r>
      <w:r w:rsidR="0033149C" w:rsidRPr="00D84182">
        <w:t xml:space="preserve">calendario </w:t>
      </w:r>
      <w:r w:rsidR="00B15AC2" w:rsidRPr="00D84182">
        <w:t>anteriores a su presentación</w:t>
      </w:r>
      <w:r w:rsidRPr="00D84182">
        <w:t>.</w:t>
      </w:r>
    </w:p>
    <w:p w14:paraId="2CCF64E7" w14:textId="77777777" w:rsidR="00B15AC2" w:rsidRPr="00D84182" w:rsidRDefault="00B15AC2" w:rsidP="00C170A8">
      <w:pPr>
        <w:ind w:left="360"/>
      </w:pPr>
    </w:p>
    <w:p w14:paraId="72B200FA" w14:textId="3875E061" w:rsidR="009505CD" w:rsidRPr="00D84182" w:rsidRDefault="009505CD" w:rsidP="00C170A8">
      <w:pPr>
        <w:pStyle w:val="Prrafodelista"/>
        <w:numPr>
          <w:ilvl w:val="0"/>
          <w:numId w:val="31"/>
        </w:numPr>
      </w:pPr>
      <w:r w:rsidRPr="00D84182">
        <w:t xml:space="preserve">Certificación bancaria (por única vez). En el evento en que haya una modificación de número de cuenta </w:t>
      </w:r>
      <w:r w:rsidR="00C861D3" w:rsidRPr="00D84182">
        <w:t>o</w:t>
      </w:r>
      <w:r w:rsidRPr="00D84182">
        <w:t xml:space="preserve"> de entidad bancaria</w:t>
      </w:r>
      <w:r w:rsidR="00B02701" w:rsidRPr="00D84182">
        <w:t xml:space="preserve"> se </w:t>
      </w:r>
      <w:r w:rsidR="53F2624B">
        <w:t>debe,</w:t>
      </w:r>
      <w:r w:rsidRPr="00D84182">
        <w:t xml:space="preserve"> hacer llegar una nueva certificación, cuyo titular debe ser la misma persona natural o jurídica que ostenta la calidad de contratista.</w:t>
      </w:r>
    </w:p>
    <w:p w14:paraId="4340A59A" w14:textId="77777777" w:rsidR="00B15AC2" w:rsidRPr="00D84182" w:rsidRDefault="00B15AC2" w:rsidP="00C170A8">
      <w:pPr>
        <w:ind w:left="360"/>
      </w:pPr>
    </w:p>
    <w:p w14:paraId="31DC7381" w14:textId="77777777" w:rsidR="009505CD" w:rsidRPr="00D84182" w:rsidRDefault="009505CD" w:rsidP="00C170A8">
      <w:pPr>
        <w:pStyle w:val="Prrafodelista"/>
        <w:numPr>
          <w:ilvl w:val="0"/>
          <w:numId w:val="31"/>
        </w:numPr>
      </w:pPr>
      <w:r w:rsidRPr="00D84182">
        <w:t>Declaración juramentada donde indique si para el desarrollo de su actividad ha contratado o vinculado más de un trabajador para desarrollar el objeto contractual.</w:t>
      </w:r>
    </w:p>
    <w:p w14:paraId="0491CE50" w14:textId="77777777" w:rsidR="003801C6" w:rsidRPr="00D84182" w:rsidRDefault="003801C6" w:rsidP="00C170A8">
      <w:pPr>
        <w:ind w:left="360"/>
      </w:pPr>
    </w:p>
    <w:p w14:paraId="7147D8ED" w14:textId="77777777" w:rsidR="009505CD" w:rsidRPr="00D84182" w:rsidRDefault="009505CD" w:rsidP="00C170A8">
      <w:pPr>
        <w:pStyle w:val="Prrafodelista"/>
        <w:numPr>
          <w:ilvl w:val="0"/>
          <w:numId w:val="31"/>
        </w:numPr>
      </w:pPr>
      <w:r w:rsidRPr="00D84182">
        <w:t>Formato de Instrucción de pago del GERENTE DEL PROYECTO con destino al CONTRATANTE.</w:t>
      </w:r>
    </w:p>
    <w:p w14:paraId="6C59FDB9" w14:textId="77777777" w:rsidR="009505CD" w:rsidRPr="00D84182" w:rsidRDefault="009505CD" w:rsidP="00C170A8"/>
    <w:p w14:paraId="53678556" w14:textId="1D2DBDFC" w:rsidR="009505CD" w:rsidRPr="00D84182" w:rsidRDefault="009505CD" w:rsidP="00C170A8">
      <w:r w:rsidRPr="00D84182">
        <w:t>El GERENTE del proyecto tendrá hasta cinco (5) días hábiles para verificar los soportes e instruir el pago, luego de verificado e instruido el pago correspondiente</w:t>
      </w:r>
      <w:r w:rsidR="003801C6" w:rsidRPr="00D84182">
        <w:t xml:space="preserve">. El </w:t>
      </w:r>
      <w:r w:rsidRPr="00D84182">
        <w:t>GERENTE radicará la solicitud para el trámite de pago a través de la plataforma electrónica destinada por la Fiduciaria para tal fin. En caso de requerirse radicación física de los documentos de pago, el CONTRATISTA deberá solicitar el paquete de información antes mencionado y proceder con su radicación ante la CONTRATANTE</w:t>
      </w:r>
      <w:r w:rsidR="00BF4E45" w:rsidRPr="00D84182">
        <w:t>,</w:t>
      </w:r>
      <w:r w:rsidRPr="00D84182">
        <w:t xml:space="preserve"> en las fechas y horas establecidas para tal fin</w:t>
      </w:r>
      <w:r w:rsidR="00BF4E45" w:rsidRPr="00D84182">
        <w:t>. E</w:t>
      </w:r>
      <w:r w:rsidRPr="00D84182">
        <w:t>l anterior proceso está sujeto a cambios</w:t>
      </w:r>
      <w:r w:rsidR="00BF4E45" w:rsidRPr="00D84182">
        <w:t>,</w:t>
      </w:r>
      <w:r w:rsidRPr="00D84182">
        <w:t xml:space="preserve"> de acuerdo con los procesos internos que maneje la CONTRATANTE para el trámite de los pagos</w:t>
      </w:r>
      <w:r w:rsidR="00BF4E45" w:rsidRPr="00D84182">
        <w:t>,</w:t>
      </w:r>
      <w:r w:rsidRPr="00D84182">
        <w:t xml:space="preserve"> según las condiciones particulares (entrega física, tramite virtual</w:t>
      </w:r>
      <w:r w:rsidR="00BF4E45" w:rsidRPr="00D84182">
        <w:t>, etc.</w:t>
      </w:r>
      <w:r w:rsidRPr="00D84182">
        <w:t>).</w:t>
      </w:r>
    </w:p>
    <w:p w14:paraId="45731A12" w14:textId="77777777" w:rsidR="009505CD" w:rsidRPr="00D84182" w:rsidRDefault="009505CD" w:rsidP="00C170A8"/>
    <w:p w14:paraId="3CADA55E" w14:textId="5E09D99B" w:rsidR="009505CD" w:rsidRPr="00D84182" w:rsidRDefault="00C92899" w:rsidP="00C170A8">
      <w:r w:rsidRPr="00D84182">
        <w:rPr>
          <w:b/>
          <w:bCs/>
        </w:rPr>
        <w:t>Nota 8</w:t>
      </w:r>
      <w:r w:rsidR="009505CD" w:rsidRPr="00D84182">
        <w:t>:</w:t>
      </w:r>
      <w:r w:rsidR="00E96CCB" w:rsidRPr="00D84182">
        <w:t xml:space="preserve"> </w:t>
      </w:r>
      <w:r w:rsidR="005368FE" w:rsidRPr="005368FE">
        <w:t>AVAL FIDUCIARIA S.A. como vocera y administradora del Fideicomiso Oxi INGREDION Santander</w:t>
      </w:r>
      <w:r w:rsidR="00BF4E45" w:rsidRPr="00D84182">
        <w:t>,</w:t>
      </w:r>
      <w:r w:rsidR="009505CD" w:rsidRPr="00D84182">
        <w:t xml:space="preserve"> como agente retenedor</w:t>
      </w:r>
      <w:r w:rsidR="00BF4E45" w:rsidRPr="00D84182">
        <w:t>,</w:t>
      </w:r>
      <w:r w:rsidR="009505CD" w:rsidRPr="00D84182">
        <w:t xml:space="preserve"> liquidará y pagará todas las obligaciones tributarias tanto de carácter nacional como territorial a las cuales está sujeto el CONTRATISTA (impuestos, contribuciones, entre otros), de las que de acuerdo con la ley fuere responsable.</w:t>
      </w:r>
      <w:r w:rsidR="00AB64D9" w:rsidRPr="00D84182">
        <w:t xml:space="preserve"> </w:t>
      </w:r>
      <w:r w:rsidR="009505CD" w:rsidRPr="00D84182">
        <w:t>El CONTRATISTA declara el cumplimiento de sus obligaciones de carácter tributario, por lo tanto, asumirá las consecuencias penales y fiscales por cualquier omisión o falla al respecto.</w:t>
      </w:r>
      <w:r w:rsidR="00AB64D9" w:rsidRPr="00D84182">
        <w:t xml:space="preserve"> </w:t>
      </w:r>
      <w:r w:rsidR="007F4D65" w:rsidRPr="00D84182">
        <w:t xml:space="preserve">Adicionalmente, </w:t>
      </w:r>
      <w:r w:rsidR="009505CD" w:rsidRPr="00D84182">
        <w:t>El CONTRATISTA declarará en cada pago</w:t>
      </w:r>
      <w:r w:rsidR="007F4D65" w:rsidRPr="00D84182">
        <w:t>,</w:t>
      </w:r>
      <w:r w:rsidR="009505CD" w:rsidRPr="00D84182">
        <w:t xml:space="preserve"> a través de la certificación firmada por el Representante Legal y el Revisor fiscal (en caso de aplicar este último), estar cumpliendo sus obligaciones con </w:t>
      </w:r>
      <w:r w:rsidR="007F4D65" w:rsidRPr="00D84182">
        <w:t>el Sistema de Seguridad Social Integral</w:t>
      </w:r>
      <w:r w:rsidR="009505CD" w:rsidRPr="00D84182">
        <w:t>.</w:t>
      </w:r>
    </w:p>
    <w:p w14:paraId="220B3A44" w14:textId="77777777" w:rsidR="009505CD" w:rsidRPr="00D84182" w:rsidRDefault="009505CD" w:rsidP="00C170A8"/>
    <w:p w14:paraId="23C71906" w14:textId="744A3C37" w:rsidR="009505CD" w:rsidRPr="00D84182" w:rsidRDefault="009123A0" w:rsidP="00C170A8">
      <w:r w:rsidRPr="00D84182">
        <w:rPr>
          <w:b/>
          <w:bCs/>
        </w:rPr>
        <w:t>Nota 9:</w:t>
      </w:r>
      <w:r w:rsidR="00E96CCB" w:rsidRPr="00D84182">
        <w:rPr>
          <w:b/>
          <w:bCs/>
        </w:rPr>
        <w:t xml:space="preserve"> </w:t>
      </w:r>
      <w:r w:rsidR="00E96CCB" w:rsidRPr="00D84182">
        <w:t>EL</w:t>
      </w:r>
      <w:r w:rsidR="009505CD" w:rsidRPr="00D84182">
        <w:t xml:space="preserve"> CONTRATANTE realizará el pago a través de transferencia electrónica al CONTRATISTA a la cuenta bancaria que este le indique, dentro de los cinco (5) días hábiles siguientes a la instrucción de pago emitida por el Gerente del Proyecto y la correcta radicación de los documentos por parte del CONTRATISTA al Gerente del Proyecto.</w:t>
      </w:r>
    </w:p>
    <w:p w14:paraId="2817B83F" w14:textId="77777777" w:rsidR="009505CD" w:rsidRPr="00D84182" w:rsidRDefault="009505CD" w:rsidP="00C170A8"/>
    <w:p w14:paraId="31042427" w14:textId="581B512E" w:rsidR="009505CD" w:rsidRPr="00D84182" w:rsidRDefault="00744FDC" w:rsidP="00C170A8">
      <w:r w:rsidRPr="00D84182">
        <w:rPr>
          <w:b/>
          <w:bCs/>
        </w:rPr>
        <w:t>Nota 10</w:t>
      </w:r>
      <w:r w:rsidR="009505CD" w:rsidRPr="00D84182">
        <w:rPr>
          <w:b/>
          <w:bCs/>
        </w:rPr>
        <w:t>:</w:t>
      </w:r>
      <w:r w:rsidR="009505CD" w:rsidRPr="00D84182">
        <w:t xml:space="preserve"> </w:t>
      </w:r>
      <w:r w:rsidR="00E96CCB" w:rsidRPr="00D84182">
        <w:t>P</w:t>
      </w:r>
      <w:r w:rsidR="009505CD" w:rsidRPr="00D84182">
        <w:t>or medio del presente contrato</w:t>
      </w:r>
      <w:r w:rsidR="002A3E2E" w:rsidRPr="00D84182">
        <w:t>,</w:t>
      </w:r>
      <w:r w:rsidR="009505CD" w:rsidRPr="00D84182">
        <w:t xml:space="preserve"> el INTERVENTOR acepta someterse a los procedimientos </w:t>
      </w:r>
      <w:r w:rsidR="002A3E2E" w:rsidRPr="00D84182">
        <w:t xml:space="preserve">de pago </w:t>
      </w:r>
      <w:r w:rsidR="009505CD" w:rsidRPr="00D84182">
        <w:t xml:space="preserve">establecidos por </w:t>
      </w:r>
      <w:r w:rsidR="005368FE" w:rsidRPr="005368FE">
        <w:t>AVAL FIDUCIARIA S.A. como vocera y administradora del Fideicomiso Oxi INGREDION Santander</w:t>
      </w:r>
    </w:p>
    <w:p w14:paraId="06EBA8CA" w14:textId="77777777" w:rsidR="009505CD" w:rsidRPr="00D84182" w:rsidRDefault="009505CD" w:rsidP="00C170A8"/>
    <w:p w14:paraId="19B6FED7" w14:textId="536C8302" w:rsidR="009505CD" w:rsidRPr="00D84182" w:rsidRDefault="00744FDC" w:rsidP="00C170A8">
      <w:r w:rsidRPr="00D84182">
        <w:rPr>
          <w:b/>
          <w:bCs/>
        </w:rPr>
        <w:t>Nota 11</w:t>
      </w:r>
      <w:r w:rsidR="009505CD" w:rsidRPr="00D84182">
        <w:rPr>
          <w:b/>
          <w:bCs/>
        </w:rPr>
        <w:t xml:space="preserve">: </w:t>
      </w:r>
      <w:r w:rsidR="009505CD" w:rsidRPr="00D84182">
        <w:t xml:space="preserve">CONDICIÓN SUSPENSIVA DE PAGO. El último pago correspondiente al 10 % del valor del contrato, se realizará como lo indica el literal III del presente </w:t>
      </w:r>
      <w:sdt>
        <w:sdtPr>
          <w:tag w:val="goog_rdk_32"/>
          <w:id w:val="881756001"/>
        </w:sdtPr>
        <w:sdtEndPr/>
        <w:sdtContent>
          <w:r w:rsidR="009505CD" w:rsidRPr="00D84182">
            <w:t>numeral</w:t>
          </w:r>
          <w:r w:rsidR="00F81580" w:rsidRPr="00D84182">
            <w:t>,</w:t>
          </w:r>
        </w:sdtContent>
      </w:sdt>
      <w:r w:rsidR="009505CD" w:rsidRPr="00D84182">
        <w:t xml:space="preserve"> debiendo </w:t>
      </w:r>
      <w:r w:rsidR="00F81580" w:rsidRPr="00D84182">
        <w:t xml:space="preserve">EL INTERVENTOR </w:t>
      </w:r>
      <w:r w:rsidR="009505CD" w:rsidRPr="00D84182">
        <w:t>cumplir a cabalidad con las obligaciones contractuales</w:t>
      </w:r>
      <w:r w:rsidR="00F81580" w:rsidRPr="00D84182">
        <w:t xml:space="preserve">, así como obtener la </w:t>
      </w:r>
      <w:r w:rsidR="009505CD" w:rsidRPr="00D84182">
        <w:t>certificación del Supervisor.</w:t>
      </w:r>
    </w:p>
    <w:p w14:paraId="1C5B2D17" w14:textId="77777777" w:rsidR="009505CD" w:rsidRPr="00D84182" w:rsidRDefault="009505CD" w:rsidP="00C170A8"/>
    <w:p w14:paraId="70DD7A8F" w14:textId="07BD90D6" w:rsidR="009505CD" w:rsidRPr="00D84182" w:rsidRDefault="009505CD" w:rsidP="00C170A8">
      <w:r w:rsidRPr="00D84182">
        <w:rPr>
          <w:b/>
          <w:bCs/>
        </w:rPr>
        <w:t>N</w:t>
      </w:r>
      <w:r w:rsidR="00E96CCB" w:rsidRPr="00D84182">
        <w:rPr>
          <w:b/>
          <w:bCs/>
        </w:rPr>
        <w:t>ota 12</w:t>
      </w:r>
      <w:r w:rsidRPr="00D84182">
        <w:rPr>
          <w:b/>
          <w:bCs/>
        </w:rPr>
        <w:t>:</w:t>
      </w:r>
      <w:r w:rsidRPr="00D84182">
        <w:t xml:space="preserve"> </w:t>
      </w:r>
      <w:r w:rsidR="00D60137" w:rsidRPr="00D84182">
        <w:t>El</w:t>
      </w:r>
      <w:r w:rsidRPr="00D84182">
        <w:t xml:space="preserve"> contratista debe tener en cuenta en el momento de la facturación</w:t>
      </w:r>
      <w:r w:rsidR="00D60137" w:rsidRPr="00D84182">
        <w:t xml:space="preserve"> que </w:t>
      </w:r>
      <w:r w:rsidRPr="00D84182">
        <w:t xml:space="preserve">todas las facturas deben </w:t>
      </w:r>
      <w:r w:rsidR="00D60137" w:rsidRPr="00D84182">
        <w:t>ser expedidas a</w:t>
      </w:r>
      <w:r w:rsidRPr="00D84182">
        <w:t xml:space="preserve"> nombre del Patrimonio Autónomo.</w:t>
      </w:r>
    </w:p>
    <w:p w14:paraId="08782FF4" w14:textId="77777777" w:rsidR="00684408" w:rsidRPr="00D84182" w:rsidRDefault="00684408" w:rsidP="00C170A8"/>
    <w:p w14:paraId="05D468BA" w14:textId="001249DF" w:rsidR="00684408" w:rsidRPr="00D84182" w:rsidRDefault="00684408" w:rsidP="00C170A8">
      <w:pPr>
        <w:pStyle w:val="Ttulo2"/>
        <w:numPr>
          <w:ilvl w:val="1"/>
          <w:numId w:val="20"/>
        </w:numPr>
        <w:ind w:left="709" w:hanging="709"/>
      </w:pPr>
      <w:bookmarkStart w:id="20" w:name="_Toc197421882"/>
      <w:r w:rsidRPr="00D84182">
        <w:t>PLAZO DE EJECUCIÓN</w:t>
      </w:r>
      <w:bookmarkEnd w:id="20"/>
    </w:p>
    <w:p w14:paraId="6B42810D" w14:textId="77777777" w:rsidR="00814A45" w:rsidRPr="00D84182" w:rsidRDefault="00814A45" w:rsidP="00C170A8">
      <w:pPr>
        <w:rPr>
          <w:lang w:eastAsia="es-CO"/>
        </w:rPr>
      </w:pPr>
    </w:p>
    <w:p w14:paraId="2E65211A" w14:textId="2052DFE7" w:rsidR="009505CD" w:rsidRPr="00D84182" w:rsidRDefault="009505CD" w:rsidP="00C170A8">
      <w:r w:rsidRPr="00D84182">
        <w:t xml:space="preserve">A continuación, se describe el plazo correspondiente para la ejecución </w:t>
      </w:r>
      <w:r w:rsidR="00982B1E" w:rsidRPr="00D84182">
        <w:t xml:space="preserve">del </w:t>
      </w:r>
      <w:r w:rsidRPr="00D84182">
        <w:t>proyecto, el cual se contará a partir de la suscripción del acta de inicio:</w:t>
      </w:r>
    </w:p>
    <w:p w14:paraId="236F5FFA" w14:textId="77777777" w:rsidR="00860643" w:rsidRPr="00D84182" w:rsidRDefault="00860643" w:rsidP="00C170A8"/>
    <w:sdt>
      <w:sdtPr>
        <w:rPr>
          <w:b/>
          <w:bCs/>
          <w:color w:val="000000" w:themeColor="text1"/>
        </w:rPr>
        <w:tag w:val="goog_rdk_46"/>
        <w:id w:val="-1777477020"/>
      </w:sdtPr>
      <w:sdtEndPr/>
      <w:sdtContent>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374"/>
            <w:gridCol w:w="2464"/>
          </w:tblGrid>
          <w:tr w:rsidR="00860643" w:rsidRPr="00D84182" w14:paraId="559B9E8A" w14:textId="77777777" w:rsidTr="70C421A4">
            <w:trPr>
              <w:jc w:val="center"/>
            </w:trPr>
            <w:tc>
              <w:tcPr>
                <w:tcW w:w="6374" w:type="dxa"/>
                <w:shd w:val="clear" w:color="auto" w:fill="F2F2F2" w:themeFill="background1" w:themeFillShade="F2"/>
              </w:tcPr>
              <w:p w14:paraId="4F076811" w14:textId="3FB60788" w:rsidR="00860643" w:rsidRPr="00D84182" w:rsidRDefault="1AEF85A7" w:rsidP="001230E3">
                <w:pPr>
                  <w:jc w:val="center"/>
                  <w:rPr>
                    <w:color w:val="000000"/>
                  </w:rPr>
                </w:pPr>
                <w:r w:rsidRPr="70C421A4">
                  <w:rPr>
                    <w:b/>
                    <w:bCs/>
                    <w:color w:val="000000" w:themeColor="text1"/>
                  </w:rPr>
                  <w:t>OBJETO</w:t>
                </w:r>
              </w:p>
            </w:tc>
            <w:tc>
              <w:tcPr>
                <w:tcW w:w="2464" w:type="dxa"/>
                <w:shd w:val="clear" w:color="auto" w:fill="F2F2F2" w:themeFill="background1" w:themeFillShade="F2"/>
              </w:tcPr>
              <w:p w14:paraId="6A302F83" w14:textId="77777777" w:rsidR="00860643" w:rsidRPr="00D84182" w:rsidRDefault="4046FC40" w:rsidP="001230E3">
                <w:pPr>
                  <w:jc w:val="center"/>
                  <w:rPr>
                    <w:color w:val="000000"/>
                  </w:rPr>
                </w:pPr>
                <w:r w:rsidRPr="70C421A4">
                  <w:rPr>
                    <w:b/>
                    <w:bCs/>
                    <w:color w:val="000000" w:themeColor="text1"/>
                  </w:rPr>
                  <w:t>PLAZO ESTIMADO</w:t>
                </w:r>
              </w:p>
            </w:tc>
          </w:tr>
          <w:tr w:rsidR="00860643" w:rsidRPr="00D84182" w14:paraId="0076B8EA" w14:textId="77777777" w:rsidTr="70C421A4">
            <w:trPr>
              <w:jc w:val="center"/>
            </w:trPr>
            <w:tc>
              <w:tcPr>
                <w:tcW w:w="6374" w:type="dxa"/>
              </w:tcPr>
              <w:p w14:paraId="6C5385BB" w14:textId="21CA4153" w:rsidR="00860643" w:rsidRPr="00D84182" w:rsidRDefault="6A072387" w:rsidP="00B55512">
                <w:pPr>
                  <w:jc w:val="center"/>
                  <w:rPr>
                    <w:color w:val="FF0000"/>
                  </w:rPr>
                </w:pPr>
                <w:r w:rsidRPr="000B38A4">
                  <w:rPr>
                    <w:b/>
                    <w:bCs/>
                  </w:rPr>
                  <w:t>REALIZAR LA INTERVENTORÍA TÉCNICA, ADMINISTRATIVA, FINANCIERA, CONTABLE, SOCIAL, AMBIENTAL Y JURÍDICA PARA EL PROYECTO: “</w:t>
                </w:r>
                <w:r w:rsidR="00B5649F" w:rsidRPr="000B38A4">
                  <w:rPr>
                    <w:rFonts w:ascii="Calibri" w:hAnsi="Calibri" w:cs="Calibri"/>
                    <w:color w:val="242424"/>
                    <w:shd w:val="clear" w:color="auto" w:fill="FFFFFF"/>
                  </w:rPr>
                  <w:t>Dotación de menaje para sedes educativas en municipios Zomac de Santander</w:t>
                </w:r>
                <w:r w:rsidRPr="000B38A4">
                  <w:rPr>
                    <w:b/>
                    <w:bCs/>
                  </w:rPr>
                  <w:t>”</w:t>
                </w:r>
                <w:r w:rsidRPr="000B38A4">
                  <w:t xml:space="preserve">, según las cantidades y especificaciones técnicas del proyecto identificado con el código </w:t>
                </w:r>
                <w:r w:rsidRPr="000B38A4">
                  <w:rPr>
                    <w:b/>
                    <w:bCs/>
                  </w:rPr>
                  <w:t xml:space="preserve">BPIN: </w:t>
                </w:r>
                <w:r w:rsidR="00B5649F" w:rsidRPr="000B38A4">
                  <w:rPr>
                    <w:rFonts w:ascii="Calibri" w:hAnsi="Calibri" w:cs="Calibri"/>
                    <w:color w:val="242424"/>
                    <w:shd w:val="clear" w:color="auto" w:fill="FFFFFF"/>
                  </w:rPr>
                  <w:t>20240214000319</w:t>
                </w:r>
                <w:r w:rsidRPr="000B38A4">
                  <w:t>.</w:t>
                </w:r>
              </w:p>
            </w:tc>
            <w:tc>
              <w:tcPr>
                <w:tcW w:w="2464" w:type="dxa"/>
                <w:vAlign w:val="center"/>
              </w:tcPr>
              <w:p w14:paraId="5B3E4F58" w14:textId="4EF8B1E7" w:rsidR="00860643" w:rsidRPr="00D84182" w:rsidRDefault="0097081F" w:rsidP="007D41D8">
                <w:pPr>
                  <w:jc w:val="center"/>
                  <w:rPr>
                    <w:color w:val="FF0000"/>
                  </w:rPr>
                </w:pPr>
                <w:r w:rsidRPr="000B38A4">
                  <w:rPr>
                    <w:b/>
                    <w:bCs/>
                  </w:rPr>
                  <w:t>4</w:t>
                </w:r>
                <w:r w:rsidR="000774E6" w:rsidRPr="000B38A4">
                  <w:rPr>
                    <w:b/>
                    <w:bCs/>
                  </w:rPr>
                  <w:t>,5</w:t>
                </w:r>
                <w:r w:rsidR="007D41D8" w:rsidRPr="000B38A4">
                  <w:rPr>
                    <w:b/>
                    <w:bCs/>
                  </w:rPr>
                  <w:t xml:space="preserve"> </w:t>
                </w:r>
                <w:r w:rsidR="4046FC40" w:rsidRPr="000B38A4">
                  <w:rPr>
                    <w:b/>
                    <w:bCs/>
                  </w:rPr>
                  <w:t>mese</w:t>
                </w:r>
                <w:r w:rsidR="000B38A4">
                  <w:rPr>
                    <w:b/>
                    <w:bCs/>
                  </w:rPr>
                  <w:t>s</w:t>
                </w:r>
              </w:p>
            </w:tc>
          </w:tr>
        </w:tbl>
      </w:sdtContent>
    </w:sdt>
    <w:p w14:paraId="75932AD5" w14:textId="77777777" w:rsidR="00C67DF1" w:rsidRPr="00D84182" w:rsidRDefault="00C67DF1" w:rsidP="00C170A8"/>
    <w:p w14:paraId="407FB26D" w14:textId="4750B5B1" w:rsidR="00B34E95" w:rsidRPr="00D84182" w:rsidRDefault="00B34E95" w:rsidP="00C170A8">
      <w:r w:rsidRPr="00D84182">
        <w:t xml:space="preserve">Sin perjuicio </w:t>
      </w:r>
      <w:r w:rsidR="009D5CBC">
        <w:t>del plazo</w:t>
      </w:r>
      <w:r w:rsidRPr="00D84182">
        <w:t xml:space="preserve"> antes mencionado, la ejecución del contrato culminará </w:t>
      </w:r>
      <w:r w:rsidR="00BD39E8" w:rsidRPr="00D84182">
        <w:t>con</w:t>
      </w:r>
      <w:r w:rsidR="005F28B5" w:rsidRPr="00D84182">
        <w:t xml:space="preserve"> la entrega de los recibos a</w:t>
      </w:r>
      <w:r w:rsidRPr="00D84182">
        <w:t xml:space="preserve"> satisfacción del proyecto </w:t>
      </w:r>
      <w:r w:rsidR="005F28B5" w:rsidRPr="00D84182">
        <w:t xml:space="preserve">debidamente firmado </w:t>
      </w:r>
      <w:r w:rsidRPr="00D84182">
        <w:t>por parte de la interventoría al municipio</w:t>
      </w:r>
      <w:r w:rsidR="00BD39E8" w:rsidRPr="00D84182">
        <w:t xml:space="preserve">, </w:t>
      </w:r>
      <w:r w:rsidRPr="00D84182">
        <w:t>Entidad Territorial Certificada</w:t>
      </w:r>
      <w:r w:rsidR="00BD39E8" w:rsidRPr="00D84182">
        <w:t xml:space="preserve"> y al Ministerio de Educación Nacional</w:t>
      </w:r>
      <w:r w:rsidRPr="00D84182">
        <w:t>.</w:t>
      </w:r>
    </w:p>
    <w:p w14:paraId="49FCB727" w14:textId="77777777" w:rsidR="00B34E95" w:rsidRPr="00D84182" w:rsidRDefault="00B34E95" w:rsidP="00C170A8"/>
    <w:p w14:paraId="58A89925" w14:textId="70256551" w:rsidR="00684408" w:rsidRPr="00D84182" w:rsidRDefault="009505CD" w:rsidP="00C170A8">
      <w:r w:rsidRPr="00D84182">
        <w:t>El plazo no podrá superar el viabilizado por parte del MEN y con el cual fue publicado en el banco de proyecto</w:t>
      </w:r>
      <w:r w:rsidR="00E92173" w:rsidRPr="00D84182">
        <w:t>s</w:t>
      </w:r>
      <w:r w:rsidRPr="00D84182">
        <w:t xml:space="preserve"> de inversión de la ART, o el que se haya aprobado previamente en la solicitud de ajuste presentado por el contribuyente, si a ello hubiese lugar.</w:t>
      </w:r>
    </w:p>
    <w:p w14:paraId="45D20996" w14:textId="7B61A304" w:rsidR="00923EF8" w:rsidRPr="00D84182" w:rsidRDefault="00923EF8" w:rsidP="00C170A8">
      <w:pPr>
        <w:spacing w:after="160" w:line="259" w:lineRule="auto"/>
        <w:jc w:val="left"/>
      </w:pPr>
    </w:p>
    <w:p w14:paraId="0F387C0E" w14:textId="163CB8FA" w:rsidR="00684408" w:rsidRPr="00D84182" w:rsidRDefault="00684408" w:rsidP="004A72BB">
      <w:pPr>
        <w:pStyle w:val="Ttulo2"/>
        <w:numPr>
          <w:ilvl w:val="1"/>
          <w:numId w:val="20"/>
        </w:numPr>
        <w:ind w:left="709" w:hanging="709"/>
      </w:pPr>
      <w:bookmarkStart w:id="21" w:name="_Toc171427111"/>
      <w:bookmarkStart w:id="22" w:name="_Toc171516005"/>
      <w:bookmarkStart w:id="23" w:name="_Toc171516148"/>
      <w:bookmarkStart w:id="24" w:name="_Toc197421883"/>
      <w:bookmarkEnd w:id="21"/>
      <w:bookmarkEnd w:id="22"/>
      <w:bookmarkEnd w:id="23"/>
      <w:r w:rsidRPr="00D84182">
        <w:t>PRINCIPIOS ORIENTADORES</w:t>
      </w:r>
      <w:bookmarkEnd w:id="24"/>
      <w:r w:rsidRPr="00D84182">
        <w:t xml:space="preserve"> </w:t>
      </w:r>
      <w:bookmarkStart w:id="25" w:name="_Toc64016630"/>
      <w:bookmarkStart w:id="26" w:name="_Toc64036127"/>
      <w:bookmarkStart w:id="27" w:name="_Toc64045024"/>
      <w:bookmarkStart w:id="28" w:name="_Toc64045131"/>
      <w:bookmarkStart w:id="29" w:name="_Toc64045238"/>
      <w:bookmarkEnd w:id="25"/>
      <w:bookmarkEnd w:id="26"/>
      <w:bookmarkEnd w:id="27"/>
      <w:bookmarkEnd w:id="28"/>
      <w:bookmarkEnd w:id="29"/>
    </w:p>
    <w:p w14:paraId="63A724B3" w14:textId="77777777" w:rsidR="00923EF8" w:rsidRPr="00D84182" w:rsidRDefault="00923EF8" w:rsidP="00B6750C"/>
    <w:p w14:paraId="3F11E4FF" w14:textId="73E125D9" w:rsidR="00684408" w:rsidRPr="00D84182" w:rsidRDefault="11C0F6A4" w:rsidP="00B6750C">
      <w:r w:rsidRPr="00D84182">
        <w:t xml:space="preserve">De acuerdo con el Artículo 13 de la Ley 1150 de 2007, las entidades no sometidas al </w:t>
      </w:r>
      <w:r w:rsidR="00490792" w:rsidRPr="00D84182">
        <w:t>Estatuto General de Contratación de la Administración Pública</w:t>
      </w:r>
      <w:r w:rsidR="00971A78" w:rsidRPr="00D84182">
        <w:t xml:space="preserve"> </w:t>
      </w:r>
      <w:r w:rsidR="00490792" w:rsidRPr="00D84182">
        <w:t xml:space="preserve">(EGCAP) </w:t>
      </w:r>
      <w:r w:rsidRPr="00D84182">
        <w:t>deberán aplicar en desarrollo de su actividad contractual y acorde con su régimen legal especial, los principios de la función administrativa y de la gestión fiscal</w:t>
      </w:r>
      <w:r w:rsidR="00A177CD" w:rsidRPr="00D84182">
        <w:t>,</w:t>
      </w:r>
      <w:r w:rsidRPr="00D84182">
        <w:t xml:space="preserve"> de que tratan los Artículos 209 y 267 de la Constitución Política, respectivamente, y estarán sometidas al régimen de inhabilidades e incompatibilidades previsto legalmente para la contratación estatal. Por lo anterior, los procesos mediante los cuales se contratan los bienes y servicios necesarios deben realizarse respetando los principios de buena fe, economía, igualdad, selección objetiva, libre concurrencia, transparencia y pluralidad de proponentes.</w:t>
      </w:r>
    </w:p>
    <w:p w14:paraId="22D5540E" w14:textId="77777777" w:rsidR="00684408" w:rsidRPr="00D84182" w:rsidRDefault="00684408" w:rsidP="00B6750C"/>
    <w:p w14:paraId="6D0655CE" w14:textId="70FE25C8" w:rsidR="00684408" w:rsidRPr="00D84182" w:rsidRDefault="00684408" w:rsidP="004A72BB">
      <w:pPr>
        <w:pStyle w:val="Ttulo2"/>
        <w:numPr>
          <w:ilvl w:val="1"/>
          <w:numId w:val="20"/>
        </w:numPr>
        <w:ind w:left="709" w:hanging="709"/>
      </w:pPr>
      <w:bookmarkStart w:id="30" w:name="_Toc197421884"/>
      <w:r w:rsidRPr="00D84182">
        <w:t>R</w:t>
      </w:r>
      <w:r w:rsidR="00D6797A" w:rsidRPr="00D84182">
        <w:t>É</w:t>
      </w:r>
      <w:r w:rsidRPr="00D84182">
        <w:t>GIMEN JURÍDICO APLICABLE</w:t>
      </w:r>
      <w:bookmarkEnd w:id="30"/>
    </w:p>
    <w:p w14:paraId="7D602CCA" w14:textId="77777777" w:rsidR="000122F9" w:rsidRPr="00D84182" w:rsidRDefault="000122F9" w:rsidP="000122F9"/>
    <w:p w14:paraId="27C73A70" w14:textId="03444F45" w:rsidR="000122F9" w:rsidRPr="00D84182" w:rsidRDefault="000122F9" w:rsidP="000122F9">
      <w:r w:rsidRPr="00D84182">
        <w:t xml:space="preserve">La presente </w:t>
      </w:r>
      <w:r w:rsidR="00AB10C8">
        <w:t>Licitación Privada Abierta</w:t>
      </w:r>
      <w:r w:rsidRPr="00D84182">
        <w:t xml:space="preserve"> estará sometida a la legislación y jurisdicción colombiana, en lo referente al régimen de contratación privada contenido en el Código Civil, el Código de Comercio y demás normas concordantes, así como a los principios rectores de la función administrativa, la gestión fiscal y lo dispuesto en el Decreto Nacional 1625 de 2016, Único Reglamentario en Materia Tributaria. Por tanto, los Términos de Referencia y en general los documentos que se profieran en el proceso, se supeditarán a las precitadas normas.</w:t>
      </w:r>
    </w:p>
    <w:p w14:paraId="592ECD24" w14:textId="77777777" w:rsidR="000122F9" w:rsidRPr="00D84182" w:rsidRDefault="000122F9" w:rsidP="000122F9"/>
    <w:p w14:paraId="2A4355B9" w14:textId="5FFDF865" w:rsidR="00684408" w:rsidRPr="00D84182" w:rsidRDefault="00684408" w:rsidP="004A72BB">
      <w:pPr>
        <w:pStyle w:val="Ttulo2"/>
        <w:numPr>
          <w:ilvl w:val="1"/>
          <w:numId w:val="20"/>
        </w:numPr>
        <w:ind w:left="709" w:hanging="709"/>
      </w:pPr>
      <w:bookmarkStart w:id="31" w:name="_Toc197421885"/>
      <w:r w:rsidRPr="00D84182">
        <w:t>VEEDURÍAS CIUDADANAS</w:t>
      </w:r>
      <w:bookmarkEnd w:id="31"/>
      <w:r w:rsidRPr="00D84182">
        <w:t xml:space="preserve"> </w:t>
      </w:r>
    </w:p>
    <w:p w14:paraId="75F01E6D" w14:textId="77777777" w:rsidR="003C2473" w:rsidRPr="00D84182" w:rsidRDefault="003C2473" w:rsidP="00FC62B7"/>
    <w:p w14:paraId="4F784B68" w14:textId="1CEAF614" w:rsidR="00684408" w:rsidRPr="00D84182" w:rsidRDefault="00FC62B7" w:rsidP="00FC62B7">
      <w:r w:rsidRPr="00D84182">
        <w:t>Las veedurías ciudadanas establecidas en la ley, podrán realizar control social al presente proceso de selección y al contrato resultante, para tal fin se les proporcionará toda la información y documentación requerida, siempre y cuando no gocen de ningún tipo de reserva.</w:t>
      </w:r>
    </w:p>
    <w:p w14:paraId="0B753E06" w14:textId="77777777" w:rsidR="003C2473" w:rsidRPr="00D84182" w:rsidRDefault="003C2473" w:rsidP="00FC62B7">
      <w:pPr>
        <w:rPr>
          <w:w w:val="90"/>
        </w:rPr>
      </w:pPr>
    </w:p>
    <w:p w14:paraId="59C3DECC" w14:textId="2D2F2697" w:rsidR="00684408" w:rsidRPr="00D84182" w:rsidRDefault="382BA61A" w:rsidP="004A72BB">
      <w:pPr>
        <w:pStyle w:val="Ttulo2"/>
        <w:numPr>
          <w:ilvl w:val="1"/>
          <w:numId w:val="20"/>
        </w:numPr>
        <w:ind w:left="709" w:hanging="709"/>
      </w:pPr>
      <w:bookmarkStart w:id="32" w:name="_Toc197421886"/>
      <w:r w:rsidRPr="00D84182">
        <w:t>LUCHA CONTRA LA CORRUPCIÓN</w:t>
      </w:r>
      <w:bookmarkEnd w:id="32"/>
    </w:p>
    <w:p w14:paraId="161E373A" w14:textId="77777777" w:rsidR="003C2473" w:rsidRPr="00D84182" w:rsidRDefault="003C2473" w:rsidP="00FC62B7"/>
    <w:p w14:paraId="3B21D502" w14:textId="7DA6950F" w:rsidR="005D2980" w:rsidRPr="00D84182" w:rsidRDefault="32B1FE7C" w:rsidP="00FC62B7">
      <w:r w:rsidRPr="00D84182">
        <w:t>El Proponente con la presentación de la propuesta expresa su intención de apoyar la acción del Estado Colombiano y de la Entidad</w:t>
      </w:r>
      <w:r w:rsidR="007873B4" w:rsidRPr="00D84182">
        <w:t>,</w:t>
      </w:r>
      <w:r w:rsidRPr="00D84182">
        <w:t xml:space="preserve"> para fortalecer la transparencia en los procesos de contratación y se compromete formalmente a no efectuar o facilitar actos, acuerdos o conductas de corrupción. En el evento de conocerse casos de corrupción en las entidades del Estado, se debe reportar el hecho a la Secretaría de Transparencia de Presidencia de la República o quien haga sus veces.</w:t>
      </w:r>
    </w:p>
    <w:p w14:paraId="38830403" w14:textId="77777777" w:rsidR="005D2980" w:rsidRPr="00D84182" w:rsidRDefault="005D2980" w:rsidP="00FC62B7"/>
    <w:p w14:paraId="684514A0" w14:textId="49E18129" w:rsidR="6D9000FA" w:rsidRPr="00D84182" w:rsidRDefault="5907C13F" w:rsidP="004A72BB">
      <w:pPr>
        <w:pStyle w:val="Ttulo2"/>
        <w:numPr>
          <w:ilvl w:val="1"/>
          <w:numId w:val="20"/>
        </w:numPr>
        <w:ind w:left="709" w:hanging="709"/>
      </w:pPr>
      <w:bookmarkStart w:id="33" w:name="_Toc197421887"/>
      <w:r w:rsidRPr="00D84182">
        <w:t xml:space="preserve">APERTURA </w:t>
      </w:r>
      <w:r w:rsidR="00F362BE" w:rsidRPr="00D84182">
        <w:t xml:space="preserve">DE LA </w:t>
      </w:r>
      <w:r w:rsidRPr="00D84182">
        <w:t>LPA Y PUBLICACIÓN DE LOS TÉRMINOS DE REFERENCIA</w:t>
      </w:r>
      <w:bookmarkEnd w:id="33"/>
    </w:p>
    <w:p w14:paraId="3F26D137" w14:textId="56204DA0" w:rsidR="6D9000FA" w:rsidRPr="00D84182" w:rsidRDefault="6D9000FA" w:rsidP="00F362BE"/>
    <w:p w14:paraId="0F957F82" w14:textId="2134C3B3" w:rsidR="6D9000FA" w:rsidRPr="00D84182" w:rsidRDefault="5907C13F" w:rsidP="00F362BE">
      <w:r w:rsidRPr="00D84182">
        <w:t>La apertura de la LPA se realizará con la publicación de los Términos de Referencia y los documentos del proceso</w:t>
      </w:r>
      <w:r w:rsidR="00100B1A" w:rsidRPr="00D84182">
        <w:t>,</w:t>
      </w:r>
      <w:r w:rsidRPr="00D84182">
        <w:t xml:space="preserve"> a través de la página web </w:t>
      </w:r>
      <w:hyperlink r:id="rId11" w:history="1">
        <w:r w:rsidR="000B38A4" w:rsidRPr="00721F0A">
          <w:rPr>
            <w:rStyle w:val="Hipervnculo"/>
          </w:rPr>
          <w:t>www.fiduciariacorficolombiana.com/negocios-oxi</w:t>
        </w:r>
      </w:hyperlink>
      <w:hyperlink r:id="rId12" w:history="1"/>
      <w:r w:rsidR="007E5593" w:rsidRPr="00D84182">
        <w:t>,</w:t>
      </w:r>
      <w:r w:rsidRPr="00D84182">
        <w:t xml:space="preserve"> en la sección de obras por impuestos y estarán a disposición de cualquier interesado.</w:t>
      </w:r>
    </w:p>
    <w:p w14:paraId="21A67A13" w14:textId="77777777" w:rsidR="003C0172" w:rsidRPr="00D84182" w:rsidRDefault="003C0172" w:rsidP="00F362BE"/>
    <w:p w14:paraId="103AA8F0" w14:textId="1DD97191" w:rsidR="6D9000FA" w:rsidRPr="00D84182" w:rsidRDefault="5907C13F" w:rsidP="00F362BE">
      <w:r w:rsidRPr="00D84182">
        <w:t xml:space="preserve">Los documentos de la presente </w:t>
      </w:r>
      <w:r w:rsidR="00AB10C8">
        <w:t>LICITACIÓN PRIVADA ABIERTA</w:t>
      </w:r>
      <w:r w:rsidRPr="00D84182">
        <w:t xml:space="preserve">, documentos técnicos, matriz de riesgos, presupuesto y demás documentos que se generen, se podrán consultar en la página </w:t>
      </w:r>
      <w:hyperlink r:id="rId13" w:history="1">
        <w:r w:rsidR="000B38A4" w:rsidRPr="00721F0A">
          <w:rPr>
            <w:rStyle w:val="Hipervnculo"/>
          </w:rPr>
          <w:t>www.fiduciariacorficolombiana.com/negocios-oxi</w:t>
        </w:r>
      </w:hyperlink>
      <w:hyperlink r:id="rId14" w:history="1"/>
      <w:r w:rsidR="003F748A" w:rsidRPr="00D84182">
        <w:t xml:space="preserve">, </w:t>
      </w:r>
      <w:r w:rsidRPr="00D84182">
        <w:t>en la sección de obras por impuestos.</w:t>
      </w:r>
    </w:p>
    <w:p w14:paraId="1C82D910" w14:textId="1A85792F" w:rsidR="6D9000FA" w:rsidRPr="00D84182" w:rsidRDefault="6D9000FA" w:rsidP="00F362BE"/>
    <w:p w14:paraId="6B4C77A2" w14:textId="47728F45" w:rsidR="6D9000FA" w:rsidRPr="00D84182" w:rsidRDefault="5907C13F" w:rsidP="004A72BB">
      <w:pPr>
        <w:pStyle w:val="Ttulo2"/>
        <w:numPr>
          <w:ilvl w:val="1"/>
          <w:numId w:val="20"/>
        </w:numPr>
        <w:ind w:left="709" w:hanging="709"/>
      </w:pPr>
      <w:bookmarkStart w:id="34" w:name="_Toc197421888"/>
      <w:r w:rsidRPr="00D84182">
        <w:t>INHABILIDADES E INCOMPATIBILIDADES</w:t>
      </w:r>
      <w:bookmarkEnd w:id="34"/>
    </w:p>
    <w:p w14:paraId="3BFC2C1A" w14:textId="46C77395" w:rsidR="6D9000FA" w:rsidRPr="00D84182" w:rsidRDefault="6D9000FA" w:rsidP="000E222A"/>
    <w:p w14:paraId="0082DF99" w14:textId="379F5798" w:rsidR="6D9000FA" w:rsidRPr="00D84182" w:rsidRDefault="5907C13F" w:rsidP="000E222A">
      <w:r w:rsidRPr="00D84182">
        <w:t xml:space="preserve">Los proponentes no podrán encontrarse incursos </w:t>
      </w:r>
      <w:r w:rsidR="00DB0D47" w:rsidRPr="00D84182">
        <w:t xml:space="preserve">en causal </w:t>
      </w:r>
      <w:r w:rsidRPr="00D84182">
        <w:t xml:space="preserve">de inhabilidad o incompatibilidad para contratar </w:t>
      </w:r>
      <w:r w:rsidR="0083354B" w:rsidRPr="00D84182">
        <w:t xml:space="preserve">con el Estado, </w:t>
      </w:r>
      <w:r w:rsidRPr="00D84182">
        <w:t xml:space="preserve">a que se refieren la Constitución Política y demás normas vinculantes. Los proponentes sean personas naturales </w:t>
      </w:r>
      <w:r w:rsidR="00C861D3" w:rsidRPr="00D84182">
        <w:t>o</w:t>
      </w:r>
      <w:r w:rsidRPr="00D84182">
        <w:t xml:space="preserve"> jurídicas nacionales</w:t>
      </w:r>
      <w:r w:rsidR="00916F29" w:rsidRPr="00D84182">
        <w:t>,</w:t>
      </w:r>
      <w:r w:rsidRPr="00D84182">
        <w:t xml:space="preserve"> presentándose de forma individual o Plural, en Uniones temporales </w:t>
      </w:r>
      <w:r w:rsidR="00C861D3" w:rsidRPr="00D84182">
        <w:t>o</w:t>
      </w:r>
      <w:r w:rsidRPr="00D84182">
        <w:t xml:space="preserve"> Consorcios, </w:t>
      </w:r>
      <w:r w:rsidR="00C861D3" w:rsidRPr="00D84182">
        <w:t>o</w:t>
      </w:r>
      <w:r w:rsidRPr="00D84182">
        <w:t xml:space="preserve"> sus representantes, no podrán encontrarse reportados en el Sistema de Administración del Riesgo de Lavado de Activos y de la Financiación del Terrorismo </w:t>
      </w:r>
      <w:r w:rsidR="003C639E" w:rsidRPr="00D84182">
        <w:t>-</w:t>
      </w:r>
      <w:r w:rsidRPr="00D84182">
        <w:t xml:space="preserve"> SARLAFT.</w:t>
      </w:r>
    </w:p>
    <w:p w14:paraId="7A2F93D6" w14:textId="557CBAAF" w:rsidR="6D9000FA" w:rsidRPr="00D84182" w:rsidRDefault="6D9000FA" w:rsidP="000E222A"/>
    <w:p w14:paraId="5D384741" w14:textId="0435F865" w:rsidR="6D9000FA" w:rsidRPr="00D84182" w:rsidRDefault="5907C13F" w:rsidP="000E222A">
      <w:r w:rsidRPr="00D84182">
        <w:t xml:space="preserve">El Proponente declarará bajo la gravedad del juramento en la Carta de Presentación de la propuesta que no se encuentra incurso dentro de dichas inhabilidades e incompatibilidades. </w:t>
      </w:r>
    </w:p>
    <w:p w14:paraId="48F303B4" w14:textId="77777777" w:rsidR="0062621A" w:rsidRPr="00D84182" w:rsidRDefault="0062621A" w:rsidP="000E222A"/>
    <w:p w14:paraId="3FDC26BD" w14:textId="30653ECE" w:rsidR="6D9000FA" w:rsidRPr="00D84182" w:rsidRDefault="5907C13F" w:rsidP="000E222A">
      <w:r w:rsidRPr="00D84182">
        <w:rPr>
          <w:b/>
          <w:bCs/>
        </w:rPr>
        <w:t>Nota:</w:t>
      </w:r>
      <w:r w:rsidRPr="00D84182">
        <w:t xml:space="preserve"> </w:t>
      </w:r>
      <w:r w:rsidR="000E222A" w:rsidRPr="00D84182">
        <w:t>S</w:t>
      </w:r>
      <w:r w:rsidRPr="00D84182">
        <w:t>i llegare a sobrevenir inhabilidad o incompatibilidad en el Contratista, éste cederá el contrato, previa autorización escrita de la Contratante o si ello no fuere posible</w:t>
      </w:r>
      <w:r w:rsidR="0096179F" w:rsidRPr="00D84182">
        <w:t>,</w:t>
      </w:r>
      <w:r w:rsidRPr="00D84182">
        <w:t xml:space="preserve"> renunciará a su ejecución. Cuando la inhabilidad o incompatibilidad sobrevenga en uno de los miembros de un consorcio o unión temporal, éste cederá su participación a un tercero, previa autorización escrita del Contratante.</w:t>
      </w:r>
    </w:p>
    <w:p w14:paraId="6E56202D" w14:textId="232527AC" w:rsidR="6D9000FA" w:rsidRPr="00D84182" w:rsidRDefault="6D9000FA" w:rsidP="000E222A"/>
    <w:p w14:paraId="32441D9C" w14:textId="4E24C443" w:rsidR="6D9000FA" w:rsidRPr="00D84182" w:rsidRDefault="5907C13F" w:rsidP="004A72BB">
      <w:pPr>
        <w:pStyle w:val="Ttulo2"/>
        <w:numPr>
          <w:ilvl w:val="1"/>
          <w:numId w:val="20"/>
        </w:numPr>
        <w:ind w:left="709" w:hanging="709"/>
      </w:pPr>
      <w:bookmarkStart w:id="35" w:name="_Toc197421889"/>
      <w:r w:rsidRPr="00D84182">
        <w:t>CONFLICTO DE INTERÉS</w:t>
      </w:r>
      <w:bookmarkEnd w:id="35"/>
    </w:p>
    <w:p w14:paraId="0A1FCD92" w14:textId="164FE4BB" w:rsidR="6D9000FA" w:rsidRPr="00D84182" w:rsidRDefault="6D9000FA" w:rsidP="00535FCC"/>
    <w:p w14:paraId="7333D8AF" w14:textId="7BF23BDE" w:rsidR="6D9000FA" w:rsidRPr="00D84182" w:rsidRDefault="5907C13F" w:rsidP="00535FCC">
      <w:r w:rsidRPr="00D84182">
        <w:t>Para los precisos efectos de estos Términos de Referencia, se considerará que, bien sea de manera individual</w:t>
      </w:r>
      <w:r w:rsidR="004D1A90" w:rsidRPr="00D84182">
        <w:t>,</w:t>
      </w:r>
      <w:r w:rsidRPr="00D84182">
        <w:t xml:space="preserve"> o como integrante de un consorcio o unión temporal, un proponente no podrá presentar propuesta ni suscribir contrato, por encontrarse incurso en conflicto de interés, cuando:</w:t>
      </w:r>
    </w:p>
    <w:p w14:paraId="23558DCB" w14:textId="77777777" w:rsidR="0062621A" w:rsidRPr="00D84182" w:rsidRDefault="0062621A" w:rsidP="00535FCC"/>
    <w:p w14:paraId="0B09A7DA" w14:textId="738A1DA5" w:rsidR="6D9000FA" w:rsidRPr="00D84182" w:rsidRDefault="5907C13F" w:rsidP="002B5476">
      <w:pPr>
        <w:pStyle w:val="Prrafodelista"/>
        <w:numPr>
          <w:ilvl w:val="0"/>
          <w:numId w:val="29"/>
        </w:numPr>
      </w:pPr>
      <w:r w:rsidRPr="00D84182">
        <w:t xml:space="preserve">Se incurra en las causales previstas en los artículos 40, 41, 42, 43 y 44 de la ley 1952 de 2019 y demás normas concordantes. </w:t>
      </w:r>
    </w:p>
    <w:p w14:paraId="77754A00" w14:textId="77777777" w:rsidR="0062621A" w:rsidRPr="00D84182" w:rsidRDefault="0062621A" w:rsidP="00535FCC"/>
    <w:p w14:paraId="7759FFBC" w14:textId="1FBA4FD1" w:rsidR="6D9000FA" w:rsidRPr="00D84182" w:rsidRDefault="5907C13F" w:rsidP="002B5476">
      <w:pPr>
        <w:pStyle w:val="Prrafodelista"/>
        <w:numPr>
          <w:ilvl w:val="0"/>
          <w:numId w:val="29"/>
        </w:numPr>
      </w:pPr>
      <w:r w:rsidRPr="00D84182">
        <w:t>Hayan participado en la estructuración, evaluación, aprobación, viabilización</w:t>
      </w:r>
      <w:r w:rsidR="006546F4" w:rsidRPr="00D84182">
        <w:t xml:space="preserve"> y/o </w:t>
      </w:r>
      <w:r w:rsidRPr="00D84182">
        <w:t xml:space="preserve">financiación del proyecto objeto de la presente </w:t>
      </w:r>
      <w:r w:rsidR="00AB10C8">
        <w:t>LICITACIÓN PRIVADA ABIERTA</w:t>
      </w:r>
      <w:r w:rsidRPr="00D84182">
        <w:t>, así como en la estructuración de los Términos de Referencia</w:t>
      </w:r>
      <w:r w:rsidR="00994C20" w:rsidRPr="00D84182">
        <w:t>,</w:t>
      </w:r>
      <w:r w:rsidRPr="00D84182">
        <w:t xml:space="preserve"> </w:t>
      </w:r>
      <w:r w:rsidR="00C861D3" w:rsidRPr="00D84182">
        <w:t>o</w:t>
      </w:r>
      <w:r w:rsidRPr="00D84182">
        <w:t xml:space="preserve"> </w:t>
      </w:r>
      <w:r w:rsidR="003554E8" w:rsidRPr="00D84182">
        <w:t>e</w:t>
      </w:r>
      <w:r w:rsidR="00CE2F1D" w:rsidRPr="00D84182">
        <w:t>n</w:t>
      </w:r>
      <w:r w:rsidR="003554E8" w:rsidRPr="00D84182">
        <w:t xml:space="preserve"> </w:t>
      </w:r>
      <w:r w:rsidR="00CE2F1D" w:rsidRPr="00D84182">
        <w:t xml:space="preserve">el desarrollo o la </w:t>
      </w:r>
      <w:r w:rsidRPr="00D84182">
        <w:t>evaluación del proceso de contratación. El conflicto de interés se predicará</w:t>
      </w:r>
      <w:r w:rsidR="004B2B93" w:rsidRPr="00D84182">
        <w:t>,</w:t>
      </w:r>
      <w:r w:rsidRPr="00D84182">
        <w:t xml:space="preserve"> igualmente, respecto de los beneficiarios reales de las mismas personas. </w:t>
      </w:r>
    </w:p>
    <w:p w14:paraId="2F7AFF3C" w14:textId="77777777" w:rsidR="0062621A" w:rsidRPr="00D84182" w:rsidRDefault="0062621A" w:rsidP="00535FCC"/>
    <w:p w14:paraId="433B61B9" w14:textId="6CAEF3D7" w:rsidR="6D9000FA" w:rsidRPr="00D84182" w:rsidRDefault="5907C13F" w:rsidP="002B5476">
      <w:pPr>
        <w:pStyle w:val="Prrafodelista"/>
        <w:numPr>
          <w:ilvl w:val="0"/>
          <w:numId w:val="29"/>
        </w:numPr>
      </w:pPr>
      <w:r w:rsidRPr="00D84182">
        <w:t xml:space="preserve">Quienes presenten propuesta para participar en este proceso, no podrán participar en el proceso de la gerencia o para la selección del ejecutor de (l) los proyecto (s) a los que se le va a realizar la interventoría objeto de la presente </w:t>
      </w:r>
      <w:r w:rsidR="00AB10C8">
        <w:t>LICITACIÓN PRIVADA ABIERTA</w:t>
      </w:r>
      <w:r w:rsidRPr="00D84182">
        <w:t xml:space="preserve">. </w:t>
      </w:r>
    </w:p>
    <w:p w14:paraId="103A2D92" w14:textId="77777777" w:rsidR="0062621A" w:rsidRPr="00D84182" w:rsidRDefault="0062621A" w:rsidP="00535FCC"/>
    <w:p w14:paraId="43935EC8" w14:textId="7EBD3DA8" w:rsidR="6D9000FA" w:rsidRPr="00D84182" w:rsidRDefault="5907C13F" w:rsidP="002B5476">
      <w:pPr>
        <w:pStyle w:val="Prrafodelista"/>
        <w:numPr>
          <w:ilvl w:val="0"/>
          <w:numId w:val="29"/>
        </w:numPr>
      </w:pPr>
      <w:r w:rsidRPr="00D84182">
        <w:t xml:space="preserve">Quienes se vean ante cualquier otra situación que sea constitutiva de conflicto de intereses frente al presente proceso de selección </w:t>
      </w:r>
      <w:r w:rsidR="00C861D3" w:rsidRPr="00D84182">
        <w:t>o</w:t>
      </w:r>
      <w:r w:rsidRPr="00D84182">
        <w:t xml:space="preserve"> el Contrato a suscribirse. </w:t>
      </w:r>
    </w:p>
    <w:p w14:paraId="7A95A6F7" w14:textId="7B588B19" w:rsidR="6D9000FA" w:rsidRPr="00D84182" w:rsidRDefault="6D9000FA" w:rsidP="00535FCC"/>
    <w:p w14:paraId="78F2102B" w14:textId="3CF34873" w:rsidR="6D9000FA" w:rsidRPr="00D84182" w:rsidRDefault="5907C13F" w:rsidP="00535FCC">
      <w:r w:rsidRPr="00D84182">
        <w:t xml:space="preserve">El contratante podrá requerir explicación en cualquier momento a los interesados </w:t>
      </w:r>
      <w:r w:rsidR="00C861D3" w:rsidRPr="00D84182">
        <w:t>o</w:t>
      </w:r>
      <w:r w:rsidRPr="00D84182">
        <w:t xml:space="preserve"> proponentes, cuando encuentre algún elemento que pueda </w:t>
      </w:r>
      <w:r w:rsidR="00BF31ED" w:rsidRPr="00D84182">
        <w:t xml:space="preserve">configurar </w:t>
      </w:r>
      <w:r w:rsidRPr="00D84182">
        <w:t>causal de conflicto de intereses</w:t>
      </w:r>
    </w:p>
    <w:p w14:paraId="73370241" w14:textId="5D989DB3" w:rsidR="22E08D73" w:rsidRPr="00D84182" w:rsidRDefault="22E08D73" w:rsidP="00535FCC"/>
    <w:p w14:paraId="72CD6B98" w14:textId="1FD70074" w:rsidR="51F6ED9D" w:rsidRPr="00D84182" w:rsidRDefault="51F6ED9D" w:rsidP="00535FCC">
      <w:r w:rsidRPr="00D84182">
        <w:t xml:space="preserve">El </w:t>
      </w:r>
      <w:r w:rsidR="00A57AE7" w:rsidRPr="00D84182">
        <w:t>proponente</w:t>
      </w:r>
      <w:r w:rsidRPr="00D84182">
        <w:t xml:space="preserve"> deberá diligenciar y presentar debidamente firmado el </w:t>
      </w:r>
      <w:r w:rsidRPr="00D84182">
        <w:rPr>
          <w:b/>
          <w:bCs/>
        </w:rPr>
        <w:t>Anexo No. 2</w:t>
      </w:r>
      <w:r w:rsidRPr="00D84182">
        <w:t xml:space="preserve"> (Formato de declaración juramentada inexistencia conflicto de interés)</w:t>
      </w:r>
    </w:p>
    <w:p w14:paraId="3BE1A624" w14:textId="77777777" w:rsidR="003C0172" w:rsidRPr="00D84182" w:rsidRDefault="003C0172" w:rsidP="00535FCC"/>
    <w:p w14:paraId="25B134BC" w14:textId="7853A4AE" w:rsidR="51F6ED9D" w:rsidRPr="00D84182" w:rsidRDefault="51F6ED9D" w:rsidP="00535FCC">
      <w:r w:rsidRPr="00D84182">
        <w:rPr>
          <w:b/>
          <w:bCs/>
        </w:rPr>
        <w:t>Nota:</w:t>
      </w:r>
      <w:r w:rsidRPr="00D84182">
        <w:t xml:space="preserve"> El </w:t>
      </w:r>
      <w:r w:rsidRPr="00D84182">
        <w:rPr>
          <w:b/>
          <w:bCs/>
        </w:rPr>
        <w:t>Anexo No. 2</w:t>
      </w:r>
      <w:r w:rsidRPr="00D84182">
        <w:t xml:space="preserve"> (Formato de declaración juramentada inexistencia de conflicto de interés), deberá ser aportado dentro su propuesta en los requisitos habilitantes de orden jurídico.</w:t>
      </w:r>
    </w:p>
    <w:p w14:paraId="398233D6" w14:textId="1AE6AA4F" w:rsidR="22E08D73" w:rsidRPr="00D84182" w:rsidRDefault="22E08D73" w:rsidP="00535FCC"/>
    <w:p w14:paraId="5BD4691E" w14:textId="3D9BE6A2" w:rsidR="6D9000FA" w:rsidRPr="00D84182" w:rsidRDefault="5907C13F" w:rsidP="004A72BB">
      <w:pPr>
        <w:pStyle w:val="Ttulo2"/>
        <w:numPr>
          <w:ilvl w:val="1"/>
          <w:numId w:val="20"/>
        </w:numPr>
        <w:ind w:left="709" w:hanging="709"/>
      </w:pPr>
      <w:bookmarkStart w:id="36" w:name="_Toc171427119"/>
      <w:bookmarkStart w:id="37" w:name="_Toc171516013"/>
      <w:bookmarkStart w:id="38" w:name="_Toc171516156"/>
      <w:bookmarkStart w:id="39" w:name="_Toc197421890"/>
      <w:bookmarkEnd w:id="36"/>
      <w:bookmarkEnd w:id="37"/>
      <w:bookmarkEnd w:id="38"/>
      <w:r w:rsidRPr="00D84182">
        <w:t>CONOCIMIENTO DEL SITIO DE EJECUCIÓN DEL PROYECTO</w:t>
      </w:r>
      <w:bookmarkEnd w:id="39"/>
    </w:p>
    <w:p w14:paraId="66A7F828" w14:textId="1EC0D9A7" w:rsidR="6D9000FA" w:rsidRPr="00D84182" w:rsidRDefault="6D9000FA" w:rsidP="00535FCC"/>
    <w:p w14:paraId="2EF6270F" w14:textId="0DCA4044" w:rsidR="6D9000FA" w:rsidRPr="00D84182" w:rsidRDefault="5907C13F" w:rsidP="00535FCC">
      <w:r w:rsidRPr="00D84182">
        <w:t xml:space="preserve">Es responsabilidad del proponente conocer plenamente las condiciones técnicas, sociales, físicas, económicas, geográficas, </w:t>
      </w:r>
      <w:r w:rsidR="001D2470" w:rsidRPr="00D84182">
        <w:t xml:space="preserve">de </w:t>
      </w:r>
      <w:r w:rsidRPr="00D84182">
        <w:t xml:space="preserve">orden público y ambientales del sitio donde se ejecutará el CONTRATO. En consecuencia, no haber obtenido toda la información que pueda influir en la </w:t>
      </w:r>
      <w:r w:rsidR="00B84F7F" w:rsidRPr="00D84182">
        <w:t xml:space="preserve">elaboración </w:t>
      </w:r>
      <w:r w:rsidRPr="00D84182">
        <w:t xml:space="preserve">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w:t>
      </w:r>
      <w:r w:rsidR="00F27044" w:rsidRPr="00D84182">
        <w:t>tal suerte</w:t>
      </w:r>
      <w:r w:rsidRPr="00D84182">
        <w:t>, la elaboración de la propuesta corre por cuenta y riesgo del proponente, el cual deberá tener en cuenta que el cálculo de los costos y gastos, se deberán basar estrictamente en sus propios estudios técnicos y en sus propias estimaciones.</w:t>
      </w:r>
    </w:p>
    <w:p w14:paraId="5EDBE094" w14:textId="53C65BDF" w:rsidR="6D9000FA" w:rsidRPr="00D84182" w:rsidRDefault="6D9000FA" w:rsidP="00535FCC"/>
    <w:p w14:paraId="4FA01A0E" w14:textId="755B4DD6" w:rsidR="6D9000FA" w:rsidRPr="00D84182" w:rsidRDefault="5907C13F" w:rsidP="00535FCC">
      <w:r w:rsidRPr="00D84182">
        <w:t>Con la presentación de la propuesta, el Proponente declara que conoce de manera integral todas las condiciones del sitio de ejecución del proyecto, las actividades a ejecutar y las circunstancias legales, técnicas, ambientales, económicas y sociales para el desarrollo del proyecto, en especial</w:t>
      </w:r>
      <w:r w:rsidR="00F27044" w:rsidRPr="00D84182">
        <w:t xml:space="preserve">, </w:t>
      </w:r>
      <w:r w:rsidRPr="00D84182">
        <w:t xml:space="preserve">aquellas que puedan afectar la ejecución de las actividades </w:t>
      </w:r>
      <w:r w:rsidR="00C861D3" w:rsidRPr="00D84182">
        <w:t>o</w:t>
      </w:r>
      <w:r w:rsidRPr="00D84182">
        <w:t xml:space="preserve"> del proyecto</w:t>
      </w:r>
      <w:r w:rsidR="00787DBC" w:rsidRPr="00D84182">
        <w:t>,</w:t>
      </w:r>
      <w:r w:rsidRPr="00D84182">
        <w:t xml:space="preserve"> e influir en el cálculo del valor de la propuesta. Por lo tanto, el desconocimiento de estos aspectos no servirá de excusa</w:t>
      </w:r>
      <w:r w:rsidR="00535FCC" w:rsidRPr="00D84182">
        <w:t xml:space="preserve"> </w:t>
      </w:r>
      <w:r w:rsidRPr="00D84182">
        <w:t>válida para posteriores reclamaciones.</w:t>
      </w:r>
    </w:p>
    <w:p w14:paraId="19BD4E5C" w14:textId="63F4CA93" w:rsidR="6D9000FA" w:rsidRPr="00D84182" w:rsidRDefault="6D9000FA" w:rsidP="00535FCC">
      <w:pPr>
        <w:rPr>
          <w:b/>
        </w:rPr>
      </w:pPr>
    </w:p>
    <w:p w14:paraId="47C21F3C" w14:textId="137C5EF4" w:rsidR="6D9000FA" w:rsidRPr="00D84182" w:rsidRDefault="086DCC48" w:rsidP="004A72BB">
      <w:pPr>
        <w:pStyle w:val="Ttulo2"/>
        <w:numPr>
          <w:ilvl w:val="1"/>
          <w:numId w:val="20"/>
        </w:numPr>
        <w:ind w:left="709" w:hanging="709"/>
      </w:pPr>
      <w:bookmarkStart w:id="40" w:name="_Toc197421891"/>
      <w:r w:rsidRPr="00D84182">
        <w:t>VIGENCIA DE LA PROPUESTA</w:t>
      </w:r>
      <w:bookmarkEnd w:id="40"/>
    </w:p>
    <w:p w14:paraId="6CB68061" w14:textId="6EDC81C5" w:rsidR="6D9000FA" w:rsidRPr="00D84182" w:rsidRDefault="6D9000FA" w:rsidP="006050DC"/>
    <w:p w14:paraId="1835825B" w14:textId="77777777" w:rsidR="00513935" w:rsidRPr="00D84182" w:rsidRDefault="00802D32" w:rsidP="006050DC">
      <w:r w:rsidRPr="00D84182">
        <w:t>Las condiciones de vigencia de la propuesta son</w:t>
      </w:r>
      <w:r w:rsidR="00513935" w:rsidRPr="00D84182">
        <w:t xml:space="preserve"> las que, a continuación, se presentan</w:t>
      </w:r>
      <w:r w:rsidRPr="00D84182">
        <w:t>:</w:t>
      </w:r>
    </w:p>
    <w:p w14:paraId="2C8A583C" w14:textId="3B63B519" w:rsidR="00802D32" w:rsidRPr="00D84182" w:rsidRDefault="00802D32" w:rsidP="006050DC"/>
    <w:p w14:paraId="5267BFC0" w14:textId="7CE48815" w:rsidR="00802D32" w:rsidRPr="00D84182" w:rsidRDefault="00802D32" w:rsidP="002B5476">
      <w:pPr>
        <w:pStyle w:val="Prrafodelista"/>
        <w:numPr>
          <w:ilvl w:val="0"/>
          <w:numId w:val="30"/>
        </w:numPr>
      </w:pPr>
      <w:r w:rsidRPr="00D84182">
        <w:t xml:space="preserve">La propuesta deberá estar vigente por un plazo no menor a ciento veinte (120) días calendario, a partir de la fecha de cierre </w:t>
      </w:r>
      <w:r w:rsidR="00456971" w:rsidRPr="00D84182">
        <w:t>de la</w:t>
      </w:r>
      <w:r w:rsidR="00944976" w:rsidRPr="00D84182">
        <w:t xml:space="preserve"> </w:t>
      </w:r>
      <w:r w:rsidR="00AB10C8">
        <w:t>Licitación Privada Abierta</w:t>
      </w:r>
      <w:r w:rsidRPr="00D84182">
        <w:t xml:space="preserve">, requisito que se entiende cubierto con la vigencia de la garantía de seriedad de la oferta, la cual </w:t>
      </w:r>
      <w:r w:rsidR="00454CAE" w:rsidRPr="00D84182">
        <w:t xml:space="preserve">tendrá </w:t>
      </w:r>
      <w:r w:rsidRPr="00D84182">
        <w:t xml:space="preserve">el mismo término de vigencia. </w:t>
      </w:r>
    </w:p>
    <w:p w14:paraId="71340D4D" w14:textId="77777777" w:rsidR="00802D32" w:rsidRPr="00D84182" w:rsidRDefault="00802D32" w:rsidP="006050DC"/>
    <w:p w14:paraId="74EF3A08" w14:textId="5BECFE0F" w:rsidR="00802D32" w:rsidRPr="00D84182" w:rsidRDefault="00802D32" w:rsidP="002B5476">
      <w:pPr>
        <w:pStyle w:val="Prrafodelista"/>
        <w:numPr>
          <w:ilvl w:val="0"/>
          <w:numId w:val="30"/>
        </w:numPr>
      </w:pPr>
      <w:r w:rsidRPr="00D84182">
        <w:t>El término de la vigencia de las propuestas podrá ser ampliado hasta en la mitad, esto es, hasta en sesenta (60) días calendarios adicionales, lo cual no implica que la propuesta pueda ser susceptible de ajustes.</w:t>
      </w:r>
    </w:p>
    <w:p w14:paraId="78BBE010" w14:textId="5DC96680" w:rsidR="6D9000FA" w:rsidRPr="00D84182" w:rsidRDefault="6D9000FA" w:rsidP="006050DC"/>
    <w:p w14:paraId="202997AA" w14:textId="1F6639F3" w:rsidR="6D9000FA" w:rsidRPr="00D84182" w:rsidRDefault="086DCC48" w:rsidP="004A72BB">
      <w:pPr>
        <w:pStyle w:val="Ttulo2"/>
        <w:numPr>
          <w:ilvl w:val="1"/>
          <w:numId w:val="20"/>
        </w:numPr>
        <w:ind w:left="709" w:hanging="709"/>
      </w:pPr>
      <w:bookmarkStart w:id="41" w:name="_Toc197421892"/>
      <w:r w:rsidRPr="00D84182">
        <w:t>PROHIBICIÓN DE PRESENTAR PROPUESTAS CONDICIONADAS, ALTERNATIVAS O PARCIALES</w:t>
      </w:r>
      <w:bookmarkEnd w:id="41"/>
      <w:r w:rsidRPr="00D84182">
        <w:t xml:space="preserve"> </w:t>
      </w:r>
    </w:p>
    <w:p w14:paraId="74DEB333" w14:textId="268646B8" w:rsidR="6D9000FA" w:rsidRPr="00D84182" w:rsidRDefault="6D9000FA" w:rsidP="00302C02"/>
    <w:p w14:paraId="25D13B74" w14:textId="5331E965" w:rsidR="6D9000FA" w:rsidRDefault="086DCC48" w:rsidP="00302C02">
      <w:r w:rsidRPr="00D84182">
        <w:t>No se aceptarán Propuestas alternativas, condicionadas, ni parciales. De presentarse alguna propuesta con dichas características</w:t>
      </w:r>
      <w:r w:rsidR="005E5D70" w:rsidRPr="00D84182">
        <w:t>,</w:t>
      </w:r>
      <w:r w:rsidRPr="00D84182">
        <w:t xml:space="preserve"> se rechazará y no se tendrá en cuenta para el proceso de evaluación.</w:t>
      </w:r>
    </w:p>
    <w:p w14:paraId="19AFF45A" w14:textId="77777777" w:rsidR="0036575F" w:rsidRPr="00D84182" w:rsidRDefault="0036575F" w:rsidP="00302C02"/>
    <w:p w14:paraId="35355504" w14:textId="7763A198" w:rsidR="00684408" w:rsidRPr="00D84182" w:rsidRDefault="00684408" w:rsidP="004A72BB">
      <w:pPr>
        <w:pStyle w:val="Ttulo2"/>
        <w:numPr>
          <w:ilvl w:val="1"/>
          <w:numId w:val="20"/>
        </w:numPr>
        <w:ind w:left="709" w:hanging="709"/>
      </w:pPr>
      <w:bookmarkStart w:id="42" w:name="_Toc197421893"/>
      <w:r w:rsidRPr="00D84182">
        <w:t>COSTOS DERIVADOS DE PARTICIPAR EN EL PROCESO</w:t>
      </w:r>
      <w:bookmarkEnd w:id="42"/>
    </w:p>
    <w:p w14:paraId="125E7CC5" w14:textId="77777777" w:rsidR="00684408" w:rsidRPr="00D84182" w:rsidRDefault="00684408" w:rsidP="00415BE4">
      <w:pPr>
        <w:rPr>
          <w:w w:val="90"/>
        </w:rPr>
      </w:pPr>
    </w:p>
    <w:p w14:paraId="13B138A5" w14:textId="2EC31C42" w:rsidR="005D2980" w:rsidRPr="00D84182" w:rsidRDefault="005D2980" w:rsidP="00415BE4">
      <w:r w:rsidRPr="00D84182">
        <w:t>Los costos y gastos en que los interesados incurran con ocasión del análisis de los documentos del proceso, la presentación de observaciones</w:t>
      </w:r>
      <w:r w:rsidR="00A1356C" w:rsidRPr="00D84182">
        <w:t xml:space="preserve">, </w:t>
      </w:r>
      <w:r w:rsidRPr="00D84182">
        <w:t>la preparación y presentación de las propuestas</w:t>
      </w:r>
      <w:r w:rsidR="00A1356C" w:rsidRPr="00D84182">
        <w:t xml:space="preserve">, </w:t>
      </w:r>
      <w:r w:rsidRPr="00D84182">
        <w:t>la presentación de observaciones a las mismas</w:t>
      </w:r>
      <w:r w:rsidR="00A1356C" w:rsidRPr="00D84182">
        <w:t xml:space="preserve">, </w:t>
      </w:r>
      <w:r w:rsidRPr="00D84182">
        <w:t>la asistencia a audiencias</w:t>
      </w:r>
      <w:r w:rsidR="00A1356C" w:rsidRPr="00D84182">
        <w:t xml:space="preserve">, así como </w:t>
      </w:r>
      <w:r w:rsidRPr="00D84182">
        <w:t>cualquier otro costo o gasto relacionado con la participación en el Proceso de Contratación</w:t>
      </w:r>
      <w:r w:rsidR="0023204A" w:rsidRPr="00D84182">
        <w:t>,</w:t>
      </w:r>
      <w:r w:rsidRPr="00D84182">
        <w:t xml:space="preserve"> estará</w:t>
      </w:r>
      <w:r w:rsidR="0023204A" w:rsidRPr="00D84182">
        <w:t>n</w:t>
      </w:r>
      <w:r w:rsidRPr="00D84182">
        <w:t xml:space="preserve"> a cargo exclusivo de </w:t>
      </w:r>
      <w:r w:rsidR="0023204A" w:rsidRPr="00D84182">
        <w:t>estos</w:t>
      </w:r>
      <w:r w:rsidRPr="00D84182">
        <w:t>.</w:t>
      </w:r>
    </w:p>
    <w:p w14:paraId="5E1518B4" w14:textId="77777777" w:rsidR="005D2980" w:rsidRPr="00D84182" w:rsidRDefault="005D2980" w:rsidP="00415BE4">
      <w:pPr>
        <w:rPr>
          <w:lang w:eastAsia="es-CO"/>
        </w:rPr>
      </w:pPr>
    </w:p>
    <w:p w14:paraId="3EA31A2B" w14:textId="79E9AAD8" w:rsidR="00684408" w:rsidRPr="00D84182" w:rsidRDefault="00684408" w:rsidP="004A72BB">
      <w:pPr>
        <w:pStyle w:val="Ttulo2"/>
        <w:numPr>
          <w:ilvl w:val="1"/>
          <w:numId w:val="20"/>
        </w:numPr>
        <w:ind w:left="709" w:hanging="709"/>
      </w:pPr>
      <w:bookmarkStart w:id="43" w:name="_Toc197421894"/>
      <w:r w:rsidRPr="00D84182">
        <w:t>DESTINATARIOS DE LA LICITACIÓN</w:t>
      </w:r>
      <w:bookmarkEnd w:id="43"/>
      <w:r w:rsidRPr="00D84182">
        <w:t xml:space="preserve"> </w:t>
      </w:r>
    </w:p>
    <w:p w14:paraId="1EDD7B38" w14:textId="77777777" w:rsidR="00684408" w:rsidRPr="00D84182" w:rsidRDefault="00684408" w:rsidP="00415BE4">
      <w:pPr>
        <w:rPr>
          <w:w w:val="90"/>
        </w:rPr>
      </w:pPr>
    </w:p>
    <w:p w14:paraId="31CCD954" w14:textId="02593560" w:rsidR="00684408" w:rsidRPr="00D84182" w:rsidRDefault="00684408" w:rsidP="00415BE4">
      <w:pPr>
        <w:rPr>
          <w:rFonts w:ascii="Calibri" w:eastAsia="Calibri" w:hAnsi="Calibri" w:cs="Calibri"/>
        </w:rPr>
      </w:pPr>
      <w:r w:rsidRPr="00D84182">
        <w:rPr>
          <w:lang w:eastAsia="es-CO"/>
        </w:rPr>
        <w:t>Podrán participar en el presente proceso licitatorio las personas naturales</w:t>
      </w:r>
      <w:r w:rsidR="00971A78" w:rsidRPr="00D84182">
        <w:rPr>
          <w:lang w:eastAsia="es-CO"/>
        </w:rPr>
        <w:t xml:space="preserve"> </w:t>
      </w:r>
      <w:r w:rsidR="00C861D3" w:rsidRPr="00D84182">
        <w:rPr>
          <w:lang w:eastAsia="es-CO"/>
        </w:rPr>
        <w:t>o</w:t>
      </w:r>
      <w:r w:rsidRPr="00D84182">
        <w:rPr>
          <w:lang w:eastAsia="es-CO"/>
        </w:rPr>
        <w:t xml:space="preserve"> jurídicas, nacionales, </w:t>
      </w:r>
      <w:r w:rsidRPr="000B38A4">
        <w:rPr>
          <w:lang w:eastAsia="es-CO"/>
        </w:rPr>
        <w:t xml:space="preserve">con </w:t>
      </w:r>
      <w:r w:rsidR="007F3089" w:rsidRPr="000B38A4">
        <w:rPr>
          <w:lang w:eastAsia="es-CO"/>
        </w:rPr>
        <w:t xml:space="preserve">o sin </w:t>
      </w:r>
      <w:r w:rsidRPr="000B38A4">
        <w:rPr>
          <w:lang w:eastAsia="es-CO"/>
        </w:rPr>
        <w:t>ánimo de lucro,</w:t>
      </w:r>
      <w:r w:rsidR="00971A78" w:rsidRPr="00D84182">
        <w:rPr>
          <w:lang w:eastAsia="es-CO"/>
        </w:rPr>
        <w:t xml:space="preserve"> </w:t>
      </w:r>
      <w:r w:rsidR="00156ECC" w:rsidRPr="00D84182">
        <w:rPr>
          <w:lang w:eastAsia="es-CO"/>
        </w:rPr>
        <w:t xml:space="preserve">que se presenten </w:t>
      </w:r>
      <w:r w:rsidRPr="00D84182">
        <w:rPr>
          <w:lang w:eastAsia="es-CO"/>
        </w:rPr>
        <w:t xml:space="preserve">de forma individual </w:t>
      </w:r>
      <w:r w:rsidR="00C861D3" w:rsidRPr="00D84182">
        <w:rPr>
          <w:lang w:eastAsia="es-CO"/>
        </w:rPr>
        <w:t>o</w:t>
      </w:r>
      <w:r w:rsidRPr="00D84182">
        <w:rPr>
          <w:lang w:eastAsia="es-CO"/>
        </w:rPr>
        <w:t xml:space="preserve"> plural (Uniones temporales </w:t>
      </w:r>
      <w:r w:rsidR="00C861D3" w:rsidRPr="00D84182">
        <w:rPr>
          <w:lang w:eastAsia="es-CO"/>
        </w:rPr>
        <w:t>o</w:t>
      </w:r>
      <w:r w:rsidRPr="00D84182">
        <w:rPr>
          <w:lang w:eastAsia="es-CO"/>
        </w:rPr>
        <w:t xml:space="preserve"> Consorcios)</w:t>
      </w:r>
      <w:r w:rsidR="00851174" w:rsidRPr="00D84182">
        <w:rPr>
          <w:lang w:eastAsia="es-CO"/>
        </w:rPr>
        <w:t>,</w:t>
      </w:r>
      <w:r w:rsidR="00971A78" w:rsidRPr="00D84182">
        <w:rPr>
          <w:lang w:eastAsia="es-CO"/>
        </w:rPr>
        <w:t xml:space="preserve"> </w:t>
      </w:r>
      <w:r w:rsidRPr="00D84182">
        <w:rPr>
          <w:lang w:eastAsia="es-CO"/>
        </w:rPr>
        <w:t xml:space="preserve">que cumplan con los requisitos técnicos, jurídicos y financieros señalados en el presente documento, sus anexos y formatos, así como </w:t>
      </w:r>
      <w:r w:rsidR="00FA298F" w:rsidRPr="00D84182">
        <w:rPr>
          <w:lang w:eastAsia="es-CO"/>
        </w:rPr>
        <w:t xml:space="preserve">que cuenten </w:t>
      </w:r>
      <w:r w:rsidRPr="00D84182">
        <w:rPr>
          <w:lang w:eastAsia="es-CO"/>
        </w:rPr>
        <w:t xml:space="preserve">con la capacidad operativa, </w:t>
      </w:r>
      <w:r w:rsidR="00FA298F" w:rsidRPr="00D84182">
        <w:rPr>
          <w:lang w:eastAsia="es-CO"/>
        </w:rPr>
        <w:t xml:space="preserve">y el </w:t>
      </w:r>
      <w:r w:rsidRPr="00D84182">
        <w:rPr>
          <w:lang w:eastAsia="es-CO"/>
        </w:rPr>
        <w:t>recurso humano y físico</w:t>
      </w:r>
      <w:r w:rsidR="00FA298F" w:rsidRPr="00D84182">
        <w:rPr>
          <w:lang w:eastAsia="es-CO"/>
        </w:rPr>
        <w:t>,</w:t>
      </w:r>
      <w:r w:rsidRPr="00D84182">
        <w:rPr>
          <w:lang w:eastAsia="es-CO"/>
        </w:rPr>
        <w:t xml:space="preserve"> para garantizar el cumplimiento del objeto del contrato.</w:t>
      </w:r>
    </w:p>
    <w:p w14:paraId="1ABA3805" w14:textId="77777777" w:rsidR="00684408" w:rsidRPr="00D84182" w:rsidRDefault="00684408" w:rsidP="00415BE4"/>
    <w:p w14:paraId="7503DCBF" w14:textId="18F3FBF6" w:rsidR="00684408" w:rsidRPr="00D84182" w:rsidRDefault="00684408" w:rsidP="00415BE4">
      <w:pPr>
        <w:rPr>
          <w:lang w:eastAsia="es-CO"/>
        </w:rPr>
      </w:pPr>
      <w:r w:rsidRPr="00D84182">
        <w:rPr>
          <w:lang w:eastAsia="es-CO"/>
        </w:rPr>
        <w:t>La propuesta debe ser presentada cumpliendo con todos y cada uno de los documentos, requisitos y condiciones que se definen en los términos de referencia de la presente invitación.</w:t>
      </w:r>
      <w:r w:rsidR="000E2D42" w:rsidRPr="00D84182">
        <w:rPr>
          <w:lang w:eastAsia="es-CO"/>
        </w:rPr>
        <w:t xml:space="preserve"> Cada proponente deberá presentar solamente una oferta</w:t>
      </w:r>
      <w:r w:rsidR="00F07076" w:rsidRPr="00D84182">
        <w:rPr>
          <w:lang w:eastAsia="es-CO"/>
        </w:rPr>
        <w:t>, ya sea considerado individualmente o como miembro de un proponente plural</w:t>
      </w:r>
      <w:r w:rsidR="000E2D42" w:rsidRPr="00D84182">
        <w:rPr>
          <w:lang w:eastAsia="es-CO"/>
        </w:rPr>
        <w:t>.</w:t>
      </w:r>
    </w:p>
    <w:p w14:paraId="30388FC9" w14:textId="77777777" w:rsidR="00684408" w:rsidRPr="00D84182" w:rsidRDefault="00684408" w:rsidP="00415BE4">
      <w:pPr>
        <w:rPr>
          <w:lang w:eastAsia="es-CO"/>
        </w:rPr>
      </w:pPr>
    </w:p>
    <w:p w14:paraId="04F0EA5D" w14:textId="68FD64C4" w:rsidR="00684408" w:rsidRPr="00D84182" w:rsidRDefault="009C5434" w:rsidP="00415BE4">
      <w:pPr>
        <w:rPr>
          <w:lang w:eastAsia="es-CO"/>
        </w:rPr>
      </w:pPr>
      <w:r>
        <w:rPr>
          <w:b/>
          <w:bCs/>
          <w:lang w:eastAsia="es-CO"/>
        </w:rPr>
        <w:t>FIDUCIA RESPECTIVA</w:t>
      </w:r>
      <w:r w:rsidR="00C02678" w:rsidRPr="00AB10C8">
        <w:rPr>
          <w:b/>
          <w:bCs/>
          <w:lang w:eastAsia="es-CO"/>
        </w:rPr>
        <w:t>.</w:t>
      </w:r>
      <w:r w:rsidR="00C02678" w:rsidRPr="00AB10C8">
        <w:rPr>
          <w:lang w:eastAsia="es-CO"/>
        </w:rPr>
        <w:t xml:space="preserve"> </w:t>
      </w:r>
      <w:r w:rsidR="00684408" w:rsidRPr="00AB10C8">
        <w:rPr>
          <w:lang w:eastAsia="es-CO"/>
        </w:rPr>
        <w:t>rev</w:t>
      </w:r>
      <w:r w:rsidR="00684408" w:rsidRPr="00D84182">
        <w:rPr>
          <w:lang w:eastAsia="es-CO"/>
        </w:rPr>
        <w:t xml:space="preserve">isará el listado de los proponentes, sus representantes y sus consorciados que, por sus actuaciones, incumplimientos, antecedentes de sus representantes legales y socios (situaciones debidamente justificadas y documentadas), puedan poner en riesgo la ejecución del </w:t>
      </w:r>
      <w:r w:rsidR="005039BD" w:rsidRPr="00D84182">
        <w:rPr>
          <w:lang w:eastAsia="es-CO"/>
        </w:rPr>
        <w:t>proyecto</w:t>
      </w:r>
      <w:r w:rsidR="00684408" w:rsidRPr="00D84182">
        <w:rPr>
          <w:lang w:eastAsia="es-CO"/>
        </w:rPr>
        <w:t xml:space="preserve"> y</w:t>
      </w:r>
      <w:r w:rsidR="00DA6145" w:rsidRPr="00D84182">
        <w:rPr>
          <w:lang w:eastAsia="es-CO"/>
        </w:rPr>
        <w:t>,</w:t>
      </w:r>
      <w:r w:rsidR="00684408" w:rsidRPr="00D84182">
        <w:rPr>
          <w:lang w:eastAsia="es-CO"/>
        </w:rPr>
        <w:t xml:space="preserve"> de evidenciarse tal situación, </w:t>
      </w:r>
      <w:r w:rsidR="00DA6145" w:rsidRPr="00D84182">
        <w:rPr>
          <w:lang w:eastAsia="es-CO"/>
        </w:rPr>
        <w:t xml:space="preserve">se generará </w:t>
      </w:r>
      <w:r w:rsidR="00684408" w:rsidRPr="00D84182">
        <w:rPr>
          <w:lang w:eastAsia="es-CO"/>
        </w:rPr>
        <w:t>causal de rechazo de la propuesta.</w:t>
      </w:r>
    </w:p>
    <w:p w14:paraId="295BAB2F" w14:textId="77777777" w:rsidR="00684408" w:rsidRPr="00D84182" w:rsidRDefault="00684408" w:rsidP="00415BE4">
      <w:pPr>
        <w:rPr>
          <w:lang w:eastAsia="es-CO"/>
        </w:rPr>
      </w:pPr>
    </w:p>
    <w:p w14:paraId="3F83A141" w14:textId="6B9F5E07" w:rsidR="00616320" w:rsidRPr="00D84182" w:rsidRDefault="00684408" w:rsidP="00415BE4">
      <w:pPr>
        <w:rPr>
          <w:lang w:eastAsia="es-CO"/>
        </w:rPr>
      </w:pPr>
      <w:r w:rsidRPr="00D84182">
        <w:rPr>
          <w:lang w:eastAsia="es-CO"/>
        </w:rPr>
        <w:t xml:space="preserve">No se aceptarán las propuestas cuando el proponente individual o alguno de </w:t>
      </w:r>
      <w:r w:rsidR="00DA6145" w:rsidRPr="00D84182">
        <w:rPr>
          <w:lang w:eastAsia="es-CO"/>
        </w:rPr>
        <w:t xml:space="preserve">los </w:t>
      </w:r>
      <w:r w:rsidRPr="00D84182">
        <w:rPr>
          <w:lang w:eastAsia="es-CO"/>
        </w:rPr>
        <w:t xml:space="preserve">miembros del proponente plural (Consorcio </w:t>
      </w:r>
      <w:r w:rsidR="00C861D3" w:rsidRPr="00D84182">
        <w:rPr>
          <w:lang w:eastAsia="es-CO"/>
        </w:rPr>
        <w:t>o</w:t>
      </w:r>
      <w:r w:rsidRPr="00D84182">
        <w:rPr>
          <w:lang w:eastAsia="es-CO"/>
        </w:rPr>
        <w:t xml:space="preserve"> Unión Temporal) o su representante legal se encuentren en causal de incumplimiento o cuando se haya acreditado el</w:t>
      </w:r>
      <w:r w:rsidR="004F00FC" w:rsidRPr="00D84182">
        <w:rPr>
          <w:lang w:eastAsia="es-CO"/>
        </w:rPr>
        <w:t xml:space="preserve"> incumplimiento por parte del contratista. De evidenciarse tal situación será causal de rechazo de la propuesta. </w:t>
      </w:r>
    </w:p>
    <w:p w14:paraId="021F284E" w14:textId="77777777" w:rsidR="000B38A4" w:rsidRDefault="000B38A4" w:rsidP="00415BE4">
      <w:pPr>
        <w:rPr>
          <w:lang w:eastAsia="es-CO"/>
        </w:rPr>
      </w:pPr>
    </w:p>
    <w:p w14:paraId="5CF37F99" w14:textId="77777777" w:rsidR="000B38A4" w:rsidRPr="00D84182" w:rsidRDefault="000B38A4" w:rsidP="00415BE4">
      <w:pPr>
        <w:rPr>
          <w:lang w:eastAsia="es-CO"/>
        </w:rPr>
      </w:pPr>
    </w:p>
    <w:p w14:paraId="37CE1B46" w14:textId="018B8EB4" w:rsidR="00616320" w:rsidRPr="00D84182" w:rsidRDefault="00616320" w:rsidP="00B97EEA">
      <w:pPr>
        <w:pStyle w:val="Ttulo2"/>
        <w:numPr>
          <w:ilvl w:val="1"/>
          <w:numId w:val="20"/>
        </w:numPr>
        <w:ind w:left="709" w:hanging="709"/>
        <w:jc w:val="center"/>
      </w:pPr>
      <w:bookmarkStart w:id="44" w:name="_Toc197421895"/>
      <w:r w:rsidRPr="00D84182">
        <w:t>CRONOGRAMA</w:t>
      </w:r>
      <w:bookmarkEnd w:id="44"/>
    </w:p>
    <w:p w14:paraId="63FDDCA8" w14:textId="77777777" w:rsidR="00762F87" w:rsidRPr="00D84182" w:rsidRDefault="00762F87" w:rsidP="001E184E"/>
    <w:tbl>
      <w:tblPr>
        <w:tblW w:w="9720" w:type="dxa"/>
        <w:tblCellMar>
          <w:left w:w="70" w:type="dxa"/>
          <w:right w:w="70" w:type="dxa"/>
        </w:tblCellMar>
        <w:tblLook w:val="04A0" w:firstRow="1" w:lastRow="0" w:firstColumn="1" w:lastColumn="0" w:noHBand="0" w:noVBand="1"/>
      </w:tblPr>
      <w:tblGrid>
        <w:gridCol w:w="3109"/>
        <w:gridCol w:w="6611"/>
      </w:tblGrid>
      <w:tr w:rsidR="003460B7" w:rsidRPr="003460B7" w14:paraId="7137A37E" w14:textId="77777777" w:rsidTr="003460B7">
        <w:trPr>
          <w:trHeight w:val="315"/>
        </w:trPr>
        <w:tc>
          <w:tcPr>
            <w:tcW w:w="3109" w:type="dxa"/>
            <w:tcBorders>
              <w:top w:val="single" w:sz="8" w:space="0" w:color="auto"/>
              <w:left w:val="single" w:sz="8" w:space="0" w:color="auto"/>
              <w:bottom w:val="single" w:sz="8" w:space="0" w:color="000000"/>
              <w:right w:val="single" w:sz="8" w:space="0" w:color="000000"/>
            </w:tcBorders>
            <w:shd w:val="clear" w:color="000000" w:fill="F2F2F2"/>
            <w:vAlign w:val="center"/>
            <w:hideMark/>
          </w:tcPr>
          <w:p w14:paraId="171D824B" w14:textId="77777777" w:rsidR="003460B7" w:rsidRPr="003460B7" w:rsidRDefault="003460B7" w:rsidP="003460B7">
            <w:pPr>
              <w:jc w:val="center"/>
              <w:rPr>
                <w:rFonts w:eastAsia="Times New Roman"/>
                <w:b/>
                <w:bCs/>
                <w:color w:val="000000"/>
                <w:sz w:val="18"/>
                <w:szCs w:val="18"/>
                <w:lang w:eastAsia="es-CO"/>
              </w:rPr>
            </w:pPr>
            <w:r w:rsidRPr="003460B7">
              <w:rPr>
                <w:rFonts w:eastAsia="Times New Roman"/>
                <w:b/>
                <w:bCs/>
                <w:sz w:val="18"/>
                <w:szCs w:val="18"/>
                <w:lang w:eastAsia="es-CO"/>
              </w:rPr>
              <w:t>ACTIVIDAD</w:t>
            </w:r>
          </w:p>
        </w:tc>
        <w:tc>
          <w:tcPr>
            <w:tcW w:w="6611"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621C42B2" w14:textId="77777777" w:rsidR="003460B7" w:rsidRPr="003460B7" w:rsidRDefault="003460B7" w:rsidP="003460B7">
            <w:pPr>
              <w:jc w:val="center"/>
              <w:rPr>
                <w:rFonts w:eastAsia="Times New Roman"/>
                <w:b/>
                <w:bCs/>
                <w:color w:val="000000"/>
                <w:sz w:val="18"/>
                <w:szCs w:val="18"/>
                <w:lang w:eastAsia="es-CO"/>
              </w:rPr>
            </w:pPr>
            <w:r w:rsidRPr="003460B7">
              <w:rPr>
                <w:rFonts w:eastAsia="Times New Roman"/>
                <w:b/>
                <w:bCs/>
                <w:sz w:val="18"/>
                <w:szCs w:val="18"/>
                <w:lang w:eastAsia="es-CO"/>
              </w:rPr>
              <w:t>FECHA, HORA Y LUGAR SEGÚN CORRESPONDA</w:t>
            </w:r>
          </w:p>
        </w:tc>
      </w:tr>
      <w:tr w:rsidR="003460B7" w:rsidRPr="003460B7" w14:paraId="6333B4C1"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7E880A23"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Apertura LPA y publicación de los términos de referencia preliminares</w:t>
            </w:r>
          </w:p>
        </w:tc>
        <w:tc>
          <w:tcPr>
            <w:tcW w:w="6611" w:type="dxa"/>
            <w:tcBorders>
              <w:top w:val="nil"/>
              <w:left w:val="nil"/>
              <w:bottom w:val="nil"/>
              <w:right w:val="single" w:sz="8" w:space="0" w:color="auto"/>
            </w:tcBorders>
            <w:vAlign w:val="center"/>
            <w:hideMark/>
          </w:tcPr>
          <w:p w14:paraId="43F9DA2C" w14:textId="43DEF298"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Fecha: 0</w:t>
            </w:r>
            <w:r w:rsidR="001E3B4F">
              <w:rPr>
                <w:rFonts w:eastAsia="Times New Roman"/>
                <w:color w:val="000000"/>
                <w:sz w:val="18"/>
                <w:szCs w:val="18"/>
                <w:lang w:eastAsia="es-CO"/>
              </w:rPr>
              <w:t>5</w:t>
            </w:r>
            <w:r w:rsidRPr="003460B7">
              <w:rPr>
                <w:rFonts w:eastAsia="Times New Roman"/>
                <w:color w:val="000000"/>
                <w:sz w:val="18"/>
                <w:szCs w:val="18"/>
                <w:lang w:eastAsia="es-CO"/>
              </w:rPr>
              <w:t>/09/2025</w:t>
            </w:r>
          </w:p>
        </w:tc>
      </w:tr>
      <w:tr w:rsidR="003460B7" w:rsidRPr="003460B7" w14:paraId="7274148B"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51AA4A1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nil"/>
              <w:bottom w:val="nil"/>
              <w:right w:val="single" w:sz="8" w:space="0" w:color="auto"/>
            </w:tcBorders>
            <w:vAlign w:val="center"/>
            <w:hideMark/>
          </w:tcPr>
          <w:p w14:paraId="0CE96FD6" w14:textId="77777777"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Página Web de Aval Fiduciaria S.A.</w:t>
            </w:r>
          </w:p>
        </w:tc>
      </w:tr>
      <w:tr w:rsidR="003460B7" w:rsidRPr="003460B7" w14:paraId="39ECFAA1"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6A45145A"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772AA446" w14:textId="55DB888A" w:rsidR="003460B7" w:rsidRPr="003460B7" w:rsidRDefault="003460B7" w:rsidP="003460B7">
            <w:pPr>
              <w:rPr>
                <w:rFonts w:eastAsia="Times New Roman"/>
                <w:color w:val="467886"/>
                <w:sz w:val="18"/>
                <w:szCs w:val="18"/>
                <w:u w:val="single"/>
                <w:lang w:eastAsia="es-CO"/>
              </w:rPr>
            </w:pPr>
            <w:r w:rsidRPr="003460B7">
              <w:rPr>
                <w:rFonts w:eastAsia="Times New Roman"/>
                <w:color w:val="467886"/>
                <w:sz w:val="18"/>
                <w:szCs w:val="18"/>
                <w:u w:val="single"/>
                <w:lang w:eastAsia="es-CO"/>
              </w:rPr>
              <w:t>www.fiduciariacorficolombiana.com/negocios-oxi</w:t>
            </w:r>
          </w:p>
        </w:tc>
      </w:tr>
      <w:tr w:rsidR="003460B7" w:rsidRPr="003460B7" w14:paraId="5996F584"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5357CD3A"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Plazo máximo para la presentación de observaciones a los términos de referencia.</w:t>
            </w:r>
          </w:p>
        </w:tc>
        <w:tc>
          <w:tcPr>
            <w:tcW w:w="6611" w:type="dxa"/>
            <w:tcBorders>
              <w:top w:val="nil"/>
              <w:left w:val="nil"/>
              <w:bottom w:val="nil"/>
              <w:right w:val="single" w:sz="8" w:space="0" w:color="auto"/>
            </w:tcBorders>
            <w:vAlign w:val="center"/>
            <w:hideMark/>
          </w:tcPr>
          <w:p w14:paraId="6A6902A2" w14:textId="33F834F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Fecha: 0</w:t>
            </w:r>
            <w:r w:rsidR="001E3B4F">
              <w:rPr>
                <w:rFonts w:eastAsia="Times New Roman"/>
                <w:color w:val="000000"/>
                <w:sz w:val="18"/>
                <w:szCs w:val="18"/>
                <w:lang w:eastAsia="es-CO"/>
              </w:rPr>
              <w:t>8</w:t>
            </w:r>
            <w:r w:rsidRPr="003460B7">
              <w:rPr>
                <w:rFonts w:eastAsia="Times New Roman"/>
                <w:color w:val="000000"/>
                <w:sz w:val="18"/>
                <w:szCs w:val="18"/>
                <w:lang w:eastAsia="es-CO"/>
              </w:rPr>
              <w:t>/09/2025</w:t>
            </w:r>
          </w:p>
        </w:tc>
      </w:tr>
      <w:tr w:rsidR="003460B7" w:rsidRPr="003460B7" w14:paraId="1994F1A6"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0F559BAD"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nil"/>
              <w:bottom w:val="nil"/>
              <w:right w:val="single" w:sz="8" w:space="0" w:color="auto"/>
            </w:tcBorders>
            <w:vAlign w:val="center"/>
            <w:hideMark/>
          </w:tcPr>
          <w:p w14:paraId="1D900DCD" w14:textId="2066FADE" w:rsid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Hora: 0</w:t>
            </w:r>
            <w:r w:rsidR="00544B4C">
              <w:rPr>
                <w:rFonts w:eastAsia="Times New Roman"/>
                <w:color w:val="000000"/>
                <w:sz w:val="18"/>
                <w:szCs w:val="18"/>
                <w:lang w:eastAsia="es-CO"/>
              </w:rPr>
              <w:t>3</w:t>
            </w:r>
            <w:r w:rsidRPr="003460B7">
              <w:rPr>
                <w:rFonts w:eastAsia="Times New Roman"/>
                <w:color w:val="000000"/>
                <w:sz w:val="18"/>
                <w:szCs w:val="18"/>
                <w:lang w:eastAsia="es-CO"/>
              </w:rPr>
              <w:t>:00 p.m.</w:t>
            </w:r>
          </w:p>
          <w:p w14:paraId="624203B4" w14:textId="4AE160B8" w:rsidR="005368FE" w:rsidRPr="003460B7" w:rsidRDefault="005368FE" w:rsidP="003460B7">
            <w:pPr>
              <w:rPr>
                <w:rFonts w:eastAsia="Times New Roman"/>
                <w:color w:val="000000"/>
                <w:sz w:val="18"/>
                <w:szCs w:val="18"/>
                <w:lang w:eastAsia="es-CO"/>
              </w:rPr>
            </w:pPr>
            <w:r>
              <w:rPr>
                <w:rFonts w:eastAsia="Times New Roman"/>
                <w:color w:val="000000"/>
                <w:sz w:val="18"/>
                <w:szCs w:val="18"/>
                <w:lang w:eastAsia="es-CO"/>
              </w:rPr>
              <w:t xml:space="preserve">Medio, correo </w:t>
            </w:r>
            <w:r w:rsidR="00544B4C">
              <w:rPr>
                <w:rFonts w:eastAsia="Times New Roman"/>
                <w:color w:val="000000"/>
                <w:sz w:val="18"/>
                <w:szCs w:val="18"/>
                <w:lang w:eastAsia="es-CO"/>
              </w:rPr>
              <w:t>electrónico</w:t>
            </w:r>
            <w:r>
              <w:rPr>
                <w:rFonts w:eastAsia="Times New Roman"/>
                <w:color w:val="000000"/>
                <w:sz w:val="18"/>
                <w:szCs w:val="18"/>
                <w:lang w:eastAsia="es-CO"/>
              </w:rPr>
              <w:t>:</w:t>
            </w:r>
          </w:p>
        </w:tc>
      </w:tr>
      <w:tr w:rsidR="003460B7" w:rsidRPr="003460B7" w14:paraId="4637EAD4" w14:textId="77777777" w:rsidTr="003460B7">
        <w:trPr>
          <w:trHeight w:val="525"/>
        </w:trPr>
        <w:tc>
          <w:tcPr>
            <w:tcW w:w="3109" w:type="dxa"/>
            <w:vMerge/>
            <w:tcBorders>
              <w:top w:val="nil"/>
              <w:left w:val="single" w:sz="8" w:space="0" w:color="auto"/>
              <w:bottom w:val="single" w:sz="8" w:space="0" w:color="000000"/>
              <w:right w:val="single" w:sz="8" w:space="0" w:color="000000"/>
            </w:tcBorders>
            <w:vAlign w:val="center"/>
            <w:hideMark/>
          </w:tcPr>
          <w:p w14:paraId="02073E4E"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nil"/>
              <w:bottom w:val="nil"/>
              <w:right w:val="single" w:sz="8" w:space="0" w:color="auto"/>
            </w:tcBorders>
            <w:vAlign w:val="center"/>
          </w:tcPr>
          <w:p w14:paraId="0A3A9982" w14:textId="16950AEB" w:rsidR="003460B7" w:rsidRDefault="003460B7" w:rsidP="003460B7">
            <w:pPr>
              <w:rPr>
                <w:rFonts w:eastAsia="Times New Roman"/>
                <w:color w:val="000000"/>
                <w:sz w:val="18"/>
                <w:szCs w:val="18"/>
                <w:lang w:eastAsia="es-CO"/>
              </w:rPr>
            </w:pPr>
            <w:hyperlink r:id="rId15" w:history="1">
              <w:r w:rsidRPr="003460B7">
                <w:rPr>
                  <w:rStyle w:val="Hipervnculo"/>
                  <w:rFonts w:eastAsia="Times New Roman"/>
                  <w:sz w:val="18"/>
                  <w:szCs w:val="18"/>
                  <w:lang w:eastAsia="es-CO"/>
                </w:rPr>
                <w:t>obrasporimpuestos@avalfiduciaria.com</w:t>
              </w:r>
            </w:hyperlink>
          </w:p>
          <w:p w14:paraId="6AEDF75F" w14:textId="30011188" w:rsidR="003460B7" w:rsidRPr="003460B7" w:rsidRDefault="003460B7" w:rsidP="003460B7">
            <w:pPr>
              <w:rPr>
                <w:rFonts w:eastAsia="Times New Roman"/>
                <w:color w:val="000000"/>
                <w:sz w:val="18"/>
                <w:szCs w:val="18"/>
                <w:lang w:eastAsia="es-CO"/>
              </w:rPr>
            </w:pPr>
          </w:p>
        </w:tc>
      </w:tr>
      <w:tr w:rsidR="003460B7" w:rsidRPr="003460B7" w14:paraId="35CC23BC" w14:textId="77777777" w:rsidTr="003460B7">
        <w:trPr>
          <w:trHeight w:val="300"/>
        </w:trPr>
        <w:tc>
          <w:tcPr>
            <w:tcW w:w="3109" w:type="dxa"/>
            <w:vMerge w:val="restart"/>
            <w:tcBorders>
              <w:top w:val="nil"/>
              <w:left w:val="single" w:sz="8" w:space="0" w:color="auto"/>
              <w:bottom w:val="single" w:sz="8" w:space="0" w:color="000000"/>
              <w:right w:val="nil"/>
            </w:tcBorders>
            <w:vAlign w:val="center"/>
            <w:hideMark/>
          </w:tcPr>
          <w:p w14:paraId="6A38A666"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Plazo máximo para ofrecer respuesta a las observaciones a los términos de referencia y publicación de los términos de referencia definitivos</w:t>
            </w:r>
          </w:p>
        </w:tc>
        <w:tc>
          <w:tcPr>
            <w:tcW w:w="6611" w:type="dxa"/>
            <w:tcBorders>
              <w:top w:val="single" w:sz="8" w:space="0" w:color="auto"/>
              <w:left w:val="single" w:sz="8" w:space="0" w:color="auto"/>
              <w:bottom w:val="nil"/>
              <w:right w:val="single" w:sz="8" w:space="0" w:color="auto"/>
            </w:tcBorders>
            <w:vAlign w:val="center"/>
            <w:hideMark/>
          </w:tcPr>
          <w:p w14:paraId="1A5479AA" w14:textId="5219983E"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10</w:t>
            </w:r>
            <w:r w:rsidRPr="003460B7">
              <w:rPr>
                <w:rFonts w:eastAsia="Times New Roman"/>
                <w:color w:val="000000"/>
                <w:sz w:val="18"/>
                <w:szCs w:val="18"/>
                <w:lang w:eastAsia="es-CO"/>
              </w:rPr>
              <w:t>/09/2025</w:t>
            </w:r>
          </w:p>
        </w:tc>
      </w:tr>
      <w:tr w:rsidR="003460B7" w:rsidRPr="003460B7" w14:paraId="27530AE7" w14:textId="77777777" w:rsidTr="003460B7">
        <w:trPr>
          <w:trHeight w:val="300"/>
        </w:trPr>
        <w:tc>
          <w:tcPr>
            <w:tcW w:w="3109" w:type="dxa"/>
            <w:vMerge/>
            <w:tcBorders>
              <w:top w:val="nil"/>
              <w:left w:val="single" w:sz="8" w:space="0" w:color="auto"/>
              <w:bottom w:val="single" w:sz="8" w:space="0" w:color="000000"/>
              <w:right w:val="nil"/>
            </w:tcBorders>
            <w:vAlign w:val="center"/>
            <w:hideMark/>
          </w:tcPr>
          <w:p w14:paraId="7383A6E1"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1CA5FFCD" w14:textId="44087351"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w:t>
            </w:r>
            <w:r w:rsidR="005368FE" w:rsidRPr="003460B7">
              <w:rPr>
                <w:rFonts w:eastAsia="Times New Roman"/>
                <w:color w:val="000000"/>
                <w:sz w:val="18"/>
                <w:szCs w:val="18"/>
                <w:lang w:eastAsia="es-CO"/>
              </w:rPr>
              <w:t>Página Web de Aval Fiduciaria S.A.</w:t>
            </w:r>
          </w:p>
        </w:tc>
      </w:tr>
      <w:tr w:rsidR="003460B7" w:rsidRPr="003460B7" w14:paraId="02AA7367" w14:textId="77777777" w:rsidTr="003460B7">
        <w:trPr>
          <w:trHeight w:val="315"/>
        </w:trPr>
        <w:tc>
          <w:tcPr>
            <w:tcW w:w="3109" w:type="dxa"/>
            <w:vMerge/>
            <w:tcBorders>
              <w:top w:val="nil"/>
              <w:left w:val="single" w:sz="8" w:space="0" w:color="auto"/>
              <w:bottom w:val="single" w:sz="8" w:space="0" w:color="000000"/>
              <w:right w:val="nil"/>
            </w:tcBorders>
            <w:vAlign w:val="center"/>
            <w:hideMark/>
          </w:tcPr>
          <w:p w14:paraId="37D618EF"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auto"/>
              <w:right w:val="single" w:sz="8" w:space="0" w:color="auto"/>
            </w:tcBorders>
            <w:vAlign w:val="center"/>
            <w:hideMark/>
          </w:tcPr>
          <w:p w14:paraId="2B875A93" w14:textId="77777777" w:rsidR="003460B7" w:rsidRPr="003460B7" w:rsidRDefault="003460B7" w:rsidP="003460B7">
            <w:pPr>
              <w:rPr>
                <w:rFonts w:eastAsia="Times New Roman"/>
                <w:color w:val="467886"/>
                <w:sz w:val="18"/>
                <w:szCs w:val="18"/>
                <w:u w:val="single"/>
                <w:lang w:eastAsia="es-CO"/>
              </w:rPr>
            </w:pPr>
            <w:hyperlink r:id="rId16" w:history="1">
              <w:r w:rsidRPr="003460B7">
                <w:rPr>
                  <w:rFonts w:eastAsia="Times New Roman"/>
                  <w:color w:val="467886"/>
                  <w:sz w:val="18"/>
                  <w:szCs w:val="18"/>
                  <w:u w:val="single"/>
                  <w:lang w:eastAsia="es-CO"/>
                </w:rPr>
                <w:t>www.fiduciariacorficolombiana.com/negocios-oxi</w:t>
              </w:r>
            </w:hyperlink>
          </w:p>
        </w:tc>
      </w:tr>
      <w:tr w:rsidR="003460B7" w:rsidRPr="003460B7" w14:paraId="70F37CA3"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6019DA28"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Cierre de la etapa de recibo de propuestas - (plazo máximo de presentación de oferta)</w:t>
            </w:r>
          </w:p>
        </w:tc>
        <w:tc>
          <w:tcPr>
            <w:tcW w:w="6611" w:type="dxa"/>
            <w:tcBorders>
              <w:top w:val="nil"/>
              <w:left w:val="single" w:sz="8" w:space="0" w:color="auto"/>
              <w:bottom w:val="nil"/>
              <w:right w:val="single" w:sz="8" w:space="0" w:color="auto"/>
            </w:tcBorders>
            <w:vAlign w:val="center"/>
            <w:hideMark/>
          </w:tcPr>
          <w:p w14:paraId="5AD32306" w14:textId="730047B3"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12</w:t>
            </w:r>
            <w:r w:rsidRPr="003460B7">
              <w:rPr>
                <w:rFonts w:eastAsia="Times New Roman"/>
                <w:color w:val="000000"/>
                <w:sz w:val="18"/>
                <w:szCs w:val="18"/>
                <w:lang w:eastAsia="es-CO"/>
              </w:rPr>
              <w:t>/09/2025</w:t>
            </w:r>
          </w:p>
        </w:tc>
      </w:tr>
      <w:tr w:rsidR="003460B7" w:rsidRPr="003460B7" w14:paraId="0C67D5C8"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480162CA"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7837B6AC"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Hora: 11:00 a.m.</w:t>
            </w:r>
          </w:p>
        </w:tc>
      </w:tr>
      <w:tr w:rsidR="003460B7" w:rsidRPr="003460B7" w14:paraId="6B9BDAAF"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0680FF5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1DD0BAD2" w14:textId="77777777"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 xml:space="preserve">Lugar: </w:t>
            </w:r>
            <w:r w:rsidRPr="003460B7">
              <w:rPr>
                <w:rFonts w:eastAsia="Times New Roman"/>
                <w:color w:val="000000"/>
                <w:sz w:val="18"/>
                <w:szCs w:val="18"/>
                <w:lang w:eastAsia="es-CO"/>
              </w:rPr>
              <w:t>correo electrónico</w:t>
            </w:r>
          </w:p>
        </w:tc>
      </w:tr>
      <w:tr w:rsidR="003460B7" w:rsidRPr="003460B7" w14:paraId="2E15FEB3"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552167F4"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27FB512C" w14:textId="06D59481" w:rsidR="003460B7" w:rsidRDefault="003460B7" w:rsidP="003460B7">
            <w:pPr>
              <w:rPr>
                <w:rFonts w:eastAsia="Times New Roman"/>
                <w:color w:val="000000"/>
                <w:sz w:val="18"/>
                <w:szCs w:val="18"/>
                <w:lang w:eastAsia="es-CO"/>
              </w:rPr>
            </w:pPr>
            <w:hyperlink r:id="rId17" w:history="1">
              <w:r w:rsidRPr="003460B7">
                <w:rPr>
                  <w:rStyle w:val="Hipervnculo"/>
                  <w:rFonts w:eastAsia="Times New Roman"/>
                  <w:sz w:val="18"/>
                  <w:szCs w:val="18"/>
                  <w:lang w:eastAsia="es-CO"/>
                </w:rPr>
                <w:t>obrasporimpuestos@avalfiduciaria.com</w:t>
              </w:r>
            </w:hyperlink>
          </w:p>
          <w:p w14:paraId="7D9DE98F" w14:textId="19E4D9B9" w:rsidR="003460B7" w:rsidRPr="003460B7" w:rsidRDefault="003460B7" w:rsidP="003460B7">
            <w:pPr>
              <w:rPr>
                <w:rFonts w:eastAsia="Times New Roman"/>
                <w:color w:val="467886"/>
                <w:sz w:val="18"/>
                <w:szCs w:val="18"/>
                <w:u w:val="single"/>
                <w:lang w:eastAsia="es-CO"/>
              </w:rPr>
            </w:pPr>
          </w:p>
        </w:tc>
      </w:tr>
      <w:tr w:rsidR="003460B7" w:rsidRPr="003460B7" w14:paraId="70E25FC9" w14:textId="77777777" w:rsidTr="003460B7">
        <w:trPr>
          <w:trHeight w:val="525"/>
        </w:trPr>
        <w:tc>
          <w:tcPr>
            <w:tcW w:w="3109" w:type="dxa"/>
            <w:vMerge/>
            <w:tcBorders>
              <w:top w:val="nil"/>
              <w:left w:val="single" w:sz="8" w:space="0" w:color="auto"/>
              <w:bottom w:val="single" w:sz="8" w:space="0" w:color="000000"/>
              <w:right w:val="single" w:sz="8" w:space="0" w:color="000000"/>
            </w:tcBorders>
            <w:vAlign w:val="center"/>
            <w:hideMark/>
          </w:tcPr>
          <w:p w14:paraId="1CD8D44C"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45553516"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Se aclara que se tendrán por no presentadas las ofertas enviadas por otros medios diferentes.</w:t>
            </w:r>
          </w:p>
        </w:tc>
      </w:tr>
      <w:tr w:rsidR="003460B7" w:rsidRPr="003460B7" w14:paraId="727932B3"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37819735"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Audiencia virtual de cierre</w:t>
            </w:r>
          </w:p>
        </w:tc>
        <w:tc>
          <w:tcPr>
            <w:tcW w:w="6611" w:type="dxa"/>
            <w:tcBorders>
              <w:top w:val="nil"/>
              <w:left w:val="single" w:sz="8" w:space="0" w:color="auto"/>
              <w:bottom w:val="nil"/>
              <w:right w:val="single" w:sz="8" w:space="0" w:color="auto"/>
            </w:tcBorders>
            <w:vAlign w:val="center"/>
            <w:hideMark/>
          </w:tcPr>
          <w:p w14:paraId="0192A965" w14:textId="33ED89B3"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12</w:t>
            </w:r>
            <w:r w:rsidRPr="003460B7">
              <w:rPr>
                <w:rFonts w:eastAsia="Times New Roman"/>
                <w:color w:val="000000"/>
                <w:sz w:val="18"/>
                <w:szCs w:val="18"/>
                <w:lang w:eastAsia="es-CO"/>
              </w:rPr>
              <w:t>/09/2025</w:t>
            </w:r>
          </w:p>
        </w:tc>
      </w:tr>
      <w:tr w:rsidR="003460B7" w:rsidRPr="003460B7" w14:paraId="1E44207C"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2E9AE0E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06B30E9C"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Hora: 03:00 p.m.</w:t>
            </w:r>
          </w:p>
        </w:tc>
      </w:tr>
      <w:tr w:rsidR="003460B7" w:rsidRPr="003460B7" w14:paraId="0A4D5430" w14:textId="77777777" w:rsidTr="003460B7">
        <w:trPr>
          <w:trHeight w:val="780"/>
        </w:trPr>
        <w:tc>
          <w:tcPr>
            <w:tcW w:w="3109" w:type="dxa"/>
            <w:vMerge/>
            <w:tcBorders>
              <w:top w:val="nil"/>
              <w:left w:val="single" w:sz="8" w:space="0" w:color="auto"/>
              <w:bottom w:val="single" w:sz="8" w:space="0" w:color="000000"/>
              <w:right w:val="single" w:sz="8" w:space="0" w:color="000000"/>
            </w:tcBorders>
            <w:vAlign w:val="center"/>
            <w:hideMark/>
          </w:tcPr>
          <w:p w14:paraId="369EF62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0B5656D1" w14:textId="3A68C8CA"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Link de Microsoft Teams publicado mediante comunicado en la Página Web de </w:t>
            </w:r>
            <w:r>
              <w:rPr>
                <w:rFonts w:eastAsia="Times New Roman"/>
                <w:color w:val="000000"/>
                <w:sz w:val="18"/>
                <w:szCs w:val="18"/>
                <w:lang w:eastAsia="es-CO"/>
              </w:rPr>
              <w:t>Aval Fiduciaria S.A.</w:t>
            </w:r>
            <w:r w:rsidRPr="003460B7">
              <w:rPr>
                <w:rFonts w:eastAsia="Times New Roman"/>
                <w:color w:val="000000"/>
                <w:sz w:val="18"/>
                <w:szCs w:val="18"/>
                <w:lang w:eastAsia="es-CO"/>
              </w:rPr>
              <w:t xml:space="preserve"> un (1) días hábil antes del cierre.</w:t>
            </w:r>
          </w:p>
        </w:tc>
      </w:tr>
      <w:tr w:rsidR="003460B7" w:rsidRPr="003460B7" w14:paraId="2B033208" w14:textId="77777777" w:rsidTr="003460B7">
        <w:trPr>
          <w:trHeight w:val="525"/>
        </w:trPr>
        <w:tc>
          <w:tcPr>
            <w:tcW w:w="3109" w:type="dxa"/>
            <w:tcBorders>
              <w:top w:val="nil"/>
              <w:left w:val="single" w:sz="8" w:space="0" w:color="auto"/>
              <w:bottom w:val="single" w:sz="8" w:space="0" w:color="000000"/>
              <w:right w:val="single" w:sz="8" w:space="0" w:color="000000"/>
            </w:tcBorders>
            <w:vAlign w:val="center"/>
            <w:hideMark/>
          </w:tcPr>
          <w:p w14:paraId="53A37B1F"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Evaluación de las ofertas (requisitos habilitantes)</w:t>
            </w:r>
          </w:p>
        </w:tc>
        <w:tc>
          <w:tcPr>
            <w:tcW w:w="6611" w:type="dxa"/>
            <w:tcBorders>
              <w:top w:val="nil"/>
              <w:left w:val="single" w:sz="8" w:space="0" w:color="auto"/>
              <w:bottom w:val="single" w:sz="8" w:space="0" w:color="000000"/>
              <w:right w:val="single" w:sz="8" w:space="0" w:color="auto"/>
            </w:tcBorders>
            <w:vAlign w:val="center"/>
            <w:hideMark/>
          </w:tcPr>
          <w:p w14:paraId="41B72B41" w14:textId="56CD79DB"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Fecha: 1</w:t>
            </w:r>
            <w:r w:rsidR="001E3B4F">
              <w:rPr>
                <w:rFonts w:eastAsia="Times New Roman"/>
                <w:color w:val="000000"/>
                <w:sz w:val="18"/>
                <w:szCs w:val="18"/>
                <w:lang w:eastAsia="es-CO"/>
              </w:rPr>
              <w:t>5</w:t>
            </w:r>
            <w:r w:rsidRPr="003460B7">
              <w:rPr>
                <w:rFonts w:eastAsia="Times New Roman"/>
                <w:color w:val="000000"/>
                <w:sz w:val="18"/>
                <w:szCs w:val="18"/>
                <w:lang w:eastAsia="es-CO"/>
              </w:rPr>
              <w:t>/09/2025</w:t>
            </w:r>
          </w:p>
        </w:tc>
      </w:tr>
      <w:tr w:rsidR="003460B7" w:rsidRPr="003460B7" w14:paraId="3ECD6FE7"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34A33972"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Publicación del informe de requisitos habilitantes (orden jurídico, financiero y técnico - Solicitud de subsanación).</w:t>
            </w:r>
          </w:p>
        </w:tc>
        <w:tc>
          <w:tcPr>
            <w:tcW w:w="6611" w:type="dxa"/>
            <w:tcBorders>
              <w:top w:val="nil"/>
              <w:left w:val="single" w:sz="8" w:space="0" w:color="auto"/>
              <w:bottom w:val="nil"/>
              <w:right w:val="single" w:sz="8" w:space="0" w:color="auto"/>
            </w:tcBorders>
            <w:vAlign w:val="center"/>
            <w:hideMark/>
          </w:tcPr>
          <w:p w14:paraId="74DF8A66" w14:textId="66505199"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Fecha: 1</w:t>
            </w:r>
            <w:r w:rsidR="001E3B4F">
              <w:rPr>
                <w:rFonts w:eastAsia="Times New Roman"/>
                <w:color w:val="000000"/>
                <w:sz w:val="18"/>
                <w:szCs w:val="18"/>
                <w:lang w:eastAsia="es-CO"/>
              </w:rPr>
              <w:t>7</w:t>
            </w:r>
            <w:r w:rsidRPr="003460B7">
              <w:rPr>
                <w:rFonts w:eastAsia="Times New Roman"/>
                <w:color w:val="000000"/>
                <w:sz w:val="18"/>
                <w:szCs w:val="18"/>
                <w:lang w:eastAsia="es-CO"/>
              </w:rPr>
              <w:t>/09/2025</w:t>
            </w:r>
          </w:p>
        </w:tc>
      </w:tr>
      <w:tr w:rsidR="003460B7" w:rsidRPr="003460B7" w14:paraId="4623BA5A"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6A4ACCB4"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529C02C9" w14:textId="1C733FB0"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w:t>
            </w:r>
            <w:r w:rsidR="005368FE" w:rsidRPr="003460B7">
              <w:rPr>
                <w:rFonts w:eastAsia="Times New Roman"/>
                <w:color w:val="000000"/>
                <w:sz w:val="18"/>
                <w:szCs w:val="18"/>
                <w:lang w:eastAsia="es-CO"/>
              </w:rPr>
              <w:t>Página Web de Aval Fiduciaria S.A.</w:t>
            </w:r>
          </w:p>
        </w:tc>
      </w:tr>
      <w:tr w:rsidR="003460B7" w:rsidRPr="003460B7" w14:paraId="1DBEEE2D"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63B0E6A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148DC4AD" w14:textId="14241C51" w:rsidR="003460B7" w:rsidRPr="003460B7" w:rsidRDefault="003460B7" w:rsidP="003460B7">
            <w:pPr>
              <w:rPr>
                <w:rFonts w:eastAsia="Times New Roman"/>
                <w:color w:val="467886"/>
                <w:sz w:val="18"/>
                <w:szCs w:val="18"/>
                <w:u w:val="single"/>
                <w:lang w:eastAsia="es-CO"/>
              </w:rPr>
            </w:pPr>
            <w:hyperlink r:id="rId18" w:history="1">
              <w:r w:rsidRPr="003460B7">
                <w:rPr>
                  <w:rFonts w:eastAsia="Times New Roman"/>
                  <w:color w:val="467886"/>
                  <w:sz w:val="18"/>
                  <w:szCs w:val="18"/>
                  <w:u w:val="single"/>
                  <w:lang w:eastAsia="es-CO"/>
                </w:rPr>
                <w:t>www.fiduciariacorficolombiana.com/negocios-oxi</w:t>
              </w:r>
            </w:hyperlink>
          </w:p>
        </w:tc>
      </w:tr>
      <w:tr w:rsidR="003460B7" w:rsidRPr="003460B7" w14:paraId="57094F2D"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40C3F935"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Oportunidad para subsanar</w:t>
            </w:r>
          </w:p>
        </w:tc>
        <w:tc>
          <w:tcPr>
            <w:tcW w:w="6611" w:type="dxa"/>
            <w:tcBorders>
              <w:top w:val="nil"/>
              <w:left w:val="single" w:sz="8" w:space="0" w:color="auto"/>
              <w:bottom w:val="nil"/>
              <w:right w:val="single" w:sz="8" w:space="0" w:color="auto"/>
            </w:tcBorders>
            <w:vAlign w:val="center"/>
            <w:hideMark/>
          </w:tcPr>
          <w:p w14:paraId="393C3D52" w14:textId="5B45AE12"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Fecha: 1</w:t>
            </w:r>
            <w:r w:rsidR="001E3B4F">
              <w:rPr>
                <w:rFonts w:eastAsia="Times New Roman"/>
                <w:color w:val="000000"/>
                <w:sz w:val="18"/>
                <w:szCs w:val="18"/>
                <w:lang w:eastAsia="es-CO"/>
              </w:rPr>
              <w:t>8</w:t>
            </w:r>
            <w:r w:rsidRPr="003460B7">
              <w:rPr>
                <w:rFonts w:eastAsia="Times New Roman"/>
                <w:color w:val="000000"/>
                <w:sz w:val="18"/>
                <w:szCs w:val="18"/>
                <w:lang w:eastAsia="es-CO"/>
              </w:rPr>
              <w:t>/09/2025</w:t>
            </w:r>
          </w:p>
        </w:tc>
      </w:tr>
      <w:tr w:rsidR="003460B7" w:rsidRPr="003460B7" w14:paraId="720F29A3"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1B2F49C4"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002DA492"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Hora: 03:00 p.m.</w:t>
            </w:r>
          </w:p>
        </w:tc>
      </w:tr>
      <w:tr w:rsidR="003460B7" w:rsidRPr="003460B7" w14:paraId="308FA043"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4ABD3FB0"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59411356" w14:textId="4709EF72" w:rsidR="003460B7" w:rsidRPr="003460B7" w:rsidRDefault="003460B7" w:rsidP="003460B7">
            <w:pPr>
              <w:rPr>
                <w:rFonts w:eastAsia="Times New Roman"/>
                <w:color w:val="467886"/>
                <w:sz w:val="18"/>
                <w:szCs w:val="18"/>
                <w:u w:val="single"/>
                <w:lang w:eastAsia="es-CO"/>
              </w:rPr>
            </w:pPr>
            <w:hyperlink r:id="rId19" w:history="1">
              <w:r w:rsidRPr="003460B7">
                <w:rPr>
                  <w:rStyle w:val="Hipervnculo"/>
                  <w:rFonts w:eastAsia="Times New Roman"/>
                  <w:sz w:val="18"/>
                  <w:szCs w:val="18"/>
                  <w:lang w:eastAsia="es-CO"/>
                </w:rPr>
                <w:t>obrasporimpuestos@avalfiduciaria.com</w:t>
              </w:r>
            </w:hyperlink>
          </w:p>
        </w:tc>
      </w:tr>
      <w:tr w:rsidR="003460B7" w:rsidRPr="003460B7" w14:paraId="1246DDAC"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1103F1E6"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Publicación del informe definitivo de requisitos habilitantes (orden jurídico, financiero y técnico)</w:t>
            </w:r>
          </w:p>
        </w:tc>
        <w:tc>
          <w:tcPr>
            <w:tcW w:w="6611" w:type="dxa"/>
            <w:tcBorders>
              <w:top w:val="nil"/>
              <w:left w:val="single" w:sz="8" w:space="0" w:color="auto"/>
              <w:bottom w:val="nil"/>
              <w:right w:val="single" w:sz="8" w:space="0" w:color="auto"/>
            </w:tcBorders>
            <w:vAlign w:val="center"/>
            <w:hideMark/>
          </w:tcPr>
          <w:p w14:paraId="5F63C9F0" w14:textId="79C820DF"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19</w:t>
            </w:r>
            <w:r w:rsidRPr="003460B7">
              <w:rPr>
                <w:rFonts w:eastAsia="Times New Roman"/>
                <w:color w:val="000000"/>
                <w:sz w:val="18"/>
                <w:szCs w:val="18"/>
                <w:lang w:eastAsia="es-CO"/>
              </w:rPr>
              <w:t>/09/2025</w:t>
            </w:r>
          </w:p>
        </w:tc>
      </w:tr>
      <w:tr w:rsidR="003460B7" w:rsidRPr="003460B7" w14:paraId="14F1D66C"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43B2CF06"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3DBCF438" w14:textId="3647A254"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w:t>
            </w:r>
            <w:r w:rsidR="005368FE" w:rsidRPr="003460B7">
              <w:rPr>
                <w:rFonts w:eastAsia="Times New Roman"/>
                <w:color w:val="000000"/>
                <w:sz w:val="18"/>
                <w:szCs w:val="18"/>
                <w:lang w:eastAsia="es-CO"/>
              </w:rPr>
              <w:t>Página Web de Aval Fiduciaria S.A.</w:t>
            </w:r>
          </w:p>
        </w:tc>
      </w:tr>
      <w:tr w:rsidR="003460B7" w:rsidRPr="003460B7" w14:paraId="528B2EAF"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1CBBAB0D"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669DE5F1" w14:textId="3ED2C071" w:rsidR="003460B7" w:rsidRPr="003460B7" w:rsidRDefault="003460B7" w:rsidP="003460B7">
            <w:pPr>
              <w:rPr>
                <w:rFonts w:eastAsia="Times New Roman"/>
                <w:color w:val="467886"/>
                <w:sz w:val="18"/>
                <w:szCs w:val="18"/>
                <w:u w:val="single"/>
                <w:lang w:eastAsia="es-CO"/>
              </w:rPr>
            </w:pPr>
            <w:hyperlink r:id="rId20" w:history="1">
              <w:r w:rsidRPr="003460B7">
                <w:rPr>
                  <w:rFonts w:eastAsia="Times New Roman"/>
                  <w:color w:val="467886"/>
                  <w:sz w:val="18"/>
                  <w:szCs w:val="18"/>
                  <w:u w:val="single"/>
                  <w:lang w:eastAsia="es-CO"/>
                </w:rPr>
                <w:t>www.fiduciariacorficolombiana.com/negocios-oxi</w:t>
              </w:r>
            </w:hyperlink>
          </w:p>
        </w:tc>
      </w:tr>
      <w:tr w:rsidR="003460B7" w:rsidRPr="003460B7" w14:paraId="39E97696" w14:textId="77777777" w:rsidTr="003460B7">
        <w:trPr>
          <w:trHeight w:val="315"/>
        </w:trPr>
        <w:tc>
          <w:tcPr>
            <w:tcW w:w="3109" w:type="dxa"/>
            <w:tcBorders>
              <w:top w:val="nil"/>
              <w:left w:val="single" w:sz="8" w:space="0" w:color="auto"/>
              <w:bottom w:val="single" w:sz="8" w:space="0" w:color="000000"/>
              <w:right w:val="single" w:sz="8" w:space="0" w:color="000000"/>
            </w:tcBorders>
            <w:vAlign w:val="center"/>
            <w:hideMark/>
          </w:tcPr>
          <w:p w14:paraId="408ACB23"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Evaluación de los requisitos ponderables</w:t>
            </w:r>
          </w:p>
        </w:tc>
        <w:tc>
          <w:tcPr>
            <w:tcW w:w="6611" w:type="dxa"/>
            <w:tcBorders>
              <w:top w:val="nil"/>
              <w:left w:val="single" w:sz="8" w:space="0" w:color="auto"/>
              <w:bottom w:val="single" w:sz="8" w:space="0" w:color="000000"/>
              <w:right w:val="single" w:sz="8" w:space="0" w:color="auto"/>
            </w:tcBorders>
            <w:vAlign w:val="center"/>
            <w:hideMark/>
          </w:tcPr>
          <w:p w14:paraId="279FD635" w14:textId="29EAEC03"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22</w:t>
            </w:r>
            <w:r w:rsidRPr="003460B7">
              <w:rPr>
                <w:rFonts w:eastAsia="Times New Roman"/>
                <w:color w:val="000000"/>
                <w:sz w:val="18"/>
                <w:szCs w:val="18"/>
                <w:lang w:eastAsia="es-CO"/>
              </w:rPr>
              <w:t>/09/2025</w:t>
            </w:r>
          </w:p>
        </w:tc>
      </w:tr>
      <w:tr w:rsidR="003460B7" w:rsidRPr="003460B7" w14:paraId="5AFE46FC"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4C772F55"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Publicación del informe de requisitos ponderables</w:t>
            </w:r>
          </w:p>
        </w:tc>
        <w:tc>
          <w:tcPr>
            <w:tcW w:w="6611" w:type="dxa"/>
            <w:tcBorders>
              <w:top w:val="nil"/>
              <w:left w:val="single" w:sz="8" w:space="0" w:color="auto"/>
              <w:bottom w:val="nil"/>
              <w:right w:val="single" w:sz="8" w:space="0" w:color="auto"/>
            </w:tcBorders>
            <w:vAlign w:val="center"/>
            <w:hideMark/>
          </w:tcPr>
          <w:p w14:paraId="135FBDBA" w14:textId="5E501688"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24</w:t>
            </w:r>
            <w:r w:rsidRPr="003460B7">
              <w:rPr>
                <w:rFonts w:eastAsia="Times New Roman"/>
                <w:color w:val="000000"/>
                <w:sz w:val="18"/>
                <w:szCs w:val="18"/>
                <w:lang w:eastAsia="es-CO"/>
              </w:rPr>
              <w:t>/09/2025</w:t>
            </w:r>
          </w:p>
        </w:tc>
      </w:tr>
      <w:tr w:rsidR="003460B7" w:rsidRPr="003460B7" w14:paraId="2B778571"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67F61726"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66E2F255" w14:textId="1A34C6B2"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w:t>
            </w:r>
            <w:r w:rsidR="005368FE" w:rsidRPr="003460B7">
              <w:rPr>
                <w:rFonts w:eastAsia="Times New Roman"/>
                <w:color w:val="000000"/>
                <w:sz w:val="18"/>
                <w:szCs w:val="18"/>
                <w:lang w:eastAsia="es-CO"/>
              </w:rPr>
              <w:t>Página Web de Aval Fiduciaria S.A.</w:t>
            </w:r>
          </w:p>
        </w:tc>
      </w:tr>
      <w:tr w:rsidR="003460B7" w:rsidRPr="003460B7" w14:paraId="13823BF9"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2346FC5F"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754C8474" w14:textId="461A675B" w:rsidR="003460B7" w:rsidRPr="003460B7" w:rsidRDefault="003460B7" w:rsidP="003460B7">
            <w:pPr>
              <w:rPr>
                <w:rFonts w:eastAsia="Times New Roman"/>
                <w:color w:val="467886"/>
                <w:sz w:val="18"/>
                <w:szCs w:val="18"/>
                <w:u w:val="single"/>
                <w:lang w:eastAsia="es-CO"/>
              </w:rPr>
            </w:pPr>
            <w:hyperlink r:id="rId21" w:history="1">
              <w:r w:rsidRPr="003460B7">
                <w:rPr>
                  <w:rFonts w:eastAsia="Times New Roman"/>
                  <w:color w:val="467886"/>
                  <w:sz w:val="18"/>
                  <w:szCs w:val="18"/>
                  <w:u w:val="single"/>
                  <w:lang w:eastAsia="es-CO"/>
                </w:rPr>
                <w:t>www.fiduciariacorficolombiana.com/negocios-oxi</w:t>
              </w:r>
            </w:hyperlink>
          </w:p>
        </w:tc>
      </w:tr>
      <w:tr w:rsidR="003460B7" w:rsidRPr="003460B7" w14:paraId="3B0DCDD6"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06436D3E"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Plazo para presentar observaciones al informe de evaluación de requisitos ponderables</w:t>
            </w:r>
          </w:p>
        </w:tc>
        <w:tc>
          <w:tcPr>
            <w:tcW w:w="6611" w:type="dxa"/>
            <w:tcBorders>
              <w:top w:val="nil"/>
              <w:left w:val="single" w:sz="8" w:space="0" w:color="auto"/>
              <w:bottom w:val="nil"/>
              <w:right w:val="single" w:sz="8" w:space="0" w:color="auto"/>
            </w:tcBorders>
            <w:vAlign w:val="center"/>
            <w:hideMark/>
          </w:tcPr>
          <w:p w14:paraId="63C29653" w14:textId="37F62312"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25</w:t>
            </w:r>
            <w:r w:rsidRPr="003460B7">
              <w:rPr>
                <w:rFonts w:eastAsia="Times New Roman"/>
                <w:color w:val="000000"/>
                <w:sz w:val="18"/>
                <w:szCs w:val="18"/>
                <w:lang w:eastAsia="es-CO"/>
              </w:rPr>
              <w:t>/09/2025</w:t>
            </w:r>
          </w:p>
        </w:tc>
      </w:tr>
      <w:tr w:rsidR="003460B7" w:rsidRPr="003460B7" w14:paraId="014B0362"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1B9E62DC"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26435CC7"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Hora: 03:00 p.m.</w:t>
            </w:r>
          </w:p>
        </w:tc>
      </w:tr>
      <w:tr w:rsidR="003460B7" w:rsidRPr="003460B7" w14:paraId="71F2878F"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35CD65D9"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23C905DC" w14:textId="40CB0F44" w:rsidR="003460B7" w:rsidRPr="003460B7" w:rsidRDefault="003460B7" w:rsidP="003460B7">
            <w:pPr>
              <w:rPr>
                <w:rFonts w:eastAsia="Times New Roman"/>
                <w:color w:val="467886"/>
                <w:sz w:val="18"/>
                <w:szCs w:val="18"/>
                <w:u w:val="single"/>
                <w:lang w:eastAsia="es-CO"/>
              </w:rPr>
            </w:pPr>
            <w:hyperlink r:id="rId22" w:history="1">
              <w:r w:rsidRPr="003460B7">
                <w:rPr>
                  <w:rStyle w:val="Hipervnculo"/>
                  <w:rFonts w:eastAsia="Times New Roman"/>
                  <w:sz w:val="18"/>
                  <w:szCs w:val="18"/>
                  <w:lang w:eastAsia="es-CO"/>
                </w:rPr>
                <w:t>obrasporimpuestos@avalfiduciaria.com</w:t>
              </w:r>
            </w:hyperlink>
          </w:p>
        </w:tc>
      </w:tr>
      <w:tr w:rsidR="003460B7" w:rsidRPr="003460B7" w14:paraId="3C98E7AD" w14:textId="77777777" w:rsidTr="003460B7">
        <w:trPr>
          <w:trHeight w:val="300"/>
        </w:trPr>
        <w:tc>
          <w:tcPr>
            <w:tcW w:w="3109" w:type="dxa"/>
            <w:vMerge w:val="restart"/>
            <w:tcBorders>
              <w:top w:val="nil"/>
              <w:left w:val="single" w:sz="8" w:space="0" w:color="auto"/>
              <w:bottom w:val="single" w:sz="8" w:space="0" w:color="000000"/>
              <w:right w:val="single" w:sz="8" w:space="0" w:color="000000"/>
            </w:tcBorders>
            <w:vAlign w:val="center"/>
            <w:hideMark/>
          </w:tcPr>
          <w:p w14:paraId="00477376"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Respuesta a observaciones y publicación del informe definitivo de requisitos ponderables (orden de elegibilidad, recomendación del contratista seleccionado o de declaratoria desierta o fallido de la LPA)</w:t>
            </w:r>
          </w:p>
        </w:tc>
        <w:tc>
          <w:tcPr>
            <w:tcW w:w="6611" w:type="dxa"/>
            <w:tcBorders>
              <w:top w:val="nil"/>
              <w:left w:val="single" w:sz="8" w:space="0" w:color="auto"/>
              <w:bottom w:val="nil"/>
              <w:right w:val="single" w:sz="8" w:space="0" w:color="auto"/>
            </w:tcBorders>
            <w:vAlign w:val="center"/>
            <w:hideMark/>
          </w:tcPr>
          <w:p w14:paraId="502528BE" w14:textId="439BE393"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 xml:space="preserve">Fecha: </w:t>
            </w:r>
            <w:r w:rsidR="001E3B4F">
              <w:rPr>
                <w:rFonts w:eastAsia="Times New Roman"/>
                <w:color w:val="000000"/>
                <w:sz w:val="18"/>
                <w:szCs w:val="18"/>
                <w:lang w:eastAsia="es-CO"/>
              </w:rPr>
              <w:t>29</w:t>
            </w:r>
            <w:r w:rsidRPr="003460B7">
              <w:rPr>
                <w:rFonts w:eastAsia="Times New Roman"/>
                <w:color w:val="000000"/>
                <w:sz w:val="18"/>
                <w:szCs w:val="18"/>
                <w:lang w:eastAsia="es-CO"/>
              </w:rPr>
              <w:t>/09/2025</w:t>
            </w:r>
          </w:p>
        </w:tc>
      </w:tr>
      <w:tr w:rsidR="003460B7" w:rsidRPr="003460B7" w14:paraId="1916279A" w14:textId="77777777" w:rsidTr="003460B7">
        <w:trPr>
          <w:trHeight w:val="300"/>
        </w:trPr>
        <w:tc>
          <w:tcPr>
            <w:tcW w:w="3109" w:type="dxa"/>
            <w:vMerge/>
            <w:tcBorders>
              <w:top w:val="nil"/>
              <w:left w:val="single" w:sz="8" w:space="0" w:color="auto"/>
              <w:bottom w:val="single" w:sz="8" w:space="0" w:color="000000"/>
              <w:right w:val="single" w:sz="8" w:space="0" w:color="000000"/>
            </w:tcBorders>
            <w:vAlign w:val="center"/>
            <w:hideMark/>
          </w:tcPr>
          <w:p w14:paraId="50FCBA3A"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nil"/>
              <w:right w:val="single" w:sz="8" w:space="0" w:color="auto"/>
            </w:tcBorders>
            <w:vAlign w:val="center"/>
            <w:hideMark/>
          </w:tcPr>
          <w:p w14:paraId="0A812FDF" w14:textId="181A6044" w:rsidR="003460B7" w:rsidRPr="003460B7" w:rsidRDefault="003460B7" w:rsidP="003460B7">
            <w:pPr>
              <w:rPr>
                <w:rFonts w:eastAsia="Times New Roman"/>
                <w:b/>
                <w:bCs/>
                <w:color w:val="000000"/>
                <w:sz w:val="18"/>
                <w:szCs w:val="18"/>
                <w:lang w:eastAsia="es-CO"/>
              </w:rPr>
            </w:pPr>
            <w:r w:rsidRPr="003460B7">
              <w:rPr>
                <w:rFonts w:eastAsia="Times New Roman"/>
                <w:b/>
                <w:bCs/>
                <w:color w:val="000000"/>
                <w:sz w:val="18"/>
                <w:szCs w:val="18"/>
                <w:lang w:eastAsia="es-CO"/>
              </w:rPr>
              <w:t>Lugar:</w:t>
            </w:r>
            <w:r w:rsidRPr="003460B7">
              <w:rPr>
                <w:rFonts w:eastAsia="Times New Roman"/>
                <w:color w:val="000000"/>
                <w:sz w:val="18"/>
                <w:szCs w:val="18"/>
                <w:lang w:eastAsia="es-CO"/>
              </w:rPr>
              <w:t xml:space="preserve"> </w:t>
            </w:r>
            <w:r w:rsidR="005368FE" w:rsidRPr="003460B7">
              <w:rPr>
                <w:rFonts w:eastAsia="Times New Roman"/>
                <w:color w:val="000000"/>
                <w:sz w:val="18"/>
                <w:szCs w:val="18"/>
                <w:lang w:eastAsia="es-CO"/>
              </w:rPr>
              <w:t>Página Web de Aval Fiduciaria S.A.</w:t>
            </w:r>
          </w:p>
        </w:tc>
      </w:tr>
      <w:tr w:rsidR="003460B7" w:rsidRPr="003460B7" w14:paraId="1CF38048" w14:textId="77777777" w:rsidTr="003460B7">
        <w:trPr>
          <w:trHeight w:val="315"/>
        </w:trPr>
        <w:tc>
          <w:tcPr>
            <w:tcW w:w="3109" w:type="dxa"/>
            <w:vMerge/>
            <w:tcBorders>
              <w:top w:val="nil"/>
              <w:left w:val="single" w:sz="8" w:space="0" w:color="auto"/>
              <w:bottom w:val="single" w:sz="8" w:space="0" w:color="000000"/>
              <w:right w:val="single" w:sz="8" w:space="0" w:color="000000"/>
            </w:tcBorders>
            <w:vAlign w:val="center"/>
            <w:hideMark/>
          </w:tcPr>
          <w:p w14:paraId="01F9EB28" w14:textId="77777777" w:rsidR="003460B7" w:rsidRPr="003460B7" w:rsidRDefault="003460B7" w:rsidP="003460B7">
            <w:pPr>
              <w:jc w:val="left"/>
              <w:rPr>
                <w:rFonts w:eastAsia="Times New Roman"/>
                <w:color w:val="000000"/>
                <w:sz w:val="18"/>
                <w:szCs w:val="18"/>
                <w:lang w:eastAsia="es-CO"/>
              </w:rPr>
            </w:pPr>
          </w:p>
        </w:tc>
        <w:tc>
          <w:tcPr>
            <w:tcW w:w="6611" w:type="dxa"/>
            <w:tcBorders>
              <w:top w:val="nil"/>
              <w:left w:val="single" w:sz="8" w:space="0" w:color="auto"/>
              <w:bottom w:val="single" w:sz="8" w:space="0" w:color="000000"/>
              <w:right w:val="single" w:sz="8" w:space="0" w:color="auto"/>
            </w:tcBorders>
            <w:vAlign w:val="center"/>
            <w:hideMark/>
          </w:tcPr>
          <w:p w14:paraId="6BBF1773" w14:textId="4C1C9961" w:rsidR="003460B7" w:rsidRPr="003460B7" w:rsidRDefault="003460B7" w:rsidP="003460B7">
            <w:pPr>
              <w:rPr>
                <w:rFonts w:eastAsia="Times New Roman"/>
                <w:color w:val="467886"/>
                <w:sz w:val="18"/>
                <w:szCs w:val="18"/>
                <w:u w:val="single"/>
                <w:lang w:eastAsia="es-CO"/>
              </w:rPr>
            </w:pPr>
            <w:hyperlink r:id="rId23" w:history="1">
              <w:r w:rsidRPr="003460B7">
                <w:rPr>
                  <w:rFonts w:eastAsia="Times New Roman"/>
                  <w:color w:val="467886"/>
                  <w:sz w:val="18"/>
                  <w:szCs w:val="18"/>
                  <w:u w:val="single"/>
                  <w:lang w:eastAsia="es-CO"/>
                </w:rPr>
                <w:t>www.fiduciariacorficolombiana.com/negocios-oxi</w:t>
              </w:r>
            </w:hyperlink>
          </w:p>
        </w:tc>
      </w:tr>
      <w:tr w:rsidR="003460B7" w:rsidRPr="003460B7" w14:paraId="2F28BF64" w14:textId="77777777" w:rsidTr="003460B7">
        <w:trPr>
          <w:trHeight w:val="525"/>
        </w:trPr>
        <w:tc>
          <w:tcPr>
            <w:tcW w:w="3109" w:type="dxa"/>
            <w:tcBorders>
              <w:top w:val="nil"/>
              <w:left w:val="single" w:sz="8" w:space="0" w:color="auto"/>
              <w:bottom w:val="single" w:sz="8" w:space="0" w:color="auto"/>
              <w:right w:val="single" w:sz="8" w:space="0" w:color="000000"/>
            </w:tcBorders>
            <w:vAlign w:val="center"/>
            <w:hideMark/>
          </w:tcPr>
          <w:p w14:paraId="448D0B1E"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Publicación de acta de aceptación de la oferta o de declaratoria desierta</w:t>
            </w:r>
          </w:p>
        </w:tc>
        <w:tc>
          <w:tcPr>
            <w:tcW w:w="6611" w:type="dxa"/>
            <w:tcBorders>
              <w:top w:val="nil"/>
              <w:left w:val="single" w:sz="8" w:space="0" w:color="auto"/>
              <w:bottom w:val="single" w:sz="8" w:space="0" w:color="auto"/>
              <w:right w:val="single" w:sz="8" w:space="0" w:color="auto"/>
            </w:tcBorders>
            <w:vAlign w:val="center"/>
            <w:hideMark/>
          </w:tcPr>
          <w:p w14:paraId="71F06A3E" w14:textId="77777777" w:rsidR="003460B7" w:rsidRPr="003460B7" w:rsidRDefault="003460B7" w:rsidP="003460B7">
            <w:pPr>
              <w:rPr>
                <w:rFonts w:eastAsia="Times New Roman"/>
                <w:color w:val="000000"/>
                <w:sz w:val="18"/>
                <w:szCs w:val="18"/>
                <w:lang w:eastAsia="es-CO"/>
              </w:rPr>
            </w:pPr>
            <w:r w:rsidRPr="003460B7">
              <w:rPr>
                <w:rFonts w:eastAsia="Times New Roman"/>
                <w:color w:val="000000"/>
                <w:sz w:val="18"/>
                <w:szCs w:val="18"/>
                <w:lang w:eastAsia="es-CO"/>
              </w:rPr>
              <w:t>Dentro de los tres (3) días hábiles posteriores a la fecha de publicación del informe definitivo de requisitos ponderables.</w:t>
            </w:r>
          </w:p>
        </w:tc>
      </w:tr>
    </w:tbl>
    <w:p w14:paraId="024DE442" w14:textId="77777777" w:rsidR="00B40D4E" w:rsidRPr="00D84182" w:rsidRDefault="00B40D4E" w:rsidP="00B53EA7"/>
    <w:p w14:paraId="37EB5505" w14:textId="2073197E" w:rsidR="005D2980" w:rsidRPr="00D84182" w:rsidRDefault="005D2980" w:rsidP="00B53EA7">
      <w:r w:rsidRPr="00D84182">
        <w:t xml:space="preserve">No se recibirán propuestas </w:t>
      </w:r>
      <w:r w:rsidR="00CF36AF" w:rsidRPr="00D84182">
        <w:t xml:space="preserve">por fuera de </w:t>
      </w:r>
      <w:r w:rsidRPr="00D84182">
        <w:t>la fecha y hora indicadas en el cronograma</w:t>
      </w:r>
      <w:r w:rsidR="00D52473" w:rsidRPr="00D84182">
        <w:t xml:space="preserve"> ni de manera </w:t>
      </w:r>
      <w:r w:rsidR="00B351B7" w:rsidRPr="00D84182">
        <w:t xml:space="preserve">distinta </w:t>
      </w:r>
      <w:r w:rsidR="00D52473" w:rsidRPr="00D84182">
        <w:t>a la allí establecida</w:t>
      </w:r>
      <w:r w:rsidRPr="00D84182">
        <w:t>. Las que sean entregadas por fuera de la fecha y hora, no serán objeto de evaluación y se devolverán sin abrir al remitente.</w:t>
      </w:r>
    </w:p>
    <w:p w14:paraId="5BE1E4CA" w14:textId="0C988E47" w:rsidR="005D2980" w:rsidRPr="00D84182" w:rsidRDefault="00577601" w:rsidP="00577601">
      <w:pPr>
        <w:spacing w:after="160" w:line="259" w:lineRule="auto"/>
        <w:jc w:val="left"/>
      </w:pPr>
      <w:r>
        <w:br w:type="page"/>
      </w:r>
    </w:p>
    <w:p w14:paraId="4DD57007" w14:textId="0D38DE1E" w:rsidR="00957E44" w:rsidRPr="00D84182" w:rsidRDefault="00205A03" w:rsidP="00BC1650">
      <w:pPr>
        <w:pStyle w:val="Ttulo1"/>
        <w:numPr>
          <w:ilvl w:val="0"/>
          <w:numId w:val="20"/>
        </w:numPr>
      </w:pPr>
      <w:bookmarkStart w:id="45" w:name="_Toc197421896"/>
      <w:r w:rsidRPr="00D84182">
        <w:t>CONDICIONES DEL PROCESO LICITATORIO</w:t>
      </w:r>
      <w:bookmarkEnd w:id="45"/>
    </w:p>
    <w:p w14:paraId="7FE50BCC" w14:textId="77777777" w:rsidR="00896BE5" w:rsidRPr="00D84182" w:rsidRDefault="00896BE5" w:rsidP="000872AD"/>
    <w:p w14:paraId="1037AA04" w14:textId="5DD9CA17" w:rsidR="00A0407A" w:rsidRPr="00BC1650" w:rsidRDefault="00227911" w:rsidP="00227911">
      <w:pPr>
        <w:pStyle w:val="Ttulo2"/>
        <w:numPr>
          <w:ilvl w:val="0"/>
          <w:numId w:val="0"/>
        </w:numPr>
        <w:rPr>
          <w:rFonts w:cstheme="majorBidi"/>
          <w:szCs w:val="32"/>
        </w:rPr>
      </w:pPr>
      <w:bookmarkStart w:id="46" w:name="_Toc197421897"/>
      <w:r w:rsidRPr="00227911">
        <w:rPr>
          <w:rFonts w:cstheme="majorBidi"/>
          <w:b w:val="0"/>
          <w:szCs w:val="32"/>
        </w:rPr>
        <w:t>3.</w:t>
      </w:r>
      <w:r>
        <w:rPr>
          <w:rFonts w:cstheme="majorBidi"/>
          <w:szCs w:val="32"/>
        </w:rPr>
        <w:t xml:space="preserve">1.  </w:t>
      </w:r>
      <w:r w:rsidR="00616320" w:rsidRPr="00BC1650">
        <w:rPr>
          <w:rFonts w:cstheme="majorBidi"/>
          <w:szCs w:val="32"/>
        </w:rPr>
        <w:t>CORR</w:t>
      </w:r>
      <w:r w:rsidR="00616320" w:rsidRPr="00D84182">
        <w:t>ESPONDENCIA Y COMUNICACIÓN</w:t>
      </w:r>
      <w:bookmarkEnd w:id="46"/>
    </w:p>
    <w:p w14:paraId="7E35D225" w14:textId="77777777" w:rsidR="002655B3" w:rsidRPr="00D84182" w:rsidRDefault="002655B3" w:rsidP="006E398C">
      <w:pPr>
        <w:rPr>
          <w:w w:val="90"/>
        </w:rPr>
      </w:pPr>
    </w:p>
    <w:p w14:paraId="40778B61" w14:textId="13E3061F" w:rsidR="002655B3" w:rsidRPr="00D84182" w:rsidRDefault="42CBEDC7" w:rsidP="006E398C">
      <w:r w:rsidRPr="00D84182">
        <w:t xml:space="preserve">Todos y cada uno de los documentos que el interesado </w:t>
      </w:r>
      <w:r w:rsidR="00C861D3" w:rsidRPr="00D84182">
        <w:t>o</w:t>
      </w:r>
      <w:r w:rsidRPr="00D84182">
        <w:t xml:space="preserve"> proponente genere y que esté(n) relacionado(s) con la presente </w:t>
      </w:r>
      <w:r w:rsidR="00D93914">
        <w:t>Licitación Privada Abierta</w:t>
      </w:r>
      <w:r w:rsidRPr="00D84182">
        <w:t>, deberá(n) ser remitido(s) al correo electrónico</w:t>
      </w:r>
      <w:r w:rsidR="006C21B1">
        <w:t xml:space="preserve"> </w:t>
      </w:r>
      <w:hyperlink r:id="rId24" w:history="1">
        <w:r w:rsidR="006C21B1" w:rsidRPr="00AF6A28">
          <w:rPr>
            <w:rStyle w:val="Hipervnculo"/>
          </w:rPr>
          <w:t>obrasporimpuestos@avalfiduciaria.com</w:t>
        </w:r>
      </w:hyperlink>
      <w:r w:rsidR="001A66F6" w:rsidRPr="00D84182">
        <w:t>,</w:t>
      </w:r>
      <w:r w:rsidRPr="00D84182">
        <w:t xml:space="preserve"> los cuales no podrán exceder de 24 MB</w:t>
      </w:r>
      <w:r w:rsidR="001A66F6" w:rsidRPr="00D84182">
        <w:t>,</w:t>
      </w:r>
      <w:r w:rsidRPr="00D84182">
        <w:t xml:space="preserve"> incluido el cuerpo del correo. </w:t>
      </w:r>
    </w:p>
    <w:p w14:paraId="6BD20118" w14:textId="7A069F62" w:rsidR="22E08D73" w:rsidRPr="00D84182" w:rsidRDefault="22E08D73" w:rsidP="006E398C"/>
    <w:p w14:paraId="1476A980" w14:textId="6A56BE75" w:rsidR="42CBEDC7" w:rsidRPr="00D84182" w:rsidRDefault="42CBEDC7" w:rsidP="006E398C">
      <w:r w:rsidRPr="00D84182">
        <w:t xml:space="preserve">En el caso de que los documentos superen los 24 MB, se podrán remitir varios correos electrónicos, pero </w:t>
      </w:r>
      <w:r w:rsidR="00804D65" w:rsidRPr="00D84182">
        <w:t xml:space="preserve">se </w:t>
      </w:r>
      <w:r w:rsidRPr="00D84182">
        <w:t xml:space="preserve">deberá tener precaución </w:t>
      </w:r>
      <w:r w:rsidR="00804D65" w:rsidRPr="00D84182">
        <w:t xml:space="preserve">de </w:t>
      </w:r>
      <w:r w:rsidRPr="00D84182">
        <w:t>que todos sean remitidos y recibidos</w:t>
      </w:r>
      <w:r w:rsidR="00804D65" w:rsidRPr="00D84182">
        <w:t>,</w:t>
      </w:r>
      <w:r w:rsidRPr="00D84182">
        <w:t xml:space="preserve"> antes de la fecha y hora establecidas en el cronograma, para que sean tenidos en cuenta por la entidad. </w:t>
      </w:r>
    </w:p>
    <w:p w14:paraId="3EB10531" w14:textId="5762805A" w:rsidR="22E08D73" w:rsidRPr="00D84182" w:rsidRDefault="22E08D73" w:rsidP="006E398C"/>
    <w:p w14:paraId="75BD5B6D" w14:textId="72CE7813" w:rsidR="42CBEDC7" w:rsidRPr="00D84182" w:rsidRDefault="42CBEDC7" w:rsidP="006E398C">
      <w:r w:rsidRPr="00D84182">
        <w:t>Se entiende</w:t>
      </w:r>
      <w:r w:rsidR="00804D65" w:rsidRPr="00D84182">
        <w:t>,</w:t>
      </w:r>
      <w:r w:rsidRPr="00D84182">
        <w:t xml:space="preserve"> para todos los efectos de la presente </w:t>
      </w:r>
      <w:r w:rsidR="00AB10C8">
        <w:t>Licitación Privada Abierta</w:t>
      </w:r>
      <w:r w:rsidRPr="00D84182">
        <w:t xml:space="preserve">, que la única correspondencia oficial del proceso y, por tanto, susceptible de controversia, será aquella radicada </w:t>
      </w:r>
      <w:r w:rsidR="00C861D3" w:rsidRPr="00D84182">
        <w:t>o</w:t>
      </w:r>
      <w:r w:rsidRPr="00D84182">
        <w:t xml:space="preserve"> enviada al correo electrónico mencionado.</w:t>
      </w:r>
    </w:p>
    <w:p w14:paraId="0271D481" w14:textId="1CCF3764" w:rsidR="42CBEDC7" w:rsidRPr="00D84182" w:rsidRDefault="42CBEDC7" w:rsidP="006E398C">
      <w:r w:rsidRPr="00D84182">
        <w:t xml:space="preserve"> </w:t>
      </w:r>
    </w:p>
    <w:p w14:paraId="060CC647" w14:textId="0B95AACE" w:rsidR="42CBEDC7" w:rsidRPr="00D84182" w:rsidRDefault="42CBEDC7" w:rsidP="006E398C">
      <w:r w:rsidRPr="00D84182">
        <w:t xml:space="preserve">La correspondencia que sea remitida o radicada a un correo electrónico diferente se entiende como no oficial y no es vinculante, por lo que no será atendida ni tenida en cuenta. En el asunto se debe indicar el número del proceso de </w:t>
      </w:r>
      <w:r w:rsidR="00AB10C8">
        <w:t>Licitación Privada Abierta</w:t>
      </w:r>
      <w:r w:rsidRPr="00D84182">
        <w:t xml:space="preserve"> (LPA), el nombre del </w:t>
      </w:r>
      <w:r w:rsidR="00D93914" w:rsidRPr="00D84182">
        <w:t xml:space="preserve">Patrimonio Autónomo </w:t>
      </w:r>
      <w:r w:rsidRPr="00D84182">
        <w:t xml:space="preserve">y el consecutivo del correo. </w:t>
      </w:r>
    </w:p>
    <w:p w14:paraId="61CF3D38" w14:textId="77777777" w:rsidR="00F66483" w:rsidRPr="00D84182" w:rsidRDefault="00F66483" w:rsidP="006E398C"/>
    <w:p w14:paraId="1292798F" w14:textId="6EFD1483" w:rsidR="12E2409A" w:rsidRPr="00D84182" w:rsidRDefault="12E2409A" w:rsidP="006E398C">
      <w:r w:rsidRPr="00D84182">
        <w:t>Todos los documentos y comunicaciones remitidas por los proponentes deberán ser dirigidas a:</w:t>
      </w:r>
    </w:p>
    <w:p w14:paraId="428EEC2E" w14:textId="70AC6867" w:rsidR="00AF1CF6" w:rsidRPr="00D84182" w:rsidRDefault="00AF1CF6" w:rsidP="006E398C"/>
    <w:p w14:paraId="4F922642" w14:textId="77777777" w:rsidR="00A81209" w:rsidRPr="00D84182" w:rsidRDefault="00A81209" w:rsidP="00E136FC">
      <w:pPr>
        <w:ind w:left="708"/>
        <w:rPr>
          <w:b/>
          <w:i/>
          <w:iCs/>
        </w:rPr>
      </w:pPr>
      <w:r w:rsidRPr="00D84182">
        <w:rPr>
          <w:b/>
          <w:i/>
          <w:iCs/>
        </w:rPr>
        <w:t>Señores</w:t>
      </w:r>
    </w:p>
    <w:p w14:paraId="09B3A5D5" w14:textId="77777777" w:rsidR="00216A8A" w:rsidRPr="00D84182" w:rsidRDefault="00216A8A" w:rsidP="00216A8A">
      <w:pPr>
        <w:ind w:left="708"/>
        <w:rPr>
          <w:b/>
          <w:i/>
          <w:iCs/>
        </w:rPr>
      </w:pPr>
      <w:r>
        <w:rPr>
          <w:b/>
          <w:i/>
          <w:iCs/>
        </w:rPr>
        <w:t>AVAL FIDUCIARIA S.A.</w:t>
      </w:r>
      <w:r w:rsidRPr="00D84182">
        <w:rPr>
          <w:b/>
          <w:i/>
          <w:iCs/>
        </w:rPr>
        <w:t xml:space="preserve"> </w:t>
      </w:r>
    </w:p>
    <w:p w14:paraId="3CEF6F82" w14:textId="77777777" w:rsidR="00216A8A" w:rsidRPr="00D84182" w:rsidRDefault="00216A8A" w:rsidP="00216A8A">
      <w:pPr>
        <w:ind w:left="708"/>
        <w:rPr>
          <w:b/>
          <w:i/>
          <w:iCs/>
        </w:rPr>
      </w:pPr>
      <w:r>
        <w:rPr>
          <w:b/>
          <w:i/>
          <w:iCs/>
        </w:rPr>
        <w:t>FIDEICOMISO OXI INGREDION SANTANDER</w:t>
      </w:r>
    </w:p>
    <w:p w14:paraId="4895A5AB" w14:textId="77777777" w:rsidR="00216A8A" w:rsidRPr="00D84182" w:rsidRDefault="00216A8A" w:rsidP="00216A8A">
      <w:pPr>
        <w:ind w:left="708"/>
        <w:rPr>
          <w:b/>
          <w:i/>
          <w:iCs/>
        </w:rPr>
      </w:pPr>
      <w:r w:rsidRPr="00D84182">
        <w:rPr>
          <w:b/>
          <w:i/>
          <w:iCs/>
        </w:rPr>
        <w:t>Bogotá D.C.</w:t>
      </w:r>
    </w:p>
    <w:p w14:paraId="102A2114" w14:textId="77777777" w:rsidR="00DF3B0D" w:rsidRPr="00D84182" w:rsidRDefault="00DF3B0D" w:rsidP="00991359">
      <w:pPr>
        <w:ind w:left="708"/>
        <w:rPr>
          <w:b/>
          <w:i/>
          <w:iCs/>
        </w:rPr>
      </w:pPr>
    </w:p>
    <w:p w14:paraId="5B1DD693" w14:textId="77777777" w:rsidR="00991359" w:rsidRPr="00D84182" w:rsidRDefault="00A81209" w:rsidP="00DF3B0D">
      <w:r w:rsidRPr="00D84182">
        <w:t>Deberán contener como mínimo los siguientes datos:</w:t>
      </w:r>
    </w:p>
    <w:p w14:paraId="310A030E" w14:textId="77777777" w:rsidR="00DF3B0D" w:rsidRPr="00D84182" w:rsidRDefault="00DF3B0D" w:rsidP="00DF3B0D">
      <w:pPr>
        <w:rPr>
          <w:i/>
          <w:iCs/>
        </w:rPr>
      </w:pPr>
    </w:p>
    <w:p w14:paraId="60E13B0D" w14:textId="138E16B2" w:rsidR="00991359" w:rsidRPr="00D84182" w:rsidRDefault="00A81209" w:rsidP="002B5476">
      <w:pPr>
        <w:pStyle w:val="Prrafodelista"/>
        <w:numPr>
          <w:ilvl w:val="0"/>
          <w:numId w:val="33"/>
        </w:numPr>
        <w:rPr>
          <w:i/>
          <w:iCs/>
        </w:rPr>
      </w:pPr>
      <w:r w:rsidRPr="00D84182">
        <w:rPr>
          <w:i/>
          <w:iCs/>
        </w:rPr>
        <w:t xml:space="preserve">Nombre completo del interesado en la </w:t>
      </w:r>
      <w:r w:rsidR="00D93914">
        <w:rPr>
          <w:i/>
          <w:iCs/>
        </w:rPr>
        <w:t>Licitación Privada Abierta</w:t>
      </w:r>
      <w:r w:rsidRPr="00D84182">
        <w:rPr>
          <w:i/>
          <w:iCs/>
        </w:rPr>
        <w:t>.</w:t>
      </w:r>
    </w:p>
    <w:p w14:paraId="43018E50" w14:textId="77777777" w:rsidR="00991359" w:rsidRPr="00D84182" w:rsidRDefault="00A81209" w:rsidP="002B5476">
      <w:pPr>
        <w:pStyle w:val="Prrafodelista"/>
        <w:numPr>
          <w:ilvl w:val="0"/>
          <w:numId w:val="33"/>
        </w:numPr>
        <w:rPr>
          <w:i/>
          <w:iCs/>
        </w:rPr>
      </w:pPr>
      <w:r w:rsidRPr="00D84182">
        <w:rPr>
          <w:i/>
          <w:iCs/>
        </w:rPr>
        <w:t>Datos del proponente que incluya como mínimo: nombre completo, dirección física, dirección electrónica y teléfonos fijos y/o celulares.</w:t>
      </w:r>
    </w:p>
    <w:p w14:paraId="4A65EB49" w14:textId="77777777" w:rsidR="00991359" w:rsidRPr="00D84182" w:rsidRDefault="00A81209" w:rsidP="002B5476">
      <w:pPr>
        <w:pStyle w:val="Prrafodelista"/>
        <w:numPr>
          <w:ilvl w:val="0"/>
          <w:numId w:val="33"/>
        </w:numPr>
        <w:rPr>
          <w:i/>
          <w:iCs/>
        </w:rPr>
      </w:pPr>
      <w:r w:rsidRPr="00D84182">
        <w:rPr>
          <w:i/>
          <w:iCs/>
        </w:rPr>
        <w:t>Identificación de los anexos presentados con la comunicación, si los hubiere.</w:t>
      </w:r>
    </w:p>
    <w:p w14:paraId="0B21307E" w14:textId="56A31B94" w:rsidR="12E2409A" w:rsidRPr="00D84182" w:rsidRDefault="00A81209" w:rsidP="002B5476">
      <w:pPr>
        <w:pStyle w:val="Prrafodelista"/>
        <w:numPr>
          <w:ilvl w:val="0"/>
          <w:numId w:val="33"/>
        </w:numPr>
        <w:rPr>
          <w:b/>
          <w:i/>
          <w:iCs/>
        </w:rPr>
      </w:pPr>
      <w:r w:rsidRPr="00D84182">
        <w:rPr>
          <w:i/>
          <w:iCs/>
        </w:rPr>
        <w:t>Número total de folios.</w:t>
      </w:r>
      <w:r w:rsidR="12E2409A" w:rsidRPr="00D84182">
        <w:t xml:space="preserve"> </w:t>
      </w:r>
    </w:p>
    <w:p w14:paraId="6047E1CF" w14:textId="25C67C79" w:rsidR="22E08D73" w:rsidRPr="00D84182" w:rsidRDefault="22E08D73" w:rsidP="0013343A"/>
    <w:p w14:paraId="3102EC6E" w14:textId="74DCBFF3" w:rsidR="00616320" w:rsidRPr="00D84182" w:rsidRDefault="50A6C27A" w:rsidP="00227911">
      <w:pPr>
        <w:pStyle w:val="Ttulo2"/>
        <w:numPr>
          <w:ilvl w:val="1"/>
          <w:numId w:val="152"/>
        </w:numPr>
      </w:pPr>
      <w:bookmarkStart w:id="47" w:name="_Toc197421898"/>
      <w:r w:rsidRPr="00D84182">
        <w:t>ADENDAS</w:t>
      </w:r>
      <w:bookmarkEnd w:id="47"/>
    </w:p>
    <w:p w14:paraId="547E218C" w14:textId="77777777" w:rsidR="002655B3" w:rsidRPr="00D84182" w:rsidRDefault="002655B3" w:rsidP="000A3A35">
      <w:pPr>
        <w:rPr>
          <w:w w:val="90"/>
        </w:rPr>
      </w:pPr>
    </w:p>
    <w:p w14:paraId="0D382974" w14:textId="6F39006C" w:rsidR="002655B3" w:rsidRPr="00D84182" w:rsidRDefault="48534F47" w:rsidP="000A3A35">
      <w:r w:rsidRPr="00D84182">
        <w:t xml:space="preserve">El Contratante podrá modificar, aclarar </w:t>
      </w:r>
      <w:r w:rsidR="00C861D3" w:rsidRPr="00D84182">
        <w:t>o</w:t>
      </w:r>
      <w:r w:rsidRPr="00D84182">
        <w:t xml:space="preserve"> suprimir los Términos de Referencia a través de adendas, las cuales podrán expedirse con una antelación de al menos un (1) día hábil antes del cierre y presentación de ofertas</w:t>
      </w:r>
      <w:r w:rsidR="00681F40" w:rsidRPr="00D84182">
        <w:t>,</w:t>
      </w:r>
      <w:r w:rsidRPr="00D84182">
        <w:t xml:space="preserve"> y serán publicadas en la página web </w:t>
      </w:r>
      <w:hyperlink r:id="rId25" w:history="1">
        <w:r w:rsidR="006C21B1" w:rsidRPr="002D4B54">
          <w:rPr>
            <w:rStyle w:val="Hipervnculo"/>
          </w:rPr>
          <w:t>www.fiduciariacorficolombiana.com/negocios-oxi</w:t>
        </w:r>
      </w:hyperlink>
      <w:r w:rsidRPr="00D84182">
        <w:t xml:space="preserve">; así mismo, se podrán expedir adendas para modificar el cronograma del proceso, en cualquier momento, antes de </w:t>
      </w:r>
      <w:r w:rsidR="006F769C" w:rsidRPr="00D84182">
        <w:t>la adjudicación de la licitación</w:t>
      </w:r>
      <w:r w:rsidRPr="00D84182">
        <w:t xml:space="preserve">. </w:t>
      </w:r>
    </w:p>
    <w:p w14:paraId="4A7DE364" w14:textId="138EEA58" w:rsidR="22E08D73" w:rsidRPr="00D84182" w:rsidRDefault="22E08D73" w:rsidP="000A3A35"/>
    <w:p w14:paraId="538A7DD7" w14:textId="3EB7F676" w:rsidR="48534F47" w:rsidRPr="00D84182" w:rsidRDefault="48534F47" w:rsidP="000A3A35">
      <w:r w:rsidRPr="00D84182">
        <w:t>Será responsabilidad exclusiva del Proponente atender y tener en cuenta todas las adendas expedidas en el presente proceso de selección para la elaboración de su propuesta.</w:t>
      </w:r>
    </w:p>
    <w:p w14:paraId="344DE36F" w14:textId="77777777" w:rsidR="006F0069" w:rsidRPr="00D84182" w:rsidRDefault="006F0069" w:rsidP="000A3A35">
      <w:pPr>
        <w:rPr>
          <w:lang w:eastAsia="es-CO"/>
        </w:rPr>
      </w:pPr>
    </w:p>
    <w:p w14:paraId="2B1AE202" w14:textId="50EA6267" w:rsidR="006F0069" w:rsidRPr="00D84182" w:rsidRDefault="006F0069" w:rsidP="00227911">
      <w:pPr>
        <w:pStyle w:val="Ttulo2"/>
        <w:numPr>
          <w:ilvl w:val="1"/>
          <w:numId w:val="152"/>
        </w:numPr>
      </w:pPr>
      <w:bookmarkStart w:id="48" w:name="_Toc171427129"/>
      <w:bookmarkStart w:id="49" w:name="_Toc171516023"/>
      <w:bookmarkStart w:id="50" w:name="_Toc171516166"/>
      <w:bookmarkStart w:id="51" w:name="_Toc197421899"/>
      <w:bookmarkEnd w:id="48"/>
      <w:bookmarkEnd w:id="49"/>
      <w:bookmarkEnd w:id="50"/>
      <w:r w:rsidRPr="00D84182">
        <w:t>PRESENTACIÓN Y ENTREGA DE LAS PROPUESTAS</w:t>
      </w:r>
      <w:bookmarkEnd w:id="51"/>
    </w:p>
    <w:p w14:paraId="73D6515B" w14:textId="77777777" w:rsidR="002655B3" w:rsidRPr="00D84182" w:rsidRDefault="002655B3" w:rsidP="0087331A">
      <w:pPr>
        <w:rPr>
          <w:w w:val="90"/>
        </w:rPr>
      </w:pPr>
    </w:p>
    <w:p w14:paraId="7FFBFD3A" w14:textId="278BF9BC" w:rsidR="002655B3" w:rsidRPr="00D84182" w:rsidRDefault="002655B3" w:rsidP="0087331A">
      <w:pPr>
        <w:rPr>
          <w:lang w:eastAsia="es-CO"/>
        </w:rPr>
      </w:pPr>
      <w:r w:rsidRPr="00D84182">
        <w:rPr>
          <w:lang w:eastAsia="es-CO"/>
        </w:rPr>
        <w:t xml:space="preserve">La presentación de la propuesta implica la aceptación y conocimiento por parte </w:t>
      </w:r>
      <w:r w:rsidR="003C0773" w:rsidRPr="00D84182">
        <w:rPr>
          <w:lang w:eastAsia="es-CO"/>
        </w:rPr>
        <w:t xml:space="preserve">del </w:t>
      </w:r>
      <w:r w:rsidR="00A57AE7" w:rsidRPr="00D84182">
        <w:rPr>
          <w:lang w:eastAsia="es-CO"/>
        </w:rPr>
        <w:t>proponente</w:t>
      </w:r>
      <w:r w:rsidRPr="00D84182">
        <w:rPr>
          <w:lang w:eastAsia="es-CO"/>
        </w:rPr>
        <w:t xml:space="preserve"> de todas las condiciones y obligaciones establecidas en el presente documento</w:t>
      </w:r>
      <w:r w:rsidR="00950A25" w:rsidRPr="00D84182">
        <w:rPr>
          <w:lang w:eastAsia="es-CO"/>
        </w:rPr>
        <w:t>,</w:t>
      </w:r>
      <w:r w:rsidRPr="00D84182">
        <w:rPr>
          <w:lang w:eastAsia="es-CO"/>
        </w:rPr>
        <w:t xml:space="preserve"> y sus anexos, así como también en las modificaciones que se realicen al mismo</w:t>
      </w:r>
      <w:r w:rsidR="00950A25" w:rsidRPr="00D84182">
        <w:rPr>
          <w:lang w:eastAsia="es-CO"/>
        </w:rPr>
        <w:t>,</w:t>
      </w:r>
      <w:r w:rsidRPr="00D84182">
        <w:rPr>
          <w:lang w:eastAsia="es-CO"/>
        </w:rPr>
        <w:t xml:space="preserve"> mediante adenda.</w:t>
      </w:r>
    </w:p>
    <w:p w14:paraId="012E8CF1" w14:textId="77777777" w:rsidR="002655B3" w:rsidRPr="00D84182" w:rsidRDefault="002655B3" w:rsidP="0087331A">
      <w:pPr>
        <w:rPr>
          <w:lang w:eastAsia="es-CO"/>
        </w:rPr>
      </w:pPr>
    </w:p>
    <w:p w14:paraId="564514DD" w14:textId="38280D3A" w:rsidR="002655B3" w:rsidRPr="00D84182" w:rsidRDefault="002655B3" w:rsidP="0087331A">
      <w:pPr>
        <w:rPr>
          <w:lang w:eastAsia="es-CO"/>
        </w:rPr>
      </w:pPr>
      <w:r w:rsidRPr="00D84182">
        <w:rPr>
          <w:lang w:eastAsia="es-CO"/>
        </w:rPr>
        <w:t>Las propuestas deberán presentarse de la siguiente manera:</w:t>
      </w:r>
    </w:p>
    <w:p w14:paraId="333E499D" w14:textId="77777777" w:rsidR="002655B3" w:rsidRPr="00D84182" w:rsidRDefault="002655B3" w:rsidP="009622C0">
      <w:pPr>
        <w:rPr>
          <w:lang w:eastAsia="es-CO"/>
        </w:rPr>
      </w:pPr>
    </w:p>
    <w:p w14:paraId="611C0B3A" w14:textId="239A923B" w:rsidR="00A21904" w:rsidRPr="00D84182" w:rsidRDefault="007528AF" w:rsidP="005236FF">
      <w:pPr>
        <w:pStyle w:val="Prrafodelista"/>
        <w:numPr>
          <w:ilvl w:val="0"/>
          <w:numId w:val="34"/>
        </w:numPr>
        <w:ind w:left="360"/>
        <w:rPr>
          <w:lang w:eastAsia="es-CO"/>
        </w:rPr>
      </w:pPr>
      <w:r w:rsidRPr="00D84182">
        <w:rPr>
          <w:lang w:eastAsia="es-CO"/>
        </w:rPr>
        <w:t xml:space="preserve">Los documentos deberán </w:t>
      </w:r>
      <w:r w:rsidR="002655B3" w:rsidRPr="00D84182">
        <w:rPr>
          <w:lang w:eastAsia="es-CO"/>
        </w:rPr>
        <w:t xml:space="preserve">ser presentados vía correo electrónico por el representante legal o </w:t>
      </w:r>
      <w:r w:rsidR="00B17EF1" w:rsidRPr="00D84182">
        <w:rPr>
          <w:lang w:eastAsia="es-CO"/>
        </w:rPr>
        <w:t xml:space="preserve">el </w:t>
      </w:r>
      <w:r w:rsidR="002655B3" w:rsidRPr="00D84182">
        <w:rPr>
          <w:lang w:eastAsia="es-CO"/>
        </w:rPr>
        <w:t xml:space="preserve">apoderado </w:t>
      </w:r>
      <w:r w:rsidR="001E3997" w:rsidRPr="00D84182">
        <w:rPr>
          <w:lang w:eastAsia="es-CO"/>
        </w:rPr>
        <w:t xml:space="preserve">debidamente </w:t>
      </w:r>
      <w:r w:rsidR="002655B3" w:rsidRPr="00D84182">
        <w:rPr>
          <w:lang w:eastAsia="es-CO"/>
        </w:rPr>
        <w:t xml:space="preserve">facultado, en idioma castellano, debidamente legajados y en el orden que se indique en la presente </w:t>
      </w:r>
      <w:r w:rsidR="00AB10C8">
        <w:rPr>
          <w:lang w:eastAsia="es-CO"/>
        </w:rPr>
        <w:t>Licitación Privada Abierta</w:t>
      </w:r>
      <w:r w:rsidR="002655B3" w:rsidRPr="00D84182">
        <w:rPr>
          <w:lang w:eastAsia="es-CO"/>
        </w:rPr>
        <w:t>, con un índice de presentación, foliados en orden consecutivo en su totalidad desde la primera página y hasta la última</w:t>
      </w:r>
      <w:r w:rsidR="003A66DC" w:rsidRPr="00D84182">
        <w:rPr>
          <w:lang w:eastAsia="es-CO"/>
        </w:rPr>
        <w:t xml:space="preserve">. </w:t>
      </w:r>
    </w:p>
    <w:p w14:paraId="3E1610AE" w14:textId="77777777" w:rsidR="00A21904" w:rsidRPr="00D84182" w:rsidRDefault="00A21904" w:rsidP="005236FF">
      <w:pPr>
        <w:rPr>
          <w:lang w:eastAsia="es-CO"/>
        </w:rPr>
      </w:pPr>
    </w:p>
    <w:p w14:paraId="1D756206" w14:textId="77777777" w:rsidR="0021725F" w:rsidRPr="00D84182" w:rsidRDefault="003A66DC" w:rsidP="005236FF">
      <w:pPr>
        <w:pStyle w:val="Prrafodelista"/>
        <w:numPr>
          <w:ilvl w:val="0"/>
          <w:numId w:val="34"/>
        </w:numPr>
        <w:ind w:left="360"/>
        <w:rPr>
          <w:lang w:eastAsia="es-CO"/>
        </w:rPr>
      </w:pPr>
      <w:r w:rsidRPr="00D84182">
        <w:rPr>
          <w:lang w:eastAsia="es-CO"/>
        </w:rPr>
        <w:t>L</w:t>
      </w:r>
      <w:r w:rsidR="002655B3" w:rsidRPr="00D84182">
        <w:rPr>
          <w:lang w:eastAsia="es-CO"/>
        </w:rPr>
        <w:t>a carta de presentación de la propuesta como los anexos que así lo requieran</w:t>
      </w:r>
      <w:r w:rsidRPr="00D84182">
        <w:rPr>
          <w:lang w:eastAsia="es-CO"/>
        </w:rPr>
        <w:t>,</w:t>
      </w:r>
      <w:r w:rsidR="002655B3" w:rsidRPr="00D84182">
        <w:rPr>
          <w:lang w:eastAsia="es-CO"/>
        </w:rPr>
        <w:t xml:space="preserve"> deben estar firmados por el representante legal del proponente.</w:t>
      </w:r>
      <w:r w:rsidR="00B267B3" w:rsidRPr="00D84182">
        <w:rPr>
          <w:lang w:eastAsia="es-CO"/>
        </w:rPr>
        <w:t xml:space="preserve"> </w:t>
      </w:r>
    </w:p>
    <w:p w14:paraId="70BBB586" w14:textId="77777777" w:rsidR="0021725F" w:rsidRPr="00D84182" w:rsidRDefault="0021725F" w:rsidP="005236FF">
      <w:pPr>
        <w:rPr>
          <w:lang w:eastAsia="es-CO"/>
        </w:rPr>
      </w:pPr>
    </w:p>
    <w:p w14:paraId="560E93AE" w14:textId="62695454" w:rsidR="002655B3" w:rsidRPr="00D84182" w:rsidRDefault="002655B3" w:rsidP="005236FF">
      <w:pPr>
        <w:pStyle w:val="Prrafodelista"/>
        <w:numPr>
          <w:ilvl w:val="0"/>
          <w:numId w:val="34"/>
        </w:numPr>
        <w:ind w:left="360"/>
        <w:rPr>
          <w:lang w:eastAsia="es-CO"/>
        </w:rPr>
      </w:pPr>
      <w:r w:rsidRPr="00D84182">
        <w:rPr>
          <w:lang w:eastAsia="es-CO"/>
        </w:rPr>
        <w:t>Cualquier enmendadura en la propuesta o en los documentos que la acompañan, deberá ser confirmada o validada con la firma del representante legal del proponente.</w:t>
      </w:r>
    </w:p>
    <w:p w14:paraId="08445361" w14:textId="77777777" w:rsidR="002655B3" w:rsidRPr="00D84182" w:rsidRDefault="002655B3" w:rsidP="005236FF">
      <w:pPr>
        <w:rPr>
          <w:lang w:eastAsia="es-CO"/>
        </w:rPr>
      </w:pPr>
    </w:p>
    <w:p w14:paraId="403F698F" w14:textId="669068DF" w:rsidR="002655B3" w:rsidRPr="00D84182" w:rsidRDefault="002655B3" w:rsidP="005236FF">
      <w:pPr>
        <w:pStyle w:val="Prrafodelista"/>
        <w:numPr>
          <w:ilvl w:val="0"/>
          <w:numId w:val="34"/>
        </w:numPr>
        <w:ind w:left="360"/>
        <w:rPr>
          <w:lang w:eastAsia="es-CO"/>
        </w:rPr>
      </w:pPr>
      <w:r w:rsidRPr="00D84182">
        <w:rPr>
          <w:lang w:eastAsia="es-CO"/>
        </w:rPr>
        <w:t xml:space="preserve">La propuesta deberá ir acompañada de toda la documentación solicitada, anexos y demás información necesaria, que permita verificar el cumplimiento de los requisitos mínimos y de los criterios de selección. Aquellos documentos que </w:t>
      </w:r>
      <w:r w:rsidR="006C6CAC" w:rsidRPr="00D84182">
        <w:rPr>
          <w:lang w:eastAsia="es-CO"/>
        </w:rPr>
        <w:t xml:space="preserve">permitan advertir </w:t>
      </w:r>
      <w:r w:rsidRPr="00D84182">
        <w:rPr>
          <w:lang w:eastAsia="es-CO"/>
        </w:rPr>
        <w:t xml:space="preserve">alguna irregularidad serán traslados a las autoridades </w:t>
      </w:r>
      <w:r w:rsidR="006C6CAC" w:rsidRPr="00D84182">
        <w:rPr>
          <w:lang w:eastAsia="es-CO"/>
        </w:rPr>
        <w:t>competentes</w:t>
      </w:r>
      <w:r w:rsidRPr="00D84182">
        <w:rPr>
          <w:lang w:eastAsia="es-CO"/>
        </w:rPr>
        <w:t>.</w:t>
      </w:r>
    </w:p>
    <w:p w14:paraId="5BC16B10" w14:textId="77777777" w:rsidR="002655B3" w:rsidRPr="00D84182" w:rsidRDefault="002655B3" w:rsidP="005236FF"/>
    <w:p w14:paraId="55CB341F" w14:textId="69497A3E" w:rsidR="00A663C7" w:rsidRPr="00D84182" w:rsidRDefault="002655B3" w:rsidP="005236FF">
      <w:pPr>
        <w:pStyle w:val="Prrafodelista"/>
        <w:numPr>
          <w:ilvl w:val="0"/>
          <w:numId w:val="34"/>
        </w:numPr>
        <w:ind w:left="360"/>
      </w:pPr>
      <w:r w:rsidRPr="00D84182">
        <w:t>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w:t>
      </w:r>
      <w:r w:rsidR="00760E83">
        <w:t>.</w:t>
      </w:r>
      <w:r w:rsidRPr="00D84182">
        <w:t>961, sólo será exigible la apostilla. 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w:t>
      </w:r>
    </w:p>
    <w:p w14:paraId="626695FD" w14:textId="77777777" w:rsidR="002655B3" w:rsidRPr="00D84182" w:rsidRDefault="002655B3" w:rsidP="005236FF"/>
    <w:p w14:paraId="1494F6E3" w14:textId="77777777" w:rsidR="002655B3" w:rsidRPr="00D84182" w:rsidRDefault="002655B3" w:rsidP="005236FF">
      <w:pPr>
        <w:pStyle w:val="Prrafodelista"/>
        <w:numPr>
          <w:ilvl w:val="0"/>
          <w:numId w:val="34"/>
        </w:numPr>
        <w:ind w:left="360"/>
        <w:rPr>
          <w:lang w:eastAsia="es-CO"/>
        </w:rPr>
      </w:pPr>
      <w:r w:rsidRPr="00D84182">
        <w:rPr>
          <w:lang w:eastAsia="es-CO"/>
        </w:rPr>
        <w:t>El proponente deberá diligenciar, para la presentación de la OFERTA, los formatos anexos, de tal manera que se permita la verificación de cada requerimiento.</w:t>
      </w:r>
    </w:p>
    <w:p w14:paraId="31D00C20" w14:textId="77777777" w:rsidR="002655B3" w:rsidRPr="00D84182" w:rsidRDefault="002655B3" w:rsidP="005236FF">
      <w:pPr>
        <w:rPr>
          <w:lang w:eastAsia="es-CO"/>
        </w:rPr>
      </w:pPr>
    </w:p>
    <w:p w14:paraId="156E012B" w14:textId="768F4D11" w:rsidR="002655B3" w:rsidRPr="00D84182" w:rsidRDefault="002655B3" w:rsidP="005236FF">
      <w:pPr>
        <w:pStyle w:val="Prrafodelista"/>
        <w:numPr>
          <w:ilvl w:val="0"/>
          <w:numId w:val="34"/>
        </w:numPr>
        <w:ind w:left="360"/>
        <w:rPr>
          <w:lang w:eastAsia="es-CO"/>
        </w:rPr>
      </w:pPr>
      <w:r w:rsidRPr="00D84182">
        <w:rPr>
          <w:lang w:eastAsia="es-CO"/>
        </w:rPr>
        <w:t xml:space="preserve">Serán a cargo del proponente todos los costos asociados a la preparación, elaboración, presentación y radicación de su </w:t>
      </w:r>
      <w:r w:rsidR="005368FE" w:rsidRPr="005368FE">
        <w:t>AVAL FIDUCIARIA S.A. como vocera y administradora del Fideicomiso Oxi INGREDION Santander</w:t>
      </w:r>
      <w:r w:rsidRPr="00D84182">
        <w:rPr>
          <w:lang w:eastAsia="es-CO"/>
        </w:rPr>
        <w:t xml:space="preserve"> o al valor de la propuesta.</w:t>
      </w:r>
    </w:p>
    <w:p w14:paraId="382F846C" w14:textId="63FA2298" w:rsidR="002655B3" w:rsidRPr="00D84182" w:rsidRDefault="002655B3" w:rsidP="005236FF">
      <w:pPr>
        <w:rPr>
          <w:lang w:eastAsia="es-CO"/>
        </w:rPr>
      </w:pPr>
    </w:p>
    <w:p w14:paraId="11F7E6BF" w14:textId="3903719F" w:rsidR="002655B3" w:rsidRPr="00D84182" w:rsidRDefault="002655B3" w:rsidP="005236FF">
      <w:pPr>
        <w:pStyle w:val="Prrafodelista"/>
        <w:numPr>
          <w:ilvl w:val="0"/>
          <w:numId w:val="34"/>
        </w:numPr>
        <w:ind w:left="360"/>
        <w:rPr>
          <w:lang w:eastAsia="es-CO"/>
        </w:rPr>
      </w:pPr>
      <w:r w:rsidRPr="00D84182">
        <w:rPr>
          <w:lang w:eastAsia="es-CO"/>
        </w:rPr>
        <w:t xml:space="preserve">Las OFERTAS deberán presentarse directamente por el </w:t>
      </w:r>
      <w:r w:rsidR="00A57AE7" w:rsidRPr="00D84182">
        <w:rPr>
          <w:lang w:eastAsia="es-CO"/>
        </w:rPr>
        <w:t>PROPONENTE</w:t>
      </w:r>
      <w:r w:rsidRPr="00D84182">
        <w:rPr>
          <w:lang w:eastAsia="es-CO"/>
        </w:rPr>
        <w:t>, por intermedio de su representante o apoderado, cuyas facultades deberán acreditarse de acuerdo con la ley colombiana.</w:t>
      </w:r>
    </w:p>
    <w:p w14:paraId="118FA8A0" w14:textId="7804E1C2" w:rsidR="002655B3" w:rsidRPr="00D84182" w:rsidRDefault="002655B3" w:rsidP="005236FF"/>
    <w:p w14:paraId="4F44BC1E" w14:textId="6ABD542C" w:rsidR="002655B3" w:rsidRPr="00D84182" w:rsidRDefault="002655B3" w:rsidP="005236FF">
      <w:pPr>
        <w:pStyle w:val="Prrafodelista"/>
        <w:numPr>
          <w:ilvl w:val="0"/>
          <w:numId w:val="34"/>
        </w:numPr>
        <w:ind w:left="360"/>
      </w:pPr>
      <w:r w:rsidRPr="00D84182">
        <w:t xml:space="preserve">Sin excepción, todos los documentos constitutivos de la propuesta otorgados en el </w:t>
      </w:r>
      <w:r w:rsidR="000C26A0" w:rsidRPr="00D84182">
        <w:t>exterior</w:t>
      </w:r>
      <w:r w:rsidRPr="00D84182">
        <w:t xml:space="preserve">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deberá presentarse debidamente legalizada o apostillada según corresponda.</w:t>
      </w:r>
    </w:p>
    <w:p w14:paraId="3BB97307" w14:textId="77777777" w:rsidR="00E60583" w:rsidRPr="00D84182" w:rsidRDefault="00E60583" w:rsidP="00E60583"/>
    <w:p w14:paraId="1AF1BB5E" w14:textId="0435D599" w:rsidR="002655B3" w:rsidRPr="00D84182" w:rsidRDefault="00E60583" w:rsidP="00227911">
      <w:pPr>
        <w:pStyle w:val="Ttulo3"/>
        <w:numPr>
          <w:ilvl w:val="2"/>
          <w:numId w:val="152"/>
        </w:numPr>
      </w:pPr>
      <w:bookmarkStart w:id="52" w:name="_Toc197421900"/>
      <w:r w:rsidRPr="00D84182">
        <w:t>FORMA DE PRESENTACIÓN</w:t>
      </w:r>
      <w:bookmarkEnd w:id="52"/>
    </w:p>
    <w:p w14:paraId="300696B5" w14:textId="77777777" w:rsidR="00E60583" w:rsidRPr="00D84182" w:rsidRDefault="00E60583" w:rsidP="00E60583">
      <w:pPr>
        <w:rPr>
          <w:lang w:eastAsia="es-CO"/>
        </w:rPr>
      </w:pPr>
    </w:p>
    <w:p w14:paraId="46ADD147" w14:textId="132C92C0" w:rsidR="002655B3" w:rsidRPr="00D84182" w:rsidRDefault="002655B3" w:rsidP="00E60583">
      <w:pPr>
        <w:rPr>
          <w:lang w:eastAsia="es-CO"/>
        </w:rPr>
      </w:pPr>
      <w:r w:rsidRPr="00D84182">
        <w:rPr>
          <w:lang w:eastAsia="es-CO"/>
        </w:rPr>
        <w:t>La propuesta se conformará de la siguiente forma:</w:t>
      </w:r>
    </w:p>
    <w:p w14:paraId="2999451C" w14:textId="77777777" w:rsidR="005D35C2" w:rsidRPr="00D84182" w:rsidRDefault="005D35C2" w:rsidP="00E60583"/>
    <w:p w14:paraId="15EE72FF" w14:textId="028E757C" w:rsidR="00B15FAA" w:rsidRPr="00D84182" w:rsidRDefault="00B15FAA" w:rsidP="00E60583">
      <w:r w:rsidRPr="00D84182">
        <w:t xml:space="preserve">Los proponentes deberán presentar sus ofertas mediante correo electrónico, hasta la fecha y hora establecidas en el cronograma, identificado con el número del presente PROCESO, </w:t>
      </w:r>
      <w:r w:rsidR="00FA2966" w:rsidRPr="00C25394">
        <w:t>INTERVENTORIA – OXI INGREDION - LPA 001 2025, el PATRIMONIO AUTÓNOMO FIDEICOMISO OXI INGREDION</w:t>
      </w:r>
      <w:r w:rsidRPr="00D84182">
        <w:t>, el Grupo al que presenta la oferta (SI APLICA), incluyendo los documentos exigidos en los presentes TÉRMINOS, de la siguiente manera:</w:t>
      </w:r>
    </w:p>
    <w:p w14:paraId="110745EA" w14:textId="77777777" w:rsidR="005D35C2" w:rsidRPr="00D84182" w:rsidRDefault="005D35C2" w:rsidP="00852186"/>
    <w:p w14:paraId="1C428050" w14:textId="77777777" w:rsidR="00EF0C2A" w:rsidRPr="005E1DCC" w:rsidRDefault="00B15FAA" w:rsidP="002B5476">
      <w:pPr>
        <w:pStyle w:val="Prrafodelista"/>
        <w:numPr>
          <w:ilvl w:val="0"/>
          <w:numId w:val="35"/>
        </w:numPr>
        <w:rPr>
          <w:b/>
          <w:bCs/>
          <w:lang w:eastAsia="es-CO"/>
        </w:rPr>
      </w:pPr>
      <w:r w:rsidRPr="005E1DCC">
        <w:rPr>
          <w:b/>
          <w:bCs/>
          <w:lang w:eastAsia="es-CO"/>
        </w:rPr>
        <w:t>ENTREGA DE ARCHIVOS:</w:t>
      </w:r>
    </w:p>
    <w:p w14:paraId="39FB5933" w14:textId="77777777" w:rsidR="00EF0C2A" w:rsidRPr="00D84182" w:rsidRDefault="00EF0C2A" w:rsidP="00EF0C2A">
      <w:pPr>
        <w:pStyle w:val="Prrafodelista"/>
        <w:rPr>
          <w:lang w:eastAsia="es-CO"/>
        </w:rPr>
      </w:pPr>
    </w:p>
    <w:p w14:paraId="6A1A5FD3" w14:textId="46655F07" w:rsidR="00EF0C2A" w:rsidRPr="00D84182" w:rsidRDefault="00B15FAA" w:rsidP="00EF0C2A">
      <w:pPr>
        <w:pStyle w:val="Prrafodelista"/>
        <w:rPr>
          <w:lang w:eastAsia="es-CO"/>
        </w:rPr>
      </w:pPr>
      <w:r w:rsidRPr="00D84182">
        <w:rPr>
          <w:lang w:eastAsia="es-CO"/>
        </w:rPr>
        <w:t>Se deberán enviar tres correos electrónicos</w:t>
      </w:r>
      <w:r w:rsidR="002E4013" w:rsidRPr="00D84182">
        <w:rPr>
          <w:lang w:eastAsia="es-CO"/>
        </w:rPr>
        <w:t>, así</w:t>
      </w:r>
      <w:r w:rsidRPr="00D84182">
        <w:rPr>
          <w:lang w:eastAsia="es-CO"/>
        </w:rPr>
        <w:t>:</w:t>
      </w:r>
    </w:p>
    <w:p w14:paraId="77BC4C6F" w14:textId="77777777" w:rsidR="00EF0C2A" w:rsidRPr="00D84182" w:rsidRDefault="00EF0C2A" w:rsidP="00EF0C2A">
      <w:pPr>
        <w:pStyle w:val="Prrafodelista"/>
        <w:rPr>
          <w:lang w:eastAsia="es-CO"/>
        </w:rPr>
      </w:pPr>
    </w:p>
    <w:p w14:paraId="7ED00B41" w14:textId="77777777" w:rsidR="003106A8" w:rsidRPr="00D84182" w:rsidRDefault="00B15FAA" w:rsidP="002B5476">
      <w:pPr>
        <w:pStyle w:val="Prrafodelista"/>
        <w:numPr>
          <w:ilvl w:val="0"/>
          <w:numId w:val="36"/>
        </w:numPr>
        <w:rPr>
          <w:lang w:eastAsia="es-CO"/>
        </w:rPr>
      </w:pPr>
      <w:r w:rsidRPr="00D84182">
        <w:rPr>
          <w:b/>
          <w:bCs/>
          <w:lang w:eastAsia="es-CO"/>
        </w:rPr>
        <w:t>Correo No</w:t>
      </w:r>
      <w:r w:rsidR="00EF0C2A" w:rsidRPr="00D84182">
        <w:rPr>
          <w:b/>
          <w:bCs/>
          <w:lang w:eastAsia="es-CO"/>
        </w:rPr>
        <w:t>.</w:t>
      </w:r>
      <w:r w:rsidRPr="00D84182">
        <w:rPr>
          <w:b/>
          <w:bCs/>
          <w:lang w:eastAsia="es-CO"/>
        </w:rPr>
        <w:t xml:space="preserve"> 1:</w:t>
      </w:r>
      <w:r w:rsidRPr="00D84182">
        <w:rPr>
          <w:lang w:eastAsia="es-CO"/>
        </w:rPr>
        <w:t xml:space="preserve"> Requisitos habilitantes: requisitos de la capacidad jurídica, técnica, financiera.</w:t>
      </w:r>
    </w:p>
    <w:p w14:paraId="535A330D" w14:textId="34F8BE34" w:rsidR="00EF0C2A" w:rsidRPr="00D84182" w:rsidRDefault="00B15FAA" w:rsidP="002B5476">
      <w:pPr>
        <w:pStyle w:val="Prrafodelista"/>
        <w:numPr>
          <w:ilvl w:val="0"/>
          <w:numId w:val="36"/>
        </w:numPr>
        <w:rPr>
          <w:lang w:eastAsia="es-CO"/>
        </w:rPr>
      </w:pPr>
      <w:r w:rsidRPr="00D84182">
        <w:rPr>
          <w:b/>
          <w:bCs/>
          <w:lang w:eastAsia="es-CO"/>
        </w:rPr>
        <w:t>Correo No</w:t>
      </w:r>
      <w:r w:rsidR="00EF0C2A" w:rsidRPr="00D84182">
        <w:rPr>
          <w:b/>
          <w:bCs/>
          <w:lang w:eastAsia="es-CO"/>
        </w:rPr>
        <w:t>.</w:t>
      </w:r>
      <w:r w:rsidRPr="00D84182">
        <w:rPr>
          <w:b/>
          <w:bCs/>
          <w:lang w:eastAsia="es-CO"/>
        </w:rPr>
        <w:t xml:space="preserve"> 2:</w:t>
      </w:r>
      <w:r w:rsidRPr="00D84182">
        <w:rPr>
          <w:lang w:eastAsia="es-CO"/>
        </w:rPr>
        <w:t xml:space="preserve"> Oferta económica, debe contener únicamente el ofrecimiento económico, en formato Excel y PDF (</w:t>
      </w:r>
      <w:r w:rsidR="00EF0C2A" w:rsidRPr="00D84182">
        <w:rPr>
          <w:lang w:eastAsia="es-CO"/>
        </w:rPr>
        <w:t>s</w:t>
      </w:r>
      <w:r w:rsidRPr="00D84182">
        <w:rPr>
          <w:lang w:eastAsia="es-CO"/>
        </w:rPr>
        <w:t>e deberá enviar la oferta económica en un correo electrónico independiente de los que se envían los requisitos habilitantes y ponderables)</w:t>
      </w:r>
      <w:r w:rsidR="003106A8" w:rsidRPr="00D84182">
        <w:rPr>
          <w:lang w:eastAsia="es-CO"/>
        </w:rPr>
        <w:t xml:space="preserve"> </w:t>
      </w:r>
      <w:r w:rsidR="003106A8" w:rsidRPr="00D84182">
        <w:rPr>
          <w:lang w:val="es-ES"/>
        </w:rPr>
        <w:t xml:space="preserve">El ofrecimiento económico, deberá ser allegado en formato </w:t>
      </w:r>
      <w:r w:rsidR="003106A8" w:rsidRPr="00D84182">
        <w:rPr>
          <w:b/>
          <w:bCs/>
          <w:u w:val="single"/>
          <w:lang w:val="es-ES"/>
        </w:rPr>
        <w:t xml:space="preserve">Excel </w:t>
      </w:r>
      <w:r w:rsidR="003106A8" w:rsidRPr="00D84182">
        <w:rPr>
          <w:lang w:val="es-ES"/>
        </w:rPr>
        <w:t xml:space="preserve">o </w:t>
      </w:r>
      <w:r w:rsidR="003106A8" w:rsidRPr="00D84182">
        <w:rPr>
          <w:b/>
          <w:bCs/>
          <w:u w:val="single"/>
          <w:lang w:val="es-ES"/>
        </w:rPr>
        <w:t>PDF</w:t>
      </w:r>
      <w:r w:rsidR="003106A8" w:rsidRPr="00D84182">
        <w:rPr>
          <w:lang w:val="es-ES"/>
        </w:rPr>
        <w:t>, debidamente cifrados y firmados.</w:t>
      </w:r>
    </w:p>
    <w:p w14:paraId="118B2003" w14:textId="74AA9E82" w:rsidR="00B15FAA" w:rsidRPr="00D84182" w:rsidRDefault="00B15FAA" w:rsidP="002B5476">
      <w:pPr>
        <w:pStyle w:val="Prrafodelista"/>
        <w:numPr>
          <w:ilvl w:val="0"/>
          <w:numId w:val="36"/>
        </w:numPr>
        <w:rPr>
          <w:lang w:eastAsia="es-CO"/>
        </w:rPr>
      </w:pPr>
      <w:r w:rsidRPr="00D84182">
        <w:rPr>
          <w:b/>
          <w:bCs/>
          <w:lang w:eastAsia="es-CO"/>
        </w:rPr>
        <w:t>Correo No</w:t>
      </w:r>
      <w:r w:rsidR="00EF0C2A" w:rsidRPr="00D84182">
        <w:rPr>
          <w:b/>
          <w:bCs/>
          <w:lang w:eastAsia="es-CO"/>
        </w:rPr>
        <w:t>.</w:t>
      </w:r>
      <w:r w:rsidRPr="00D84182">
        <w:rPr>
          <w:b/>
          <w:bCs/>
          <w:lang w:eastAsia="es-CO"/>
        </w:rPr>
        <w:t xml:space="preserve"> 3:</w:t>
      </w:r>
      <w:r w:rsidRPr="00D84182">
        <w:rPr>
          <w:lang w:eastAsia="es-CO"/>
        </w:rPr>
        <w:t xml:space="preserve"> Requisitos ponderables.</w:t>
      </w:r>
    </w:p>
    <w:p w14:paraId="2157BC87" w14:textId="77777777" w:rsidR="00B15FAA" w:rsidRPr="00D84182" w:rsidRDefault="00B15FAA" w:rsidP="00633730">
      <w:pPr>
        <w:pStyle w:val="Default"/>
        <w:ind w:firstLine="11"/>
        <w:rPr>
          <w:rFonts w:asciiTheme="minorHAnsi" w:hAnsiTheme="minorHAnsi" w:cstheme="minorHAnsi"/>
          <w:color w:val="auto"/>
          <w:sz w:val="22"/>
          <w:szCs w:val="22"/>
        </w:rPr>
      </w:pPr>
    </w:p>
    <w:p w14:paraId="3DE84BAE" w14:textId="20BB43EA" w:rsidR="00B15FAA" w:rsidRPr="00D84182" w:rsidRDefault="00137A3F" w:rsidP="00A3097C">
      <w:pPr>
        <w:ind w:left="708"/>
        <w:rPr>
          <w:lang w:eastAsia="es-CO"/>
        </w:rPr>
      </w:pPr>
      <w:r w:rsidRPr="00D84182">
        <w:rPr>
          <w:color w:val="000000" w:themeColor="text1"/>
        </w:rPr>
        <w:t>Ahora bien, es importante tener en cuenta lo siguiente:</w:t>
      </w:r>
    </w:p>
    <w:p w14:paraId="426F4795" w14:textId="77777777" w:rsidR="00EE4D06" w:rsidRPr="00D84182" w:rsidRDefault="00EE4D06" w:rsidP="00137A3F">
      <w:pPr>
        <w:rPr>
          <w:lang w:eastAsia="es-CO"/>
        </w:rPr>
      </w:pPr>
    </w:p>
    <w:p w14:paraId="53A48D6D" w14:textId="7FA734A4" w:rsidR="00943A47" w:rsidRPr="00D84182" w:rsidRDefault="00B15FAA" w:rsidP="002B5476">
      <w:pPr>
        <w:pStyle w:val="Prrafodelista"/>
        <w:numPr>
          <w:ilvl w:val="0"/>
          <w:numId w:val="37"/>
        </w:numPr>
        <w:ind w:left="1068"/>
        <w:rPr>
          <w:lang w:eastAsia="es-CO"/>
        </w:rPr>
      </w:pPr>
      <w:r w:rsidRPr="00D84182">
        <w:rPr>
          <w:lang w:eastAsia="es-CO"/>
        </w:rPr>
        <w:t>Los archivos deberán ser Comprimidos en 7-zip</w:t>
      </w:r>
      <w:r w:rsidR="00943A47" w:rsidRPr="00D84182">
        <w:rPr>
          <w:lang w:eastAsia="es-CO"/>
        </w:rPr>
        <w:t>.</w:t>
      </w:r>
    </w:p>
    <w:p w14:paraId="645106A1" w14:textId="145DFA5E" w:rsidR="00B15FAA" w:rsidRPr="00D84182" w:rsidRDefault="00B15FAA" w:rsidP="0031147F">
      <w:pPr>
        <w:pStyle w:val="Prrafodelista"/>
        <w:numPr>
          <w:ilvl w:val="0"/>
          <w:numId w:val="37"/>
        </w:numPr>
        <w:ind w:left="1068"/>
        <w:rPr>
          <w:lang w:eastAsia="es-CO"/>
        </w:rPr>
      </w:pPr>
      <w:r w:rsidRPr="00D84182">
        <w:rPr>
          <w:lang w:eastAsia="es-CO"/>
        </w:rPr>
        <w:t xml:space="preserve">No se aceptarán hipervínculos de la herramienta Google </w:t>
      </w:r>
      <w:r w:rsidR="00137A3F" w:rsidRPr="00D84182">
        <w:rPr>
          <w:lang w:eastAsia="es-CO"/>
        </w:rPr>
        <w:t>D</w:t>
      </w:r>
      <w:r w:rsidRPr="00D84182">
        <w:rPr>
          <w:lang w:eastAsia="es-CO"/>
        </w:rPr>
        <w:t>rive o similares.</w:t>
      </w:r>
    </w:p>
    <w:p w14:paraId="1D431E88" w14:textId="4BDFED32" w:rsidR="000C2BA8" w:rsidRPr="00D84182" w:rsidRDefault="00CE0740" w:rsidP="002B5476">
      <w:pPr>
        <w:pStyle w:val="Prrafodelista"/>
        <w:numPr>
          <w:ilvl w:val="0"/>
          <w:numId w:val="37"/>
        </w:numPr>
        <w:ind w:left="1068"/>
        <w:rPr>
          <w:lang w:eastAsia="es-CO"/>
        </w:rPr>
      </w:pPr>
      <w:r w:rsidRPr="00D84182">
        <w:rPr>
          <w:lang w:eastAsia="es-CO"/>
        </w:rPr>
        <w:t>En ninguna circunstancia</w:t>
      </w:r>
      <w:r w:rsidR="00B15FAA" w:rsidRPr="00D84182">
        <w:rPr>
          <w:lang w:eastAsia="es-CO"/>
        </w:rPr>
        <w:t xml:space="preserve"> se recibirán ofertas por fuera de la fecha y hora establecidas en el cronograma para tal fin, o</w:t>
      </w:r>
      <w:r w:rsidRPr="00D84182">
        <w:rPr>
          <w:lang w:eastAsia="es-CO"/>
        </w:rPr>
        <w:t xml:space="preserve"> remitidas de forma diferente a la determinada </w:t>
      </w:r>
      <w:r w:rsidR="00B15FAA" w:rsidRPr="00D84182">
        <w:rPr>
          <w:lang w:eastAsia="es-CO"/>
        </w:rPr>
        <w:t>por la Entidad dentro de los Términos de Referencia.</w:t>
      </w:r>
    </w:p>
    <w:p w14:paraId="5F1B1043" w14:textId="796C1A7F" w:rsidR="00575719" w:rsidRPr="00D84182" w:rsidRDefault="00B15FAA" w:rsidP="002B5476">
      <w:pPr>
        <w:pStyle w:val="Prrafodelista"/>
        <w:numPr>
          <w:ilvl w:val="0"/>
          <w:numId w:val="37"/>
        </w:numPr>
        <w:ind w:left="1068"/>
        <w:rPr>
          <w:lang w:eastAsia="es-CO"/>
        </w:rPr>
      </w:pPr>
      <w:r w:rsidRPr="00D84182">
        <w:rPr>
          <w:lang w:eastAsia="es-CO"/>
        </w:rPr>
        <w:t>En los correos mencionados anteriormente, únicamente se debe relacionar la información correspondiente al orden y al asunto indicado</w:t>
      </w:r>
      <w:r w:rsidR="00575719" w:rsidRPr="00D84182">
        <w:rPr>
          <w:lang w:eastAsia="es-CO"/>
        </w:rPr>
        <w:t>.</w:t>
      </w:r>
    </w:p>
    <w:p w14:paraId="06A281F2" w14:textId="77777777" w:rsidR="0020119A" w:rsidRPr="00D84182" w:rsidRDefault="00B15FAA" w:rsidP="002B5476">
      <w:pPr>
        <w:pStyle w:val="Prrafodelista"/>
        <w:numPr>
          <w:ilvl w:val="0"/>
          <w:numId w:val="37"/>
        </w:numPr>
        <w:ind w:left="1068"/>
        <w:rPr>
          <w:lang w:eastAsia="es-CO"/>
        </w:rPr>
      </w:pPr>
      <w:r w:rsidRPr="00D84182">
        <w:rPr>
          <w:lang w:eastAsia="es-CO"/>
        </w:rPr>
        <w:t>Se deberá entregar cada documento en el formato requerido de manera individual debidamente nombrado.</w:t>
      </w:r>
      <w:r w:rsidR="00AA014B" w:rsidRPr="00D84182">
        <w:rPr>
          <w:lang w:eastAsia="es-CO"/>
        </w:rPr>
        <w:t xml:space="preserve"> </w:t>
      </w:r>
      <w:r w:rsidRPr="00D84182">
        <w:rPr>
          <w:lang w:eastAsia="es-CO"/>
        </w:rPr>
        <w:t>Ejemplo:</w:t>
      </w:r>
    </w:p>
    <w:p w14:paraId="3D6C9F76" w14:textId="77777777" w:rsidR="0020119A" w:rsidRPr="00D84182" w:rsidRDefault="0020119A" w:rsidP="00A3097C">
      <w:pPr>
        <w:pStyle w:val="Prrafodelista"/>
        <w:ind w:left="1068"/>
        <w:rPr>
          <w:i/>
          <w:iCs/>
          <w:lang w:eastAsia="es-CO"/>
        </w:rPr>
      </w:pPr>
    </w:p>
    <w:p w14:paraId="22CABCF6" w14:textId="0B2E34A2" w:rsidR="0020119A" w:rsidRPr="00D84182" w:rsidRDefault="00B15FAA" w:rsidP="00A3097C">
      <w:pPr>
        <w:pStyle w:val="Prrafodelista"/>
        <w:ind w:left="1068"/>
        <w:rPr>
          <w:i/>
          <w:iCs/>
          <w:lang w:eastAsia="es-CO"/>
        </w:rPr>
      </w:pPr>
      <w:r w:rsidRPr="00D84182">
        <w:rPr>
          <w:i/>
          <w:iCs/>
          <w:lang w:eastAsia="es-CO"/>
        </w:rPr>
        <w:t>001.</w:t>
      </w:r>
      <w:r w:rsidR="0020119A" w:rsidRPr="00D84182">
        <w:rPr>
          <w:i/>
          <w:iCs/>
          <w:lang w:eastAsia="es-CO"/>
        </w:rPr>
        <w:t xml:space="preserve"> </w:t>
      </w:r>
      <w:r w:rsidRPr="00D84182">
        <w:rPr>
          <w:i/>
          <w:iCs/>
          <w:lang w:eastAsia="es-CO"/>
        </w:rPr>
        <w:t>Certificado de existencia y representación legal</w:t>
      </w:r>
      <w:r w:rsidR="0020119A" w:rsidRPr="00D84182">
        <w:rPr>
          <w:i/>
          <w:iCs/>
          <w:lang w:eastAsia="es-CO"/>
        </w:rPr>
        <w:t>.</w:t>
      </w:r>
    </w:p>
    <w:p w14:paraId="11BF853C" w14:textId="236638AA" w:rsidR="0020119A" w:rsidRPr="00D84182" w:rsidRDefault="00B15FAA" w:rsidP="00A3097C">
      <w:pPr>
        <w:pStyle w:val="Prrafodelista"/>
        <w:ind w:left="1068"/>
        <w:rPr>
          <w:i/>
          <w:iCs/>
          <w:lang w:eastAsia="es-CO"/>
        </w:rPr>
      </w:pPr>
      <w:r w:rsidRPr="00D84182">
        <w:rPr>
          <w:i/>
          <w:iCs/>
          <w:lang w:eastAsia="es-CO"/>
        </w:rPr>
        <w:t>002.</w:t>
      </w:r>
      <w:r w:rsidR="0020119A" w:rsidRPr="00D84182">
        <w:rPr>
          <w:i/>
          <w:iCs/>
          <w:lang w:eastAsia="es-CO"/>
        </w:rPr>
        <w:t xml:space="preserve"> </w:t>
      </w:r>
      <w:r w:rsidRPr="00D84182">
        <w:rPr>
          <w:i/>
          <w:iCs/>
          <w:lang w:eastAsia="es-CO"/>
        </w:rPr>
        <w:t>Estados financieros</w:t>
      </w:r>
      <w:r w:rsidR="0020119A" w:rsidRPr="00D84182">
        <w:rPr>
          <w:i/>
          <w:iCs/>
          <w:lang w:eastAsia="es-CO"/>
        </w:rPr>
        <w:t>.</w:t>
      </w:r>
    </w:p>
    <w:p w14:paraId="6FE8CA92" w14:textId="77777777" w:rsidR="0020119A" w:rsidRPr="00D84182" w:rsidRDefault="00B15FAA" w:rsidP="00A3097C">
      <w:pPr>
        <w:pStyle w:val="Prrafodelista"/>
        <w:ind w:left="1068"/>
        <w:rPr>
          <w:i/>
          <w:iCs/>
          <w:lang w:eastAsia="es-CO"/>
        </w:rPr>
      </w:pPr>
      <w:r w:rsidRPr="00D84182">
        <w:rPr>
          <w:i/>
          <w:iCs/>
          <w:lang w:eastAsia="es-CO"/>
        </w:rPr>
        <w:t>003.</w:t>
      </w:r>
      <w:r w:rsidR="0020119A" w:rsidRPr="00D84182">
        <w:rPr>
          <w:i/>
          <w:iCs/>
          <w:lang w:eastAsia="es-CO"/>
        </w:rPr>
        <w:t xml:space="preserve"> </w:t>
      </w:r>
      <w:r w:rsidRPr="00D84182">
        <w:rPr>
          <w:i/>
          <w:iCs/>
          <w:lang w:eastAsia="es-CO"/>
        </w:rPr>
        <w:t>Experiencia mínima requerida.</w:t>
      </w:r>
    </w:p>
    <w:p w14:paraId="1494D8C2" w14:textId="77777777" w:rsidR="0020119A" w:rsidRPr="00D84182" w:rsidRDefault="0020119A" w:rsidP="00A3097C">
      <w:pPr>
        <w:pStyle w:val="Prrafodelista"/>
        <w:ind w:left="1068"/>
        <w:rPr>
          <w:i/>
          <w:iCs/>
          <w:lang w:eastAsia="es-CO"/>
        </w:rPr>
      </w:pPr>
    </w:p>
    <w:p w14:paraId="0361A840" w14:textId="582701CB" w:rsidR="00AA014B" w:rsidRPr="00D84182" w:rsidRDefault="00B15FAA" w:rsidP="00A3097C">
      <w:pPr>
        <w:pStyle w:val="Prrafodelista"/>
        <w:ind w:left="1068"/>
        <w:rPr>
          <w:lang w:eastAsia="es-CO"/>
        </w:rPr>
      </w:pPr>
      <w:r w:rsidRPr="00D84182">
        <w:rPr>
          <w:b/>
          <w:bCs/>
          <w:lang w:eastAsia="es-CO"/>
        </w:rPr>
        <w:t>Nota:</w:t>
      </w:r>
      <w:r w:rsidRPr="00D84182">
        <w:rPr>
          <w:lang w:eastAsia="es-CO"/>
        </w:rPr>
        <w:t xml:space="preserve"> Esta tipología debe ser aplicada a todos los documentos que sean presentados con la oferta.</w:t>
      </w:r>
    </w:p>
    <w:p w14:paraId="0E14E680" w14:textId="7946289C" w:rsidR="00B15FAA" w:rsidRPr="00D84182" w:rsidRDefault="00B15FAA" w:rsidP="002B5476">
      <w:pPr>
        <w:pStyle w:val="Prrafodelista"/>
        <w:numPr>
          <w:ilvl w:val="0"/>
          <w:numId w:val="22"/>
        </w:numPr>
        <w:tabs>
          <w:tab w:val="clear" w:pos="720"/>
          <w:tab w:val="num" w:pos="1068"/>
        </w:tabs>
        <w:ind w:left="1068"/>
        <w:rPr>
          <w:lang w:eastAsia="es-CO"/>
        </w:rPr>
      </w:pPr>
      <w:r w:rsidRPr="00D84182">
        <w:rPr>
          <w:lang w:eastAsia="es-CO"/>
        </w:rPr>
        <w:t xml:space="preserve">Toda la documentación debe ser legible, clara y completa, la definición del documento en </w:t>
      </w:r>
      <w:r w:rsidR="00CB1885" w:rsidRPr="00D84182">
        <w:rPr>
          <w:lang w:eastAsia="es-CO"/>
        </w:rPr>
        <w:t>PDF</w:t>
      </w:r>
      <w:r w:rsidRPr="00D84182">
        <w:rPr>
          <w:lang w:eastAsia="es-CO"/>
        </w:rPr>
        <w:t>, debe ser mínimo de 300 dpi.</w:t>
      </w:r>
    </w:p>
    <w:p w14:paraId="102FB9FF" w14:textId="4568019D" w:rsidR="4B6050CC" w:rsidRPr="00D84182" w:rsidRDefault="4B6050CC" w:rsidP="00CB1885">
      <w:pPr>
        <w:rPr>
          <w:lang w:eastAsia="es-CO"/>
        </w:rPr>
      </w:pPr>
    </w:p>
    <w:p w14:paraId="52DB6436" w14:textId="77777777" w:rsidR="00B15FAA" w:rsidRPr="00D84182" w:rsidRDefault="00B15FAA" w:rsidP="002B5476">
      <w:pPr>
        <w:pStyle w:val="Prrafodelista"/>
        <w:numPr>
          <w:ilvl w:val="0"/>
          <w:numId w:val="35"/>
        </w:numPr>
        <w:rPr>
          <w:b/>
          <w:bCs/>
          <w:lang w:eastAsia="es-CO"/>
        </w:rPr>
      </w:pPr>
      <w:r w:rsidRPr="00D84182">
        <w:rPr>
          <w:b/>
          <w:bCs/>
          <w:lang w:eastAsia="es-CO"/>
        </w:rPr>
        <w:t>FORMA DE LOS CORREOS DE ENVÍO DE OFERTAS</w:t>
      </w:r>
    </w:p>
    <w:p w14:paraId="5359616E" w14:textId="77777777" w:rsidR="00AA014B" w:rsidRPr="00D84182" w:rsidRDefault="00AA014B" w:rsidP="00CB1885">
      <w:pPr>
        <w:rPr>
          <w:lang w:eastAsia="es-CO"/>
        </w:rPr>
      </w:pPr>
    </w:p>
    <w:p w14:paraId="67043DB7" w14:textId="249A00D6" w:rsidR="00953E51" w:rsidRPr="00D84182" w:rsidRDefault="00953E51" w:rsidP="00A3097C">
      <w:pPr>
        <w:ind w:left="708"/>
      </w:pPr>
      <w:r w:rsidRPr="00D84182">
        <w:t xml:space="preserve">En el asunto se debe indicar el número del proceso de </w:t>
      </w:r>
      <w:r w:rsidR="00AB10C8">
        <w:t>Licitación Privada Abierta</w:t>
      </w:r>
      <w:r w:rsidR="00EC3A2B" w:rsidRPr="00D84182">
        <w:t xml:space="preserve"> </w:t>
      </w:r>
      <w:r w:rsidRPr="00D84182">
        <w:t xml:space="preserve">(LPA), el nombre del </w:t>
      </w:r>
      <w:r w:rsidR="00EC3A2B" w:rsidRPr="00D84182">
        <w:t xml:space="preserve">Patrimonio Autónomo </w:t>
      </w:r>
      <w:r w:rsidRPr="00D84182">
        <w:t>y el consecutivo del correo, ejemplo:</w:t>
      </w:r>
    </w:p>
    <w:p w14:paraId="5972CF15" w14:textId="77777777" w:rsidR="00A3097C" w:rsidRPr="00D84182" w:rsidRDefault="00A3097C" w:rsidP="00A3097C">
      <w:pPr>
        <w:ind w:left="708"/>
        <w:rPr>
          <w:b/>
          <w:bCs/>
        </w:rPr>
      </w:pPr>
    </w:p>
    <w:p w14:paraId="28C073AB" w14:textId="247F4354" w:rsidR="00953E51" w:rsidRPr="00D84182" w:rsidRDefault="00953E51" w:rsidP="00A3097C">
      <w:pPr>
        <w:ind w:left="708"/>
        <w:rPr>
          <w:b/>
          <w:bCs/>
        </w:rPr>
      </w:pPr>
      <w:r w:rsidRPr="00D84182">
        <w:rPr>
          <w:b/>
          <w:bCs/>
        </w:rPr>
        <w:t>Correo No</w:t>
      </w:r>
      <w:r w:rsidR="00A3097C" w:rsidRPr="00D84182">
        <w:rPr>
          <w:b/>
          <w:bCs/>
        </w:rPr>
        <w:t>.</w:t>
      </w:r>
      <w:r w:rsidRPr="00D84182">
        <w:rPr>
          <w:b/>
          <w:bCs/>
        </w:rPr>
        <w:t xml:space="preserve"> 1:</w:t>
      </w:r>
    </w:p>
    <w:p w14:paraId="7A2226F5" w14:textId="1BDA5849" w:rsidR="00953E51" w:rsidRPr="00D84182" w:rsidRDefault="00953E51" w:rsidP="00A3097C">
      <w:pPr>
        <w:ind w:left="708"/>
      </w:pPr>
      <w:r w:rsidRPr="00D84182">
        <w:t>Correo No</w:t>
      </w:r>
      <w:r w:rsidR="00A3097C" w:rsidRPr="00D84182">
        <w:t>.</w:t>
      </w:r>
      <w:r w:rsidRPr="00D84182">
        <w:t xml:space="preserve"> 01 </w:t>
      </w:r>
      <w:r w:rsidR="00F47A5F">
        <w:t>-</w:t>
      </w:r>
      <w:r w:rsidRPr="00D84182">
        <w:t xml:space="preserve">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1)</w:t>
      </w:r>
    </w:p>
    <w:p w14:paraId="0B3D7BEB" w14:textId="1BA81913" w:rsidR="00953E51" w:rsidRPr="00D84182" w:rsidRDefault="00953E51" w:rsidP="00A3097C">
      <w:pPr>
        <w:ind w:left="708"/>
      </w:pPr>
      <w:r w:rsidRPr="00D84182">
        <w:t>Correo No</w:t>
      </w:r>
      <w:r w:rsidR="00A3097C" w:rsidRPr="00D84182">
        <w:t>.</w:t>
      </w:r>
      <w:r w:rsidRPr="00D84182">
        <w:t xml:space="preserve"> 01 </w:t>
      </w:r>
      <w:r w:rsidR="00F47A5F">
        <w:t>-</w:t>
      </w:r>
      <w:r w:rsidRPr="00D84182">
        <w:t xml:space="preserve">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2)</w:t>
      </w:r>
    </w:p>
    <w:p w14:paraId="50C7A409" w14:textId="77777777" w:rsidR="00953E51" w:rsidRPr="00D84182" w:rsidRDefault="00953E51" w:rsidP="00A3097C">
      <w:pPr>
        <w:ind w:left="708"/>
        <w:rPr>
          <w:b/>
          <w:bCs/>
        </w:rPr>
      </w:pPr>
    </w:p>
    <w:p w14:paraId="15ECD9EB" w14:textId="779E9C0B" w:rsidR="00953E51" w:rsidRPr="00D84182" w:rsidRDefault="00953E51" w:rsidP="00A3097C">
      <w:pPr>
        <w:ind w:left="708"/>
        <w:rPr>
          <w:b/>
          <w:bCs/>
        </w:rPr>
      </w:pPr>
      <w:r w:rsidRPr="00D84182">
        <w:rPr>
          <w:b/>
          <w:bCs/>
        </w:rPr>
        <w:t>Correo No</w:t>
      </w:r>
      <w:r w:rsidR="00A3097C" w:rsidRPr="00D84182">
        <w:rPr>
          <w:b/>
          <w:bCs/>
        </w:rPr>
        <w:t>.</w:t>
      </w:r>
      <w:r w:rsidRPr="00D84182">
        <w:rPr>
          <w:b/>
          <w:bCs/>
        </w:rPr>
        <w:t xml:space="preserve"> 2:</w:t>
      </w:r>
    </w:p>
    <w:p w14:paraId="3A70CE62" w14:textId="7F02A8DE" w:rsidR="00953E51" w:rsidRPr="00D84182" w:rsidRDefault="00953E51" w:rsidP="00A3097C">
      <w:pPr>
        <w:ind w:left="708"/>
      </w:pPr>
      <w:r w:rsidRPr="00D84182">
        <w:t>Correo No</w:t>
      </w:r>
      <w:r w:rsidR="00A3097C" w:rsidRPr="00D84182">
        <w:t>.</w:t>
      </w:r>
      <w:r w:rsidRPr="00D84182">
        <w:t xml:space="preserve"> 02 </w:t>
      </w:r>
      <w:r w:rsidR="00F47A5F">
        <w:t>-</w:t>
      </w:r>
      <w:r w:rsidRPr="00D84182">
        <w:t xml:space="preserve">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1)</w:t>
      </w:r>
    </w:p>
    <w:p w14:paraId="14AA606B" w14:textId="18A15BDF" w:rsidR="00953E51" w:rsidRPr="00D84182" w:rsidRDefault="00953E51" w:rsidP="00A3097C">
      <w:pPr>
        <w:ind w:left="708"/>
      </w:pPr>
      <w:r w:rsidRPr="00D84182">
        <w:t>Correo No</w:t>
      </w:r>
      <w:r w:rsidR="00A3097C" w:rsidRPr="00D84182">
        <w:t>.</w:t>
      </w:r>
      <w:r w:rsidRPr="00D84182">
        <w:t xml:space="preserve"> 02 </w:t>
      </w:r>
      <w:r w:rsidR="00F47A5F">
        <w:t>-</w:t>
      </w:r>
      <w:r w:rsidRPr="00D84182">
        <w:t xml:space="preserve">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2)</w:t>
      </w:r>
    </w:p>
    <w:p w14:paraId="6741A20A" w14:textId="77777777" w:rsidR="00953E51" w:rsidRPr="00D84182" w:rsidRDefault="00953E51" w:rsidP="00A3097C">
      <w:pPr>
        <w:ind w:left="708"/>
      </w:pPr>
    </w:p>
    <w:p w14:paraId="5BF24A2C" w14:textId="77777777" w:rsidR="00953E51" w:rsidRPr="00D84182" w:rsidRDefault="00953E51" w:rsidP="00A3097C">
      <w:pPr>
        <w:ind w:left="708"/>
        <w:rPr>
          <w:b/>
          <w:bCs/>
        </w:rPr>
      </w:pPr>
      <w:r w:rsidRPr="00D84182">
        <w:rPr>
          <w:b/>
          <w:bCs/>
        </w:rPr>
        <w:t>Correo No 3:</w:t>
      </w:r>
    </w:p>
    <w:p w14:paraId="79147371" w14:textId="574ADAB1" w:rsidR="00953E51" w:rsidRPr="00D84182" w:rsidRDefault="00953E51" w:rsidP="00A3097C">
      <w:pPr>
        <w:ind w:left="708"/>
      </w:pPr>
      <w:r w:rsidRPr="00D84182">
        <w:t>Correo No</w:t>
      </w:r>
      <w:r w:rsidR="00A3097C" w:rsidRPr="00D84182">
        <w:t>.</w:t>
      </w:r>
      <w:r w:rsidRPr="00D84182">
        <w:t xml:space="preserve"> 03 </w:t>
      </w:r>
      <w:r w:rsidR="00F47A5F">
        <w:t>-</w:t>
      </w:r>
      <w:r w:rsidRPr="00D84182">
        <w:t xml:space="preserve">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1)</w:t>
      </w:r>
    </w:p>
    <w:p w14:paraId="60B76F94" w14:textId="4EFAC97E" w:rsidR="00953E51" w:rsidRPr="00D84182" w:rsidRDefault="00953E51" w:rsidP="00A3097C">
      <w:pPr>
        <w:ind w:left="708"/>
      </w:pPr>
      <w:r w:rsidRPr="00D84182">
        <w:t>Correo No</w:t>
      </w:r>
      <w:r w:rsidR="00A3097C" w:rsidRPr="00D84182">
        <w:t>.</w:t>
      </w:r>
      <w:r w:rsidRPr="00D84182">
        <w:t xml:space="preserve"> 03 - LPA No</w:t>
      </w:r>
      <w:r w:rsidR="00A3097C" w:rsidRPr="00D84182">
        <w:t>.</w:t>
      </w:r>
      <w:r w:rsidRPr="00D84182">
        <w:t xml:space="preserve"> ______ de </w:t>
      </w:r>
      <w:r w:rsidR="00D84182" w:rsidRPr="00D84182">
        <w:t>2025</w:t>
      </w:r>
      <w:r w:rsidRPr="00D84182">
        <w:t xml:space="preserve"> (</w:t>
      </w:r>
      <w:r w:rsidR="00A3097C" w:rsidRPr="00D84182">
        <w:t>R</w:t>
      </w:r>
      <w:r w:rsidRPr="00D84182">
        <w:t>emisión 2)</w:t>
      </w:r>
    </w:p>
    <w:p w14:paraId="587BF6FF" w14:textId="77777777" w:rsidR="00953E51" w:rsidRPr="00D84182" w:rsidRDefault="00953E51" w:rsidP="00A3097C">
      <w:pPr>
        <w:ind w:left="708"/>
      </w:pPr>
    </w:p>
    <w:p w14:paraId="61BE9C48" w14:textId="4C3E945B" w:rsidR="00B15FAA" w:rsidRPr="00D84182" w:rsidRDefault="00A3097C" w:rsidP="00A3097C">
      <w:pPr>
        <w:ind w:left="708"/>
        <w:rPr>
          <w:lang w:eastAsia="es-CO"/>
        </w:rPr>
      </w:pPr>
      <w:r w:rsidRPr="00D84182">
        <w:rPr>
          <w:b/>
          <w:bCs/>
          <w:lang w:eastAsia="es-CO"/>
        </w:rPr>
        <w:t>Nota 1:</w:t>
      </w:r>
      <w:r w:rsidRPr="00D84182">
        <w:rPr>
          <w:lang w:eastAsia="es-CO"/>
        </w:rPr>
        <w:t xml:space="preserve"> </w:t>
      </w:r>
      <w:r w:rsidR="00B15FAA" w:rsidRPr="00D84182">
        <w:rPr>
          <w:lang w:eastAsia="es-CO"/>
        </w:rPr>
        <w:t>Se aclara que sin importar la cantidad de correos que se remita, solo se considerará válida la información recibida hasta la hora del cierre.</w:t>
      </w:r>
    </w:p>
    <w:p w14:paraId="3DEAC48D" w14:textId="77777777" w:rsidR="00210B9A" w:rsidRPr="00D84182" w:rsidRDefault="00210B9A" w:rsidP="00A3097C">
      <w:pPr>
        <w:ind w:left="708"/>
        <w:rPr>
          <w:lang w:eastAsia="es-CO"/>
        </w:rPr>
      </w:pPr>
    </w:p>
    <w:p w14:paraId="09D79D73" w14:textId="7410202F" w:rsidR="00210B9A" w:rsidRPr="00FA2966" w:rsidRDefault="00210B9A" w:rsidP="00A3097C">
      <w:pPr>
        <w:ind w:left="708"/>
        <w:rPr>
          <w:color w:val="000000" w:themeColor="text1"/>
          <w:lang w:eastAsia="es-CO"/>
        </w:rPr>
      </w:pPr>
      <w:r w:rsidRPr="00D84182">
        <w:rPr>
          <w:b/>
          <w:bCs/>
          <w:lang w:eastAsia="es-CO"/>
        </w:rPr>
        <w:t>Nota 2</w:t>
      </w:r>
      <w:r w:rsidR="000D4661">
        <w:rPr>
          <w:b/>
          <w:bCs/>
          <w:lang w:eastAsia="es-CO"/>
        </w:rPr>
        <w:t>:</w:t>
      </w:r>
      <w:r w:rsidR="000D4661" w:rsidRPr="00D84182">
        <w:rPr>
          <w:b/>
          <w:bCs/>
          <w:lang w:eastAsia="es-CO"/>
        </w:rPr>
        <w:t xml:space="preserve"> </w:t>
      </w:r>
      <w:r w:rsidRPr="00D84182">
        <w:rPr>
          <w:lang w:eastAsia="es-CO"/>
        </w:rPr>
        <w:t>En cuyo caso el volumen de la información sea mayor se aceptará la remisión de más de tres (3) correos, con la indicación del número de remisión</w:t>
      </w:r>
      <w:r w:rsidR="002C2F52" w:rsidRPr="00FA2966">
        <w:rPr>
          <w:color w:val="000000" w:themeColor="text1"/>
          <w:lang w:eastAsia="es-CO"/>
        </w:rPr>
        <w:t xml:space="preserve">, aclarando </w:t>
      </w:r>
      <w:r w:rsidR="00654442" w:rsidRPr="00FA2966">
        <w:rPr>
          <w:color w:val="000000" w:themeColor="text1"/>
          <w:lang w:eastAsia="es-CO"/>
        </w:rPr>
        <w:t>si pertenece al Correo No. 1, 2 o 3</w:t>
      </w:r>
      <w:r w:rsidRPr="00FA2966">
        <w:rPr>
          <w:color w:val="000000" w:themeColor="text1"/>
          <w:lang w:eastAsia="es-CO"/>
        </w:rPr>
        <w:t>.</w:t>
      </w:r>
    </w:p>
    <w:p w14:paraId="73558C54" w14:textId="77777777" w:rsidR="00373496" w:rsidRPr="00FA2966" w:rsidRDefault="00373496" w:rsidP="00A3097C">
      <w:pPr>
        <w:ind w:left="708"/>
        <w:rPr>
          <w:color w:val="000000" w:themeColor="text1"/>
          <w:lang w:eastAsia="es-CO"/>
        </w:rPr>
      </w:pPr>
    </w:p>
    <w:p w14:paraId="1AD85A64" w14:textId="4F1D44A6" w:rsidR="00373496" w:rsidRPr="00D84182" w:rsidRDefault="00373496" w:rsidP="00A3097C">
      <w:pPr>
        <w:ind w:left="708"/>
        <w:rPr>
          <w:lang w:eastAsia="es-CO"/>
        </w:rPr>
      </w:pPr>
      <w:r w:rsidRPr="005F7044">
        <w:rPr>
          <w:b/>
          <w:bCs/>
          <w:lang w:eastAsia="es-CO"/>
        </w:rPr>
        <w:t>Nota 3:</w:t>
      </w:r>
      <w:r w:rsidRPr="00D84182">
        <w:rPr>
          <w:lang w:eastAsia="es-CO"/>
        </w:rPr>
        <w:t xml:space="preserve"> La capacidad d</w:t>
      </w:r>
      <w:r w:rsidR="00FB3CFD" w:rsidRPr="00D84182">
        <w:rPr>
          <w:lang w:eastAsia="es-CO"/>
        </w:rPr>
        <w:t xml:space="preserve">el buzón de correo no debe superar los </w:t>
      </w:r>
      <w:r w:rsidR="00201D86">
        <w:rPr>
          <w:lang w:eastAsia="es-CO"/>
        </w:rPr>
        <w:t>24</w:t>
      </w:r>
      <w:r w:rsidR="00201D86" w:rsidRPr="00D84182">
        <w:rPr>
          <w:lang w:eastAsia="es-CO"/>
        </w:rPr>
        <w:t xml:space="preserve"> </w:t>
      </w:r>
      <w:r w:rsidR="00201D86">
        <w:rPr>
          <w:lang w:eastAsia="es-CO"/>
        </w:rPr>
        <w:t>MB</w:t>
      </w:r>
      <w:r w:rsidR="00FB3CFD" w:rsidRPr="00D84182">
        <w:rPr>
          <w:lang w:eastAsia="es-CO"/>
        </w:rPr>
        <w:t>.</w:t>
      </w:r>
    </w:p>
    <w:p w14:paraId="7B095060" w14:textId="77777777" w:rsidR="00D57F4B" w:rsidRPr="00D84182" w:rsidRDefault="00D57F4B" w:rsidP="00A3097C">
      <w:pPr>
        <w:ind w:left="708"/>
        <w:rPr>
          <w:lang w:eastAsia="es-CO"/>
        </w:rPr>
      </w:pPr>
    </w:p>
    <w:p w14:paraId="195492E1" w14:textId="30DF732A" w:rsidR="00AA65DB" w:rsidRPr="00D84182" w:rsidRDefault="00A3097C" w:rsidP="00A3097C">
      <w:pPr>
        <w:ind w:left="708"/>
        <w:rPr>
          <w:lang w:eastAsia="es-CO"/>
        </w:rPr>
      </w:pPr>
      <w:r w:rsidRPr="00D84182">
        <w:rPr>
          <w:b/>
          <w:bCs/>
          <w:lang w:eastAsia="es-CO"/>
        </w:rPr>
        <w:t xml:space="preserve">Nota </w:t>
      </w:r>
      <w:r w:rsidR="00EB6B4C">
        <w:rPr>
          <w:b/>
          <w:bCs/>
          <w:lang w:eastAsia="es-CO"/>
        </w:rPr>
        <w:t>4</w:t>
      </w:r>
      <w:r w:rsidRPr="00D84182">
        <w:rPr>
          <w:b/>
          <w:bCs/>
          <w:lang w:eastAsia="es-CO"/>
        </w:rPr>
        <w:t>:</w:t>
      </w:r>
      <w:r w:rsidRPr="00D84182">
        <w:rPr>
          <w:lang w:eastAsia="es-CO"/>
        </w:rPr>
        <w:t xml:space="preserve"> </w:t>
      </w:r>
      <w:r w:rsidR="00B15FAA" w:rsidRPr="00D84182">
        <w:rPr>
          <w:lang w:eastAsia="es-CO"/>
        </w:rPr>
        <w:t xml:space="preserve">Para efectos de remisión de documentación </w:t>
      </w:r>
      <w:r w:rsidR="00456971" w:rsidRPr="00D84182">
        <w:rPr>
          <w:lang w:eastAsia="es-CO"/>
        </w:rPr>
        <w:t>de la</w:t>
      </w:r>
      <w:r w:rsidR="00944976" w:rsidRPr="00D84182">
        <w:rPr>
          <w:lang w:eastAsia="es-CO"/>
        </w:rPr>
        <w:t xml:space="preserve"> </w:t>
      </w:r>
      <w:r w:rsidR="00AB10C8">
        <w:rPr>
          <w:lang w:eastAsia="es-CO"/>
        </w:rPr>
        <w:t>Licitación Privada Abierta</w:t>
      </w:r>
      <w:r w:rsidR="00B15FAA" w:rsidRPr="00D84182">
        <w:rPr>
          <w:lang w:eastAsia="es-CO"/>
        </w:rPr>
        <w:t xml:space="preserve">, el proponente deberá indicar en la Carta de presentación dos </w:t>
      </w:r>
      <w:r w:rsidR="0050591D" w:rsidRPr="00D84182">
        <w:rPr>
          <w:lang w:eastAsia="es-CO"/>
        </w:rPr>
        <w:t xml:space="preserve">(2) </w:t>
      </w:r>
      <w:r w:rsidR="00B15FAA" w:rsidRPr="00D84182">
        <w:rPr>
          <w:lang w:eastAsia="es-CO"/>
        </w:rPr>
        <w:t xml:space="preserve">correos electrónicos, uno de </w:t>
      </w:r>
      <w:r w:rsidR="0050591D" w:rsidRPr="00D84182">
        <w:rPr>
          <w:lang w:eastAsia="es-CO"/>
        </w:rPr>
        <w:t xml:space="preserve">los cuales </w:t>
      </w:r>
      <w:r w:rsidR="00B15FAA" w:rsidRPr="00D84182">
        <w:rPr>
          <w:lang w:eastAsia="es-CO"/>
        </w:rPr>
        <w:t>deberá corresponder al registrado en la Cámara de Comercio.</w:t>
      </w:r>
    </w:p>
    <w:p w14:paraId="6BD3E5BB" w14:textId="77777777" w:rsidR="0050591D" w:rsidRPr="00D84182" w:rsidRDefault="0050591D" w:rsidP="00D57270">
      <w:pPr>
        <w:rPr>
          <w:lang w:eastAsia="es-CO"/>
        </w:rPr>
      </w:pPr>
    </w:p>
    <w:p w14:paraId="26E7C98F" w14:textId="77777777" w:rsidR="00AA65DB" w:rsidRPr="00314E30" w:rsidRDefault="00AA65DB" w:rsidP="002B5476">
      <w:pPr>
        <w:pStyle w:val="Prrafodelista"/>
        <w:numPr>
          <w:ilvl w:val="0"/>
          <w:numId w:val="35"/>
        </w:numPr>
        <w:rPr>
          <w:b/>
          <w:bCs/>
          <w:lang w:eastAsia="es-CO"/>
        </w:rPr>
      </w:pPr>
      <w:r w:rsidRPr="00314E30">
        <w:rPr>
          <w:b/>
          <w:bCs/>
          <w:lang w:eastAsia="es-CO"/>
        </w:rPr>
        <w:t>TEXTO BASE DEL CORREO DE ENVÍO DE OFERTAS</w:t>
      </w:r>
    </w:p>
    <w:p w14:paraId="3B4BCD78" w14:textId="77777777" w:rsidR="00D57F4B" w:rsidRPr="00D84182" w:rsidRDefault="00D57F4B" w:rsidP="00D57270"/>
    <w:p w14:paraId="4C63E079" w14:textId="77777777" w:rsidR="00784369" w:rsidRPr="00D84182" w:rsidRDefault="00784369" w:rsidP="00784369">
      <w:pPr>
        <w:ind w:left="348"/>
        <w:rPr>
          <w:color w:val="000000" w:themeColor="text1"/>
        </w:rPr>
      </w:pPr>
      <w:r w:rsidRPr="00D84182">
        <w:rPr>
          <w:color w:val="000000" w:themeColor="text1"/>
        </w:rPr>
        <w:t xml:space="preserve">El texto de envío deberá guardar la siguiente estructura: </w:t>
      </w:r>
    </w:p>
    <w:p w14:paraId="2EA7677C" w14:textId="77777777" w:rsidR="00784369" w:rsidRPr="00D84182" w:rsidRDefault="00784369" w:rsidP="00784369">
      <w:pPr>
        <w:rPr>
          <w:color w:val="000000" w:themeColor="text1"/>
        </w:rPr>
      </w:pPr>
    </w:p>
    <w:p w14:paraId="6739DE9B" w14:textId="77777777" w:rsidR="00784369" w:rsidRPr="00D84182" w:rsidRDefault="00784369" w:rsidP="00784369">
      <w:pPr>
        <w:pStyle w:val="Sinespaciado"/>
        <w:ind w:left="1056"/>
        <w:jc w:val="both"/>
        <w:rPr>
          <w:rFonts w:asciiTheme="minorHAnsi" w:hAnsiTheme="minorHAnsi" w:cstheme="minorHAnsi"/>
          <w:b/>
          <w:i/>
          <w:color w:val="000000" w:themeColor="text1"/>
          <w:lang w:eastAsia="es-CO"/>
        </w:rPr>
      </w:pPr>
      <w:r w:rsidRPr="00D84182">
        <w:rPr>
          <w:rFonts w:asciiTheme="minorHAnsi" w:hAnsiTheme="minorHAnsi" w:cstheme="minorHAnsi"/>
          <w:b/>
          <w:i/>
          <w:color w:val="000000" w:themeColor="text1"/>
        </w:rPr>
        <w:t>Señores</w:t>
      </w:r>
    </w:p>
    <w:p w14:paraId="0A09EEF5" w14:textId="77777777" w:rsidR="00FA2966" w:rsidRPr="00C25394" w:rsidRDefault="00FA2966" w:rsidP="00FA2966">
      <w:pPr>
        <w:pStyle w:val="Sinespaciado"/>
        <w:ind w:left="1056"/>
        <w:jc w:val="both"/>
        <w:rPr>
          <w:rFonts w:asciiTheme="minorHAnsi" w:hAnsiTheme="minorHAnsi" w:cstheme="minorHAnsi"/>
          <w:b/>
          <w:i/>
          <w:color w:val="000000" w:themeColor="text1"/>
        </w:rPr>
      </w:pPr>
      <w:r w:rsidRPr="00C25394">
        <w:rPr>
          <w:rFonts w:asciiTheme="minorHAnsi" w:hAnsiTheme="minorHAnsi" w:cstheme="minorHAnsi"/>
          <w:b/>
          <w:i/>
          <w:color w:val="000000" w:themeColor="text1"/>
        </w:rPr>
        <w:t>PATRIMONIO AUTÓNOMO FIDEICOMISO OXI INGREDION SANTANDER</w:t>
      </w:r>
    </w:p>
    <w:p w14:paraId="3A20E580" w14:textId="77777777" w:rsidR="00FA2966" w:rsidRPr="00C25394" w:rsidRDefault="00FA2966" w:rsidP="00FA2966">
      <w:pPr>
        <w:pStyle w:val="Sinespaciado"/>
        <w:ind w:left="1056"/>
        <w:jc w:val="both"/>
        <w:rPr>
          <w:i/>
          <w:color w:val="000000" w:themeColor="text1"/>
        </w:rPr>
      </w:pPr>
      <w:hyperlink r:id="rId26" w:history="1">
        <w:r w:rsidRPr="00C25394">
          <w:rPr>
            <w:rStyle w:val="Hipervnculo"/>
            <w:i/>
          </w:rPr>
          <w:t>obrasporimpuestos@avalfiduciaria.com</w:t>
        </w:r>
      </w:hyperlink>
    </w:p>
    <w:p w14:paraId="1B1137B1" w14:textId="77777777" w:rsidR="00FA2966" w:rsidRPr="00C25394" w:rsidRDefault="00FA2966" w:rsidP="00FA2966">
      <w:pPr>
        <w:pStyle w:val="Sinespaciado"/>
        <w:ind w:left="1056"/>
        <w:jc w:val="both"/>
        <w:rPr>
          <w:rFonts w:asciiTheme="minorHAnsi" w:hAnsiTheme="minorHAnsi" w:cstheme="minorHAnsi"/>
          <w:i/>
          <w:color w:val="000000" w:themeColor="text1"/>
        </w:rPr>
      </w:pPr>
      <w:r w:rsidRPr="00C25394">
        <w:rPr>
          <w:rFonts w:asciiTheme="minorHAnsi" w:hAnsiTheme="minorHAnsi" w:cstheme="minorHAnsi"/>
          <w:i/>
          <w:color w:val="000000" w:themeColor="text1"/>
        </w:rPr>
        <w:t> </w:t>
      </w:r>
    </w:p>
    <w:p w14:paraId="7E92531E" w14:textId="77777777" w:rsidR="00FA2966" w:rsidRPr="00C25394" w:rsidRDefault="00FA2966" w:rsidP="00FA2966">
      <w:pPr>
        <w:pStyle w:val="Sinespaciado"/>
        <w:ind w:left="1056"/>
        <w:jc w:val="both"/>
        <w:rPr>
          <w:rFonts w:asciiTheme="minorHAnsi" w:hAnsiTheme="minorHAnsi" w:cstheme="minorHAnsi"/>
          <w:i/>
          <w:color w:val="000000" w:themeColor="text1"/>
        </w:rPr>
      </w:pPr>
      <w:r w:rsidRPr="00C25394">
        <w:rPr>
          <w:rFonts w:asciiTheme="minorHAnsi" w:hAnsiTheme="minorHAnsi" w:cstheme="minorHAnsi"/>
          <w:i/>
          <w:color w:val="000000" w:themeColor="text1"/>
        </w:rPr>
        <w:t>Referencia: Correo No. 01 – LPA No. ______ de 2025 (Remisión 1)</w:t>
      </w:r>
    </w:p>
    <w:p w14:paraId="7661D742" w14:textId="16F4B865" w:rsidR="00784369" w:rsidRPr="00D84182" w:rsidRDefault="00FA2966" w:rsidP="00FA2966">
      <w:pPr>
        <w:pStyle w:val="Sinespaciado"/>
        <w:ind w:left="1056"/>
        <w:jc w:val="both"/>
        <w:rPr>
          <w:rFonts w:asciiTheme="minorHAnsi" w:hAnsiTheme="minorHAnsi" w:cstheme="minorHAnsi"/>
          <w:i/>
          <w:color w:val="000000" w:themeColor="text1"/>
        </w:rPr>
      </w:pPr>
      <w:r w:rsidRPr="00C25394">
        <w:rPr>
          <w:rFonts w:asciiTheme="minorHAnsi" w:hAnsiTheme="minorHAnsi" w:cstheme="minorHAnsi"/>
          <w:i/>
          <w:color w:val="000000" w:themeColor="text1"/>
        </w:rPr>
        <w:t> </w:t>
      </w:r>
      <w:r w:rsidR="00784369" w:rsidRPr="00D84182">
        <w:rPr>
          <w:rFonts w:asciiTheme="minorHAnsi" w:hAnsiTheme="minorHAnsi" w:cstheme="minorHAnsi"/>
          <w:i/>
          <w:color w:val="000000" w:themeColor="text1"/>
        </w:rPr>
        <w:t> </w:t>
      </w:r>
    </w:p>
    <w:p w14:paraId="228C0925" w14:textId="017C22EC" w:rsidR="00784369" w:rsidRPr="00D82789" w:rsidRDefault="00784369" w:rsidP="00784369">
      <w:pPr>
        <w:pStyle w:val="Sinespaciado"/>
        <w:ind w:left="1056"/>
        <w:jc w:val="both"/>
        <w:rPr>
          <w:rFonts w:asciiTheme="minorHAnsi" w:hAnsiTheme="minorHAnsi" w:cstheme="minorHAnsi"/>
          <w:i/>
          <w:color w:val="000000" w:themeColor="text1"/>
          <w:lang w:val="pt-PT"/>
        </w:rPr>
      </w:pPr>
      <w:r w:rsidRPr="00D82789">
        <w:rPr>
          <w:rFonts w:asciiTheme="minorHAnsi" w:hAnsiTheme="minorHAnsi" w:cstheme="minorHAnsi"/>
          <w:i/>
          <w:color w:val="000000" w:themeColor="text1"/>
          <w:lang w:val="pt-PT"/>
        </w:rPr>
        <w:t>Objeto: _____________________________________________________________________________________________________________________________________________________________________</w:t>
      </w:r>
      <w:r w:rsidR="007547B4" w:rsidRPr="00D82789">
        <w:rPr>
          <w:rFonts w:asciiTheme="minorHAnsi" w:hAnsiTheme="minorHAnsi" w:cstheme="minorHAnsi"/>
          <w:i/>
          <w:color w:val="000000" w:themeColor="text1"/>
          <w:lang w:val="pt-PT"/>
        </w:rPr>
        <w:t>.</w:t>
      </w:r>
    </w:p>
    <w:p w14:paraId="7147A82E" w14:textId="77777777" w:rsidR="00784369" w:rsidRPr="00D82789" w:rsidRDefault="00784369" w:rsidP="00784369">
      <w:pPr>
        <w:pStyle w:val="Sinespaciado"/>
        <w:ind w:left="1056"/>
        <w:jc w:val="both"/>
        <w:rPr>
          <w:rFonts w:asciiTheme="minorHAnsi" w:hAnsiTheme="minorHAnsi" w:cstheme="minorHAnsi"/>
          <w:i/>
          <w:color w:val="000000" w:themeColor="text1"/>
          <w:lang w:val="pt-PT"/>
        </w:rPr>
      </w:pPr>
    </w:p>
    <w:p w14:paraId="650BE173" w14:textId="77777777" w:rsidR="00784369" w:rsidRPr="00D82789" w:rsidRDefault="00784369" w:rsidP="00784369">
      <w:pPr>
        <w:pStyle w:val="Sinespaciado"/>
        <w:ind w:left="1056"/>
        <w:jc w:val="both"/>
        <w:rPr>
          <w:rFonts w:asciiTheme="minorHAnsi" w:hAnsiTheme="minorHAnsi" w:cstheme="minorHAnsi"/>
          <w:i/>
          <w:color w:val="000000" w:themeColor="text1"/>
          <w:lang w:val="pt-PT"/>
        </w:rPr>
      </w:pPr>
      <w:r w:rsidRPr="00D82789">
        <w:rPr>
          <w:rFonts w:asciiTheme="minorHAnsi" w:hAnsiTheme="minorHAnsi" w:cstheme="minorHAnsi"/>
          <w:i/>
          <w:color w:val="000000" w:themeColor="text1"/>
          <w:lang w:val="pt-PT"/>
        </w:rPr>
        <w:t>LISTADO DE DOCUMENTOS ANEXOS:</w:t>
      </w:r>
    </w:p>
    <w:p w14:paraId="13D4D29F" w14:textId="77777777" w:rsidR="00784369" w:rsidRPr="00D82789" w:rsidRDefault="00784369" w:rsidP="00784369">
      <w:pPr>
        <w:pStyle w:val="Sinespaciado"/>
        <w:ind w:left="1056"/>
        <w:jc w:val="both"/>
        <w:rPr>
          <w:rFonts w:asciiTheme="minorHAnsi" w:hAnsiTheme="minorHAnsi" w:cstheme="minorHAnsi"/>
          <w:i/>
          <w:color w:val="000000" w:themeColor="text1"/>
          <w:lang w:val="pt-PT"/>
        </w:rPr>
      </w:pPr>
    </w:p>
    <w:p w14:paraId="66A0C911" w14:textId="77777777" w:rsidR="00784369" w:rsidRPr="00D84182" w:rsidRDefault="00784369" w:rsidP="002B5476">
      <w:pPr>
        <w:pStyle w:val="Sinespaciado"/>
        <w:numPr>
          <w:ilvl w:val="0"/>
          <w:numId w:val="38"/>
        </w:numPr>
        <w:ind w:left="1416"/>
        <w:jc w:val="both"/>
        <w:textAlignment w:val="auto"/>
        <w:rPr>
          <w:rFonts w:asciiTheme="minorHAnsi" w:hAnsiTheme="minorHAnsi" w:cstheme="minorHAnsi"/>
          <w:i/>
          <w:color w:val="000000" w:themeColor="text1"/>
        </w:rPr>
      </w:pPr>
      <w:r w:rsidRPr="00D84182">
        <w:rPr>
          <w:rFonts w:asciiTheme="minorHAnsi" w:hAnsiTheme="minorHAnsi" w:cstheme="minorHAnsi"/>
          <w:i/>
          <w:color w:val="000000" w:themeColor="text1"/>
        </w:rPr>
        <w:t>Enumerar y detallar el Nombre de los archivos</w:t>
      </w:r>
    </w:p>
    <w:p w14:paraId="414E90EE" w14:textId="77777777" w:rsidR="00784369" w:rsidRPr="00D84182" w:rsidRDefault="00784369" w:rsidP="00784369">
      <w:pPr>
        <w:pStyle w:val="Sinespaciado"/>
        <w:ind w:left="1056"/>
        <w:jc w:val="both"/>
        <w:rPr>
          <w:rFonts w:asciiTheme="minorHAnsi" w:hAnsiTheme="minorHAnsi" w:cstheme="minorHAnsi"/>
          <w:i/>
          <w:color w:val="000000" w:themeColor="text1"/>
        </w:rPr>
      </w:pPr>
    </w:p>
    <w:p w14:paraId="7E1AC8AF"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Atentamente,</w:t>
      </w:r>
    </w:p>
    <w:p w14:paraId="6491D3B0" w14:textId="77777777" w:rsidR="00784369" w:rsidRPr="00D84182" w:rsidRDefault="00784369" w:rsidP="00784369">
      <w:pPr>
        <w:pStyle w:val="Sinespaciado"/>
        <w:ind w:left="1056"/>
        <w:jc w:val="both"/>
        <w:rPr>
          <w:rFonts w:asciiTheme="minorHAnsi" w:hAnsiTheme="minorHAnsi" w:cstheme="minorHAnsi"/>
          <w:i/>
          <w:color w:val="000000" w:themeColor="text1"/>
        </w:rPr>
      </w:pPr>
    </w:p>
    <w:p w14:paraId="4972F95A"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Nombre del proponente</w:t>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120CBD">
        <w:rPr>
          <w:rFonts w:asciiTheme="minorHAnsi" w:hAnsiTheme="minorHAnsi" w:cstheme="minorHAnsi"/>
          <w:i/>
          <w:color w:val="000000" w:themeColor="text1"/>
        </w:rPr>
        <w:t>_____________________________</w:t>
      </w:r>
    </w:p>
    <w:p w14:paraId="5AD4D98B"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Nombre del Representante Legal</w:t>
      </w:r>
      <w:r w:rsidRPr="00D84182">
        <w:rPr>
          <w:rFonts w:asciiTheme="minorHAnsi" w:hAnsiTheme="minorHAnsi" w:cstheme="minorHAnsi"/>
          <w:i/>
          <w:color w:val="000000" w:themeColor="text1"/>
        </w:rPr>
        <w:tab/>
        <w:t>_____________________________</w:t>
      </w:r>
    </w:p>
    <w:p w14:paraId="32AAA042"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C. C. No.</w:t>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t>_____________________________</w:t>
      </w:r>
    </w:p>
    <w:p w14:paraId="56D2D9FE" w14:textId="31EB07CC"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Correo electrónico</w:t>
      </w:r>
      <w:r w:rsidR="00971A78" w:rsidRPr="00D84182">
        <w:rPr>
          <w:rFonts w:asciiTheme="minorHAnsi" w:hAnsiTheme="minorHAnsi" w:cstheme="minorHAnsi"/>
          <w:i/>
          <w:color w:val="000000" w:themeColor="text1"/>
        </w:rPr>
        <w:t xml:space="preserve">               </w:t>
      </w:r>
      <w:r w:rsidR="00120CBD">
        <w:rPr>
          <w:rFonts w:asciiTheme="minorHAnsi" w:hAnsiTheme="minorHAnsi" w:cstheme="minorHAnsi"/>
          <w:i/>
          <w:color w:val="000000" w:themeColor="text1"/>
        </w:rPr>
        <w:t xml:space="preserve">               </w:t>
      </w:r>
      <w:r w:rsidRPr="00D84182">
        <w:rPr>
          <w:rFonts w:asciiTheme="minorHAnsi" w:hAnsiTheme="minorHAnsi" w:cstheme="minorHAnsi"/>
          <w:i/>
          <w:color w:val="000000" w:themeColor="text1"/>
        </w:rPr>
        <w:t xml:space="preserve"> </w:t>
      </w:r>
      <w:hyperlink r:id="rId27" w:tgtFrame="_blank" w:history="1">
        <w:r w:rsidRPr="00D84182">
          <w:rPr>
            <w:rStyle w:val="Hipervnculo"/>
            <w:rFonts w:asciiTheme="minorHAnsi" w:hAnsiTheme="minorHAnsi" w:cstheme="minorHAnsi"/>
            <w:i/>
            <w:color w:val="000000" w:themeColor="text1"/>
          </w:rPr>
          <w:t>_____________________________</w:t>
        </w:r>
      </w:hyperlink>
    </w:p>
    <w:p w14:paraId="7201D331" w14:textId="5D7ED4C4"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Celular</w:t>
      </w:r>
      <w:r w:rsidR="00971A78" w:rsidRPr="00D84182">
        <w:rPr>
          <w:rFonts w:asciiTheme="minorHAnsi" w:hAnsiTheme="minorHAnsi" w:cstheme="minorHAnsi"/>
          <w:i/>
          <w:color w:val="000000" w:themeColor="text1"/>
        </w:rPr>
        <w:t xml:space="preserve">                         </w:t>
      </w:r>
      <w:r w:rsidRPr="00D84182">
        <w:rPr>
          <w:rFonts w:asciiTheme="minorHAnsi" w:hAnsiTheme="minorHAnsi" w:cstheme="minorHAnsi"/>
          <w:i/>
          <w:color w:val="000000" w:themeColor="text1"/>
        </w:rPr>
        <w:tab/>
      </w:r>
      <w:r w:rsidR="00120CBD">
        <w:rPr>
          <w:rFonts w:asciiTheme="minorHAnsi" w:hAnsiTheme="minorHAnsi" w:cstheme="minorHAnsi"/>
          <w:i/>
          <w:color w:val="000000" w:themeColor="text1"/>
        </w:rPr>
        <w:t xml:space="preserve">              </w:t>
      </w:r>
      <w:r w:rsidRPr="00D84182">
        <w:rPr>
          <w:rFonts w:asciiTheme="minorHAnsi" w:hAnsiTheme="minorHAnsi" w:cstheme="minorHAnsi"/>
          <w:i/>
          <w:color w:val="000000" w:themeColor="text1"/>
        </w:rPr>
        <w:t>_____________________________</w:t>
      </w:r>
    </w:p>
    <w:p w14:paraId="4B0FEA8C"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Teléfono</w:t>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t>_____________________________</w:t>
      </w:r>
    </w:p>
    <w:p w14:paraId="3CA5DE7E" w14:textId="77777777" w:rsidR="00784369" w:rsidRPr="00D84182" w:rsidRDefault="00784369" w:rsidP="00784369">
      <w:pPr>
        <w:pStyle w:val="Sinespaciado"/>
        <w:ind w:left="1056"/>
        <w:jc w:val="both"/>
        <w:rPr>
          <w:rFonts w:asciiTheme="minorHAnsi" w:hAnsiTheme="minorHAnsi" w:cstheme="minorHAnsi"/>
          <w:i/>
          <w:color w:val="000000" w:themeColor="text1"/>
        </w:rPr>
      </w:pPr>
      <w:r w:rsidRPr="00D84182">
        <w:rPr>
          <w:rFonts w:asciiTheme="minorHAnsi" w:hAnsiTheme="minorHAnsi" w:cstheme="minorHAnsi"/>
          <w:i/>
          <w:color w:val="000000" w:themeColor="text1"/>
        </w:rPr>
        <w:t>Ciudad</w:t>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r>
      <w:r w:rsidRPr="00D84182">
        <w:rPr>
          <w:rFonts w:asciiTheme="minorHAnsi" w:hAnsiTheme="minorHAnsi" w:cstheme="minorHAnsi"/>
          <w:i/>
          <w:color w:val="000000" w:themeColor="text1"/>
        </w:rPr>
        <w:tab/>
        <w:t xml:space="preserve"> _____________________________</w:t>
      </w:r>
    </w:p>
    <w:p w14:paraId="0F0AE4BE" w14:textId="77777777" w:rsidR="00416542" w:rsidRPr="00D84182" w:rsidRDefault="00416542" w:rsidP="007547B4"/>
    <w:p w14:paraId="7116DE67" w14:textId="31BBA3EE" w:rsidR="002655B3" w:rsidRPr="00D84182" w:rsidRDefault="006F0069" w:rsidP="00227911">
      <w:pPr>
        <w:pStyle w:val="Ttulo2"/>
        <w:numPr>
          <w:ilvl w:val="1"/>
          <w:numId w:val="152"/>
        </w:numPr>
        <w:ind w:hanging="720"/>
      </w:pPr>
      <w:bookmarkStart w:id="53" w:name="_Toc197421901"/>
      <w:r w:rsidRPr="00D84182">
        <w:t xml:space="preserve">ANÁLISIS DE LOS RIESGOS PREVISIBLES DEL FUTURO CONTRATO </w:t>
      </w:r>
      <w:r w:rsidR="003C639E" w:rsidRPr="00D84182">
        <w:t>-</w:t>
      </w:r>
      <w:r w:rsidRPr="00D84182">
        <w:t xml:space="preserve"> MATRIZ DE RIESGOS</w:t>
      </w:r>
      <w:bookmarkEnd w:id="53"/>
    </w:p>
    <w:p w14:paraId="72188D86" w14:textId="77777777" w:rsidR="006F0069" w:rsidRPr="00D84182" w:rsidRDefault="006F0069" w:rsidP="008B4993"/>
    <w:p w14:paraId="68F570A7" w14:textId="77777777" w:rsidR="00D7572F" w:rsidRPr="00D84182" w:rsidRDefault="002655B3" w:rsidP="008B4993">
      <w:r w:rsidRPr="00D84182">
        <w:t>La matriz de riesgos contractuales hace parte integral de los presentes términos de referencia y por lo tanto del contrato que se suscriba. Es resultado de un ejercicio de identificación, valoración y distribución de dichos riesgos</w:t>
      </w:r>
      <w:r w:rsidR="00D7572F" w:rsidRPr="00D84182">
        <w:t>. V</w:t>
      </w:r>
      <w:r w:rsidR="00C719CC" w:rsidRPr="00D84182">
        <w:t xml:space="preserve">er </w:t>
      </w:r>
      <w:r w:rsidRPr="00D84182">
        <w:rPr>
          <w:b/>
          <w:bCs/>
        </w:rPr>
        <w:t>Anexo No</w:t>
      </w:r>
      <w:r w:rsidR="00D7572F" w:rsidRPr="00D84182">
        <w:rPr>
          <w:b/>
          <w:bCs/>
        </w:rPr>
        <w:t>.</w:t>
      </w:r>
      <w:r w:rsidRPr="00D84182">
        <w:rPr>
          <w:b/>
          <w:bCs/>
        </w:rPr>
        <w:t xml:space="preserve"> 1</w:t>
      </w:r>
      <w:r w:rsidRPr="00D84182">
        <w:t xml:space="preserve"> </w:t>
      </w:r>
      <w:r w:rsidR="00D7572F" w:rsidRPr="00D84182">
        <w:t>(</w:t>
      </w:r>
      <w:r w:rsidRPr="00D84182">
        <w:t>Matriz de riesgos</w:t>
      </w:r>
      <w:r w:rsidR="00C719CC" w:rsidRPr="00D84182">
        <w:t>)</w:t>
      </w:r>
      <w:r w:rsidRPr="00D84182">
        <w:t>.</w:t>
      </w:r>
    </w:p>
    <w:p w14:paraId="4994F731" w14:textId="77777777" w:rsidR="00D7572F" w:rsidRPr="00D84182" w:rsidRDefault="00D7572F" w:rsidP="008B4993"/>
    <w:p w14:paraId="559D4BF9" w14:textId="67214F08" w:rsidR="002655B3" w:rsidRPr="00D84182" w:rsidRDefault="002655B3" w:rsidP="008B4993">
      <w:r w:rsidRPr="00D84182">
        <w:t xml:space="preserve">Si los interesados estiman que existen riesgos contractuales no previstos en la matriz de riesgos propuesta por la Contratante, debe anunciarlo en la etapa de presentación de observaciones, para que sean evaluados y de ser pertinentes sean incorporados en la matriz referida. No será posible entonces alegar desequilibrio económico del contrato por factores que pudieron ser previstos en la etapa precontractual con base en el conocimiento de la </w:t>
      </w:r>
      <w:r w:rsidR="006A56FC">
        <w:t>Licitación Privada Abierta</w:t>
      </w:r>
      <w:r w:rsidRPr="00D84182">
        <w:t xml:space="preserve">, los documentos y estudios del proyecto, así como de su contexto y que no hayan sido anunciados por el Contratista en dicha etapa. El contratante se reserva el derecho de acoger o no las observaciones que se formulen acerca de la distribución de los riesgos previsibles a cargo del contratista. </w:t>
      </w:r>
    </w:p>
    <w:p w14:paraId="0E7867E0" w14:textId="77777777" w:rsidR="002655B3" w:rsidRPr="00D84182" w:rsidRDefault="002655B3" w:rsidP="008B4993"/>
    <w:p w14:paraId="3C35BCBD" w14:textId="2A2968E0" w:rsidR="002655B3" w:rsidRPr="00D84182" w:rsidRDefault="002655B3" w:rsidP="008B4993">
      <w:r w:rsidRPr="00D84182">
        <w:t>El nivel de probabilidad de ocurrencia de los riesgos y la afectación del contrato</w:t>
      </w:r>
      <w:r w:rsidR="00110F16" w:rsidRPr="00D84182">
        <w:t xml:space="preserve">, en cuanto a los riesgos asignados al contratista corresponde, </w:t>
      </w:r>
      <w:r w:rsidRPr="00D84182">
        <w:t xml:space="preserve">depende de la efectividad o no de las acciones realizadas por </w:t>
      </w:r>
      <w:r w:rsidR="003756A1" w:rsidRPr="00D84182">
        <w:t xml:space="preserve">este, </w:t>
      </w:r>
      <w:r w:rsidRPr="00D84182">
        <w:t>para eliminar o mitigar, según sea el caso, los riesgos que se presenten durante la ejecución del contrato. Es responsabilidad de los proponentes, para la preparación y presentación de su oferta</w:t>
      </w:r>
      <w:r w:rsidR="003756A1" w:rsidRPr="00D84182">
        <w:t>,</w:t>
      </w:r>
      <w:r w:rsidRPr="00D84182">
        <w:t xml:space="preserve"> conocer, valorar, aceptar e incluir los riesgos contractuales contenidos en la matriz definitiva, lo cual se entiende declarado con la presentación de la oferta. Vencido el plazo para discutir y revisar los riesgos previsibles identificados, si se presentare alguna observación adicional, la misma solo será estudiada y tenida en cuenta por parte del Contratante, únicamente si diere lugar a modificar </w:t>
      </w:r>
      <w:r w:rsidR="007D77FE">
        <w:t>los</w:t>
      </w:r>
      <w:r w:rsidR="007D77FE" w:rsidRPr="00D84182">
        <w:t xml:space="preserve"> </w:t>
      </w:r>
      <w:r w:rsidR="0069762F" w:rsidRPr="00D84182">
        <w:t>Términos de Referencia</w:t>
      </w:r>
      <w:r w:rsidR="00416542" w:rsidRPr="00D84182">
        <w:t xml:space="preserve"> </w:t>
      </w:r>
      <w:r w:rsidRPr="00D84182">
        <w:t>mediante adenda.</w:t>
      </w:r>
    </w:p>
    <w:p w14:paraId="073E501D" w14:textId="77777777" w:rsidR="006F0069" w:rsidRPr="00D84182" w:rsidRDefault="006F0069" w:rsidP="008B4993"/>
    <w:p w14:paraId="7604882B" w14:textId="6F7996DD" w:rsidR="00540BA0" w:rsidRPr="00D84182" w:rsidRDefault="00235E28" w:rsidP="00227911">
      <w:pPr>
        <w:pStyle w:val="Ttulo2"/>
        <w:numPr>
          <w:ilvl w:val="1"/>
          <w:numId w:val="152"/>
        </w:numPr>
        <w:ind w:hanging="720"/>
      </w:pPr>
      <w:bookmarkStart w:id="54" w:name="_Toc197421902"/>
      <w:r w:rsidRPr="00D84182">
        <w:rPr>
          <w:rStyle w:val="Ttulo2Car"/>
          <w:b/>
          <w:bCs/>
        </w:rPr>
        <w:t>IN</w:t>
      </w:r>
      <w:r w:rsidR="006F0069" w:rsidRPr="00D84182">
        <w:rPr>
          <w:rStyle w:val="Ttulo2Car"/>
          <w:b/>
          <w:bCs/>
        </w:rPr>
        <w:t>TERPRETACIÓN Y ACEPTACIÓN DE</w:t>
      </w:r>
      <w:r w:rsidR="696A643F" w:rsidRPr="00D84182">
        <w:rPr>
          <w:rStyle w:val="Ttulo2Car"/>
          <w:b/>
          <w:bCs/>
        </w:rPr>
        <w:t xml:space="preserve"> LOS TÉRMINOS DE REFERENCIA</w:t>
      </w:r>
      <w:bookmarkEnd w:id="54"/>
    </w:p>
    <w:p w14:paraId="5AA3B5C7" w14:textId="77777777" w:rsidR="00540BA0" w:rsidRPr="00D84182" w:rsidRDefault="00540BA0" w:rsidP="00A66A0A"/>
    <w:p w14:paraId="2E3D2904" w14:textId="3C2D34BA" w:rsidR="002655B3" w:rsidRPr="00D84182" w:rsidRDefault="00540BA0" w:rsidP="00A66A0A">
      <w:pPr>
        <w:rPr>
          <w:lang w:eastAsia="es-CO"/>
        </w:rPr>
      </w:pPr>
      <w:r w:rsidRPr="00D84182">
        <w:rPr>
          <w:lang w:eastAsia="es-CO"/>
        </w:rPr>
        <w:t xml:space="preserve">Con </w:t>
      </w:r>
      <w:r w:rsidR="002655B3" w:rsidRPr="00D84182">
        <w:rPr>
          <w:lang w:eastAsia="es-CO"/>
        </w:rPr>
        <w:t xml:space="preserve">la presentación de la oferta, el proponente manifiesta que estudió </w:t>
      </w:r>
      <w:r w:rsidR="00317DD7" w:rsidRPr="00D84182">
        <w:rPr>
          <w:lang w:eastAsia="es-CO"/>
        </w:rPr>
        <w:t xml:space="preserve">los términos de </w:t>
      </w:r>
      <w:r w:rsidR="005768C2" w:rsidRPr="00D84182">
        <w:rPr>
          <w:lang w:eastAsia="es-CO"/>
        </w:rPr>
        <w:t>referencia y</w:t>
      </w:r>
      <w:r w:rsidR="002655B3" w:rsidRPr="00D84182">
        <w:rPr>
          <w:lang w:eastAsia="es-CO"/>
        </w:rPr>
        <w:t xml:space="preserve"> todos los documentos que hacen parte </w:t>
      </w:r>
      <w:r w:rsidR="00715C9E" w:rsidRPr="00D84182">
        <w:rPr>
          <w:lang w:eastAsia="es-CO"/>
        </w:rPr>
        <w:t>de la presente LPA</w:t>
      </w:r>
      <w:r w:rsidR="002655B3" w:rsidRPr="00D84182">
        <w:rPr>
          <w:lang w:eastAsia="es-CO"/>
        </w:rPr>
        <w:t xml:space="preserve">, que obtuvo las aclaraciones sobre las estipulaciones que haya considerado inciertas o dudosas, que conoce la naturaleza de los trabajos, su costo y su tiempo de ejecución, </w:t>
      </w:r>
      <w:r w:rsidR="004A7D31" w:rsidRPr="00D84182">
        <w:rPr>
          <w:lang w:eastAsia="es-CO"/>
        </w:rPr>
        <w:t xml:space="preserve">así como </w:t>
      </w:r>
      <w:r w:rsidR="002655B3" w:rsidRPr="00D84182">
        <w:rPr>
          <w:lang w:eastAsia="es-CO"/>
        </w:rPr>
        <w:t>que formuló su oferta de manera libre, seria y precisa.</w:t>
      </w:r>
    </w:p>
    <w:p w14:paraId="7B5B379F" w14:textId="77777777" w:rsidR="002655B3" w:rsidRPr="00D84182" w:rsidRDefault="002655B3" w:rsidP="00A66A0A">
      <w:pPr>
        <w:rPr>
          <w:lang w:eastAsia="es-CO"/>
        </w:rPr>
      </w:pPr>
    </w:p>
    <w:p w14:paraId="61A4EF1F" w14:textId="5538295B" w:rsidR="006F0069" w:rsidRPr="00D84182" w:rsidRDefault="002655B3" w:rsidP="00A66A0A">
      <w:pPr>
        <w:rPr>
          <w:lang w:eastAsia="es-CO"/>
        </w:rPr>
      </w:pPr>
      <w:r w:rsidRPr="00D84182">
        <w:rPr>
          <w:lang w:eastAsia="es-CO"/>
        </w:rPr>
        <w:t xml:space="preserve">Todos los documentos </w:t>
      </w:r>
      <w:r w:rsidR="00456971" w:rsidRPr="00D84182">
        <w:rPr>
          <w:lang w:eastAsia="es-CO"/>
        </w:rPr>
        <w:t>de la</w:t>
      </w:r>
      <w:r w:rsidR="00944976" w:rsidRPr="00D84182">
        <w:rPr>
          <w:lang w:eastAsia="es-CO"/>
        </w:rPr>
        <w:t xml:space="preserve"> </w:t>
      </w:r>
      <w:r w:rsidR="00AB10C8">
        <w:rPr>
          <w:lang w:eastAsia="es-CO"/>
        </w:rPr>
        <w:t>Licitación Privada Abierta</w:t>
      </w:r>
      <w:r w:rsidRPr="00D84182">
        <w:rPr>
          <w:lang w:eastAsia="es-CO"/>
        </w:rPr>
        <w:t xml:space="preserve"> se complementan mutuamente, de tal manera que lo indicado en cada uno de </w:t>
      </w:r>
      <w:r w:rsidR="00B70478" w:rsidRPr="00D84182">
        <w:rPr>
          <w:lang w:eastAsia="es-CO"/>
        </w:rPr>
        <w:t xml:space="preserve">estos </w:t>
      </w:r>
      <w:r w:rsidRPr="00D84182">
        <w:rPr>
          <w:lang w:eastAsia="es-CO"/>
        </w:rPr>
        <w:t xml:space="preserve">se entenderá como </w:t>
      </w:r>
      <w:r w:rsidR="00B70478" w:rsidRPr="00D84182">
        <w:rPr>
          <w:lang w:eastAsia="es-CO"/>
        </w:rPr>
        <w:t xml:space="preserve">aplicable </w:t>
      </w:r>
      <w:r w:rsidRPr="00D84182">
        <w:rPr>
          <w:lang w:eastAsia="es-CO"/>
        </w:rPr>
        <w:t xml:space="preserve">en todos. Las interpretaciones o deducciones que el proponente haga de lo establecido en </w:t>
      </w:r>
      <w:r w:rsidR="00944976" w:rsidRPr="00D84182">
        <w:rPr>
          <w:lang w:eastAsia="es-CO"/>
        </w:rPr>
        <w:t>los presentes términos de referencia</w:t>
      </w:r>
      <w:r w:rsidRPr="00D84182">
        <w:rPr>
          <w:lang w:eastAsia="es-CO"/>
        </w:rPr>
        <w:t xml:space="preserve"> de condiciones serán de su exclusiva responsabilidad. En consecuencia, </w:t>
      </w:r>
      <w:r w:rsidR="005368FE" w:rsidRPr="005368FE">
        <w:t>AVAL FIDUCIARIA S.A. como vocera y administradora del Fideicomiso Oxi INGREDION Santander</w:t>
      </w:r>
      <w:r w:rsidR="005D2980" w:rsidRPr="00D84182">
        <w:rPr>
          <w:lang w:eastAsia="es-CO"/>
        </w:rPr>
        <w:t xml:space="preserve"> </w:t>
      </w:r>
      <w:r w:rsidRPr="00D84182">
        <w:rPr>
          <w:lang w:eastAsia="es-CO"/>
        </w:rPr>
        <w:t>no será responsable por descuidos, errores, omisiones, conjeturas, suposiciones, mala interpretación u otros hechos desfavorables en que incurra el proponente y que puedan incidir en la elaboración de su oferta.</w:t>
      </w:r>
    </w:p>
    <w:p w14:paraId="218C6D21" w14:textId="77777777" w:rsidR="00D7572F" w:rsidRPr="00D84182" w:rsidRDefault="00D7572F" w:rsidP="00A66A0A">
      <w:pPr>
        <w:rPr>
          <w:lang w:eastAsia="es-CO"/>
        </w:rPr>
      </w:pPr>
    </w:p>
    <w:p w14:paraId="0157EA0E" w14:textId="3AC1A4CC" w:rsidR="00D7572F" w:rsidRPr="00D84182" w:rsidRDefault="00D7572F" w:rsidP="00227911">
      <w:pPr>
        <w:pStyle w:val="Ttulo2"/>
        <w:numPr>
          <w:ilvl w:val="1"/>
          <w:numId w:val="152"/>
        </w:numPr>
        <w:ind w:hanging="720"/>
        <w:rPr>
          <w:lang w:eastAsia="es-CO"/>
        </w:rPr>
      </w:pPr>
      <w:bookmarkStart w:id="55" w:name="_Toc197421903"/>
      <w:r w:rsidRPr="00D84182">
        <w:rPr>
          <w:lang w:eastAsia="es-CO"/>
        </w:rPr>
        <w:t>MODIFICACIONES, ACLARACIONES Y RETIRO DE LAS PROPUESTAS</w:t>
      </w:r>
      <w:bookmarkEnd w:id="55"/>
    </w:p>
    <w:p w14:paraId="5FEE77B2" w14:textId="77777777" w:rsidR="002655B3" w:rsidRPr="00D84182" w:rsidRDefault="002655B3" w:rsidP="00C31465">
      <w:pPr>
        <w:rPr>
          <w:w w:val="90"/>
        </w:rPr>
      </w:pPr>
    </w:p>
    <w:p w14:paraId="2DD4531B" w14:textId="65215E63" w:rsidR="7D4CC935" w:rsidRPr="00FA2966" w:rsidRDefault="7D4CC935" w:rsidP="00FA2966">
      <w:pPr>
        <w:pStyle w:val="Sinespaciado"/>
        <w:jc w:val="both"/>
        <w:rPr>
          <w:i/>
          <w:color w:val="000000" w:themeColor="text1"/>
        </w:rPr>
      </w:pPr>
      <w:r w:rsidRPr="00D84182">
        <w:t xml:space="preserve">Los proponentes podrán solicitar por escrito al correo electrónico </w:t>
      </w:r>
      <w:hyperlink r:id="rId28" w:history="1">
        <w:r w:rsidR="00FA2966" w:rsidRPr="00C25394">
          <w:rPr>
            <w:rStyle w:val="Hipervnculo"/>
            <w:i/>
          </w:rPr>
          <w:t>obrasporimpuestos@avalfiduciaria.com</w:t>
        </w:r>
      </w:hyperlink>
      <w:r w:rsidRPr="00D84182">
        <w:t>el desistimiento de su oferta antes del cierre del proceso licitatorio, de esta manera no será tenida en cuenta en la audiencia de cierre del proceso.</w:t>
      </w:r>
      <w:r w:rsidR="00402260" w:rsidRPr="00D84182">
        <w:t xml:space="preserve"> </w:t>
      </w:r>
      <w:r w:rsidRPr="00D84182">
        <w:t>A partir de la fecha y hora del cierre del proceso, no serán tenidos en cuenta los correos electrónicos que envíen los proponentes cuyo asunto sea el retiro, adición o corrección de sus propuestas.</w:t>
      </w:r>
    </w:p>
    <w:p w14:paraId="6E031EAC" w14:textId="0C0E51A2" w:rsidR="22E08D73" w:rsidRPr="00D84182" w:rsidRDefault="22E08D73" w:rsidP="00C31465"/>
    <w:p w14:paraId="0741DDC2" w14:textId="07DF9DAB" w:rsidR="00AE39B6" w:rsidRDefault="7D4CC935" w:rsidP="009F591F">
      <w:r w:rsidRPr="00D84182">
        <w:t>Las propuestas presentadas en forma extemporánea no serán tenidas en cuenta para la evaluación y posterior selección.</w:t>
      </w:r>
      <w:r w:rsidR="00971A78" w:rsidRPr="00D84182">
        <w:t xml:space="preserve"> </w:t>
      </w:r>
      <w:r w:rsidRPr="00D84182">
        <w:t xml:space="preserve">Si el </w:t>
      </w:r>
      <w:r w:rsidR="00A57AE7" w:rsidRPr="00D84182">
        <w:t>proponente</w:t>
      </w:r>
      <w:r w:rsidRPr="00D84182">
        <w:t xml:space="preserve"> o los integrantes de la figura asociativa remiten varias veces la oferta, y los documentos entre cada envío presentan diferencias y no se deja expresa salvedad de que se está modificando o retirando la oferta inicialmente remitida, se entenderá como presentación de más de una oferta y el </w:t>
      </w:r>
      <w:r w:rsidR="00A57AE7" w:rsidRPr="00D84182">
        <w:t>proponente</w:t>
      </w:r>
      <w:r w:rsidRPr="00D84182">
        <w:t xml:space="preserve"> se encontrará inmerso en causal de rechazo</w:t>
      </w:r>
      <w:r w:rsidR="003A769F" w:rsidRPr="00D84182">
        <w:t>.</w:t>
      </w:r>
    </w:p>
    <w:p w14:paraId="45EF23A1" w14:textId="77777777" w:rsidR="00322F2F" w:rsidRPr="00D84182" w:rsidRDefault="00322F2F" w:rsidP="009F591F"/>
    <w:p w14:paraId="5557CDA9" w14:textId="33D25D5A" w:rsidR="00AE39B6" w:rsidRPr="00D84182" w:rsidRDefault="00AE39B6" w:rsidP="00227911">
      <w:pPr>
        <w:pStyle w:val="Ttulo2"/>
        <w:numPr>
          <w:ilvl w:val="1"/>
          <w:numId w:val="152"/>
        </w:numPr>
        <w:ind w:hanging="720"/>
      </w:pPr>
      <w:bookmarkStart w:id="56" w:name="_Toc197421904"/>
      <w:r w:rsidRPr="00D84182">
        <w:t xml:space="preserve">CIERRE </w:t>
      </w:r>
      <w:r w:rsidR="008F45FC" w:rsidRPr="00D84182">
        <w:t>DE LA ETAPA DE RECIBO DE PROPUESTAS</w:t>
      </w:r>
      <w:bookmarkEnd w:id="56"/>
    </w:p>
    <w:p w14:paraId="6BC79470" w14:textId="77777777" w:rsidR="002655B3" w:rsidRPr="00D84182" w:rsidRDefault="002655B3" w:rsidP="00AE39B6">
      <w:pPr>
        <w:rPr>
          <w:w w:val="90"/>
        </w:rPr>
      </w:pPr>
    </w:p>
    <w:p w14:paraId="5BC032FF" w14:textId="77777777" w:rsidR="00FA2966" w:rsidRPr="00C25394" w:rsidRDefault="2154B97E" w:rsidP="00FA2966">
      <w:pPr>
        <w:pStyle w:val="Sinespaciado"/>
        <w:jc w:val="both"/>
        <w:rPr>
          <w:i/>
          <w:color w:val="000000" w:themeColor="text1"/>
        </w:rPr>
      </w:pPr>
      <w:r w:rsidRPr="00D84182">
        <w:t>El Proceso licitatorio se declarará cerrado en la fecha y hora indicadas en el cronograma</w:t>
      </w:r>
      <w:r w:rsidR="00A20EBB" w:rsidRPr="00D84182">
        <w:t>,</w:t>
      </w:r>
      <w:r w:rsidRPr="00D84182">
        <w:t xml:space="preserve"> y</w:t>
      </w:r>
      <w:r w:rsidR="00A20EBB" w:rsidRPr="00D84182">
        <w:t>,</w:t>
      </w:r>
      <w:r w:rsidRPr="00D84182">
        <w:t xml:space="preserve"> en consecuencia</w:t>
      </w:r>
      <w:r w:rsidR="00A20EBB" w:rsidRPr="00D84182">
        <w:t>,</w:t>
      </w:r>
      <w:r w:rsidRPr="00D84182">
        <w:t xml:space="preserve"> sólo se recibirán ofertas hasta dicho término, so pena de rechazo, para ello se debe remitir la propuesta por medio de correo electrónico, de manera exclusiva a:</w:t>
      </w:r>
      <w:r w:rsidR="00971A78" w:rsidRPr="00D84182">
        <w:t xml:space="preserve"> </w:t>
      </w:r>
      <w:hyperlink r:id="rId29" w:history="1">
        <w:r w:rsidR="00FA2966" w:rsidRPr="00C25394">
          <w:rPr>
            <w:rStyle w:val="Hipervnculo"/>
            <w:i/>
          </w:rPr>
          <w:t>obrasporimpuestos@avalfiduciaria.com</w:t>
        </w:r>
      </w:hyperlink>
    </w:p>
    <w:p w14:paraId="6CBF229E" w14:textId="77715320" w:rsidR="00AE39B6" w:rsidRPr="00D84182" w:rsidRDefault="00AE39B6" w:rsidP="00AE39B6"/>
    <w:p w14:paraId="7C5D16FE" w14:textId="4825C9E5" w:rsidR="2154B97E" w:rsidRPr="00D84182" w:rsidRDefault="2154B97E" w:rsidP="00AE39B6">
      <w:r w:rsidRPr="00D84182">
        <w:t xml:space="preserve">Se entiende por hora de cierre, la hora oficial establecida por la Superintendencia de Industria y Comercio tomada de la página </w:t>
      </w:r>
      <w:hyperlink r:id="rId30" w:history="1">
        <w:r w:rsidRPr="00D84182">
          <w:rPr>
            <w:rStyle w:val="Hipervnculo"/>
            <w:rFonts w:eastAsia="Segoe UI"/>
            <w:color w:val="auto"/>
          </w:rPr>
          <w:t>www.sic.gov.co</w:t>
        </w:r>
      </w:hyperlink>
      <w:r w:rsidRPr="00D84182">
        <w:t xml:space="preserve"> o </w:t>
      </w:r>
      <w:hyperlink r:id="rId31" w:history="1">
        <w:r w:rsidRPr="00D84182">
          <w:rPr>
            <w:rStyle w:val="Hipervnculo"/>
            <w:rFonts w:eastAsia="Segoe UI"/>
            <w:color w:val="auto"/>
          </w:rPr>
          <w:t>http://horalegal.sic.gov.co/</w:t>
        </w:r>
      </w:hyperlink>
      <w:r w:rsidRPr="00D84182">
        <w:t>. Es responsabilidad del proponente cerciorarse del recibo de la oferta por parte de la Entidad Contratante.</w:t>
      </w:r>
    </w:p>
    <w:p w14:paraId="5B6073C0" w14:textId="77777777" w:rsidR="008F45FC" w:rsidRPr="00D84182" w:rsidRDefault="008F45FC" w:rsidP="00AE39B6"/>
    <w:p w14:paraId="68CF415E" w14:textId="42167CA4" w:rsidR="008F45FC" w:rsidRPr="00D84182" w:rsidRDefault="008F45FC" w:rsidP="00227911">
      <w:pPr>
        <w:pStyle w:val="Ttulo3"/>
        <w:numPr>
          <w:ilvl w:val="2"/>
          <w:numId w:val="152"/>
        </w:numPr>
      </w:pPr>
      <w:bookmarkStart w:id="57" w:name="_Toc197421905"/>
      <w:r w:rsidRPr="00D84182">
        <w:t>AUDIENCIA VIRTUAL DE CIERRE</w:t>
      </w:r>
      <w:bookmarkEnd w:id="57"/>
    </w:p>
    <w:p w14:paraId="1611C5FF" w14:textId="27815006" w:rsidR="00A45845" w:rsidRPr="00D84182" w:rsidRDefault="00A45845" w:rsidP="008F45FC">
      <w:bookmarkStart w:id="58" w:name="_Hlk64617986"/>
    </w:p>
    <w:p w14:paraId="3A837698" w14:textId="77777777" w:rsidR="0034361D" w:rsidRPr="00D84182" w:rsidRDefault="0034361D" w:rsidP="0034361D">
      <w:r w:rsidRPr="00D84182">
        <w:t xml:space="preserve">Se procederá en audiencia virtual en la plataforma tecnológica que se determine en los presentes Términos de Referencia (TDR) a la apertura de las propuestas, la cual será de obligatoria asistencia con el fin de dar a conocer las Ofertas recibidas dentro y fuera del término, así como dar lectura de la Garantía de Seriedad de la Oferta y el valor del ofrecimiento económico de cada una de estas, . Todo lo anterior será grabado, previa autorización de los asistentes. </w:t>
      </w:r>
    </w:p>
    <w:p w14:paraId="60698B7F" w14:textId="77777777" w:rsidR="0034361D" w:rsidRPr="00D84182" w:rsidRDefault="0034361D" w:rsidP="0034361D"/>
    <w:p w14:paraId="4C195EA7" w14:textId="77777777" w:rsidR="0034361D" w:rsidRPr="00D84182" w:rsidRDefault="0034361D" w:rsidP="0034361D">
      <w:r>
        <w:t xml:space="preserve">El enlace para el ingreso a la audiencia quedará establecido en el Cronograma del proceso licitatorio y en el desarrollo de dicha diligencia, cada Proponente que haya presentado oferta deberá indicar la contraseña del archivo que constituye el Ofrecimiento Económico, del cual se dará lectura en la misma. </w:t>
      </w:r>
    </w:p>
    <w:p w14:paraId="04510C81" w14:textId="77777777" w:rsidR="0034361D" w:rsidRPr="00D84182" w:rsidRDefault="0034361D" w:rsidP="0034361D"/>
    <w:p w14:paraId="3459708E" w14:textId="77777777" w:rsidR="0034361D" w:rsidRPr="00D84182" w:rsidRDefault="0034361D" w:rsidP="0034361D">
      <w:r w:rsidRPr="00D84182">
        <w:t xml:space="preserve">En caso de no responder o no indicar la contraseña, la persona que preside la audiencia realizará hasta tres (3) llamados al mismo proponente con el fin de obtener la clave, de no atender a los llamados se pasará al siguiente proponente, hasta culminar con cada uno de los proponentes. Para aquellos participantes que no suministraron la contraseña en la primera ronda, se realizará una segunda y última ronda, con el fin de que esta sea entregada la contraseña y en caso de no obtener respuesta, se rechazará la propuesta.  </w:t>
      </w:r>
    </w:p>
    <w:p w14:paraId="663FBA32" w14:textId="77777777" w:rsidR="0034361D" w:rsidRPr="00D84182" w:rsidRDefault="0034361D" w:rsidP="0034361D"/>
    <w:p w14:paraId="35D6FC5D" w14:textId="77777777" w:rsidR="0034361D" w:rsidRPr="00FA1651" w:rsidRDefault="0034361D" w:rsidP="0034361D">
      <w:r w:rsidRPr="00D84182">
        <w:t>De todo lo ocurrido en la audiencia se elaborará un acta, la cual será suscrita electrónicamente por los funcionarios autorizados y será publicada en la página web indicada en un término no mayor a tres (3) días hábiles siguientes a la audiencia de cierre.</w:t>
      </w:r>
    </w:p>
    <w:p w14:paraId="7DDA7EF9" w14:textId="7D5B817C" w:rsidR="00A45845" w:rsidRPr="00D84182" w:rsidRDefault="00A45845" w:rsidP="008F45FC"/>
    <w:p w14:paraId="17D72C96" w14:textId="03F7C505" w:rsidR="00A45845" w:rsidRPr="00D84182" w:rsidRDefault="008F45FC" w:rsidP="008F45FC">
      <w:r w:rsidRPr="00D84182">
        <w:rPr>
          <w:b/>
        </w:rPr>
        <w:t>Nota 1</w:t>
      </w:r>
      <w:r w:rsidR="00A45845" w:rsidRPr="00D84182">
        <w:rPr>
          <w:b/>
        </w:rPr>
        <w:t xml:space="preserve">: </w:t>
      </w:r>
      <w:r w:rsidR="000E2C70" w:rsidRPr="00D84182">
        <w:t>E</w:t>
      </w:r>
      <w:r w:rsidR="00A45845" w:rsidRPr="00D84182">
        <w:t>n ambos casos,</w:t>
      </w:r>
      <w:r w:rsidR="00A45845" w:rsidRPr="00D84182">
        <w:rPr>
          <w:b/>
        </w:rPr>
        <w:t xml:space="preserve"> </w:t>
      </w:r>
      <w:r w:rsidR="00A45845" w:rsidRPr="00D84182">
        <w:t xml:space="preserve">esta audiencia la presidirá </w:t>
      </w:r>
      <w:r w:rsidR="00BA4DC7" w:rsidRPr="005368FE">
        <w:t>AVAL FIDUCIARIA S.A</w:t>
      </w:r>
      <w:r w:rsidR="00BC266F" w:rsidRPr="005368FE">
        <w:t>.</w:t>
      </w:r>
      <w:r w:rsidR="005368FE" w:rsidRPr="005368FE">
        <w:t xml:space="preserve"> como vocera y administradora del Fideicomiso Oxi INGREDION Santander</w:t>
      </w:r>
      <w:r w:rsidR="00EB3CDC" w:rsidRPr="00EB3CDC">
        <w:t>,</w:t>
      </w:r>
      <w:r w:rsidR="00C70F2F" w:rsidRPr="00D84182">
        <w:t xml:space="preserve"> </w:t>
      </w:r>
      <w:r w:rsidR="00A45845" w:rsidRPr="00D84182">
        <w:t xml:space="preserve">el profesional jurídico responsable del Patrimonio Autónomo, junto con la parte técnica </w:t>
      </w:r>
      <w:r w:rsidR="00C861D3" w:rsidRPr="00D84182">
        <w:t>o</w:t>
      </w:r>
      <w:r w:rsidR="00A45845" w:rsidRPr="00D84182">
        <w:t xml:space="preserve"> financiera si se considera necesario. En el caso de que un representante del Fideicomitente se encuentre presente se dejará constancia de dicha actuación.</w:t>
      </w:r>
    </w:p>
    <w:p w14:paraId="34D63F2C" w14:textId="77777777" w:rsidR="00A45845" w:rsidRPr="00D84182" w:rsidRDefault="00A45845" w:rsidP="008F45FC"/>
    <w:p w14:paraId="1A425C2B" w14:textId="2F1A3D45" w:rsidR="00A45845" w:rsidRPr="00D84182" w:rsidRDefault="008F45FC" w:rsidP="008F45FC">
      <w:r w:rsidRPr="00D84182">
        <w:rPr>
          <w:b/>
        </w:rPr>
        <w:t>Nota 2:</w:t>
      </w:r>
      <w:r w:rsidR="00A45845" w:rsidRPr="00D84182">
        <w:rPr>
          <w:b/>
        </w:rPr>
        <w:t xml:space="preserve"> </w:t>
      </w:r>
      <w:r w:rsidR="001276A4" w:rsidRPr="00D84182">
        <w:t>E</w:t>
      </w:r>
      <w:r w:rsidR="00A45845" w:rsidRPr="00D84182">
        <w:t xml:space="preserve">n caso de que así se estime en los Términos de Referencia, </w:t>
      </w:r>
      <w:r w:rsidR="005368FE" w:rsidRPr="005368FE">
        <w:t>AVAL FIDUCIARIA S.A. como vocera y administradora del Fideicomiso Oxi INGREDION Santander</w:t>
      </w:r>
      <w:r w:rsidR="005368FE">
        <w:t>,</w:t>
      </w:r>
      <w:r w:rsidR="00A45845" w:rsidRPr="00D84182">
        <w:t xml:space="preserve"> podrá adelantar o aplazar el cierre del proceso por medio de adendas cumpliendo con lo establecido para dicha actividad. </w:t>
      </w:r>
    </w:p>
    <w:p w14:paraId="7ED6A7A6" w14:textId="77777777" w:rsidR="00A45845" w:rsidRPr="00D84182" w:rsidRDefault="00A45845" w:rsidP="008F45FC"/>
    <w:p w14:paraId="0BEA76D5" w14:textId="1956A296" w:rsidR="00A45845" w:rsidRPr="00D84182" w:rsidRDefault="008F45FC" w:rsidP="008F45FC">
      <w:r w:rsidRPr="00D84182">
        <w:rPr>
          <w:b/>
        </w:rPr>
        <w:t>Nota 3:</w:t>
      </w:r>
      <w:r w:rsidR="00A45845" w:rsidRPr="00D84182">
        <w:t xml:space="preserve"> </w:t>
      </w:r>
      <w:r w:rsidR="001276A4" w:rsidRPr="00D84182">
        <w:t>P</w:t>
      </w:r>
      <w:r w:rsidR="00A45845" w:rsidRPr="00D84182">
        <w:t>ara efectos de no generar confusión a los proponentes y desorganización en la recepción de ofertas, no se podrá modificar la fecha de cierre y audiencia de cierre el mismo día que se tiene previsto para ello, se recomienda hacerlo con un día de antelación, con el fin de que los interesados tengan el tiempo prudencial para revisar las modificaciones.</w:t>
      </w:r>
    </w:p>
    <w:bookmarkEnd w:id="58"/>
    <w:p w14:paraId="716B9EC3" w14:textId="77777777" w:rsidR="00FA2966" w:rsidRDefault="00FA2966" w:rsidP="008F45FC"/>
    <w:p w14:paraId="6AE6077B" w14:textId="518EE171" w:rsidR="002655B3" w:rsidRPr="00D84182" w:rsidRDefault="002655B3" w:rsidP="008F45FC">
      <w:hyperlink w:history="1"/>
    </w:p>
    <w:p w14:paraId="15B9DC72" w14:textId="4535EEE7" w:rsidR="002655B3" w:rsidRPr="00D84182" w:rsidRDefault="33404631" w:rsidP="00227911">
      <w:pPr>
        <w:pStyle w:val="Ttulo2"/>
        <w:numPr>
          <w:ilvl w:val="1"/>
          <w:numId w:val="152"/>
        </w:numPr>
        <w:ind w:hanging="720"/>
      </w:pPr>
      <w:bookmarkStart w:id="59" w:name="_Toc197421906"/>
      <w:r w:rsidRPr="00D84182">
        <w:t xml:space="preserve">CAUSALES PARA LA DECLARATORIA </w:t>
      </w:r>
      <w:r w:rsidR="73C36EBF" w:rsidRPr="00D84182">
        <w:t>DE FALLIDA</w:t>
      </w:r>
      <w:bookmarkEnd w:id="59"/>
    </w:p>
    <w:p w14:paraId="32E0BBD7" w14:textId="17196D89" w:rsidR="006F0069" w:rsidRPr="00D84182" w:rsidRDefault="006F0069" w:rsidP="006E3E5E"/>
    <w:p w14:paraId="1B2245AA" w14:textId="77777777" w:rsidR="0034361D" w:rsidRPr="00D84182" w:rsidRDefault="0034361D" w:rsidP="0034361D">
      <w:pPr>
        <w:pStyle w:val="Prrafodelista"/>
        <w:numPr>
          <w:ilvl w:val="0"/>
          <w:numId w:val="80"/>
        </w:numPr>
      </w:pPr>
      <w:r w:rsidRPr="00D84182">
        <w:t>Cuando no se presenten propuestas.</w:t>
      </w:r>
    </w:p>
    <w:p w14:paraId="0CD7595C" w14:textId="77777777" w:rsidR="0034361D" w:rsidRPr="00D84182" w:rsidRDefault="0034361D" w:rsidP="0034361D">
      <w:pPr>
        <w:pStyle w:val="Prrafodelista"/>
        <w:numPr>
          <w:ilvl w:val="0"/>
          <w:numId w:val="80"/>
        </w:numPr>
      </w:pPr>
      <w:r w:rsidRPr="00D84182">
        <w:t xml:space="preserve">Cuando ninguna de las propuestas resulte admisible en los factores jurídicos, técnicos, financieros y de experiencia previstos en estos Términos de Referencia. </w:t>
      </w:r>
    </w:p>
    <w:p w14:paraId="3C8BE6A7" w14:textId="77777777" w:rsidR="0034361D" w:rsidRPr="00D84182" w:rsidRDefault="0034361D" w:rsidP="0034361D">
      <w:pPr>
        <w:pStyle w:val="Prrafodelista"/>
        <w:numPr>
          <w:ilvl w:val="0"/>
          <w:numId w:val="80"/>
        </w:numPr>
      </w:pPr>
      <w:r w:rsidRPr="00D84182">
        <w:t xml:space="preserve">Cuando existan causales de rechazo que inhabiliten o impidan la selección de todos los </w:t>
      </w:r>
      <w:r>
        <w:t>oferentes</w:t>
      </w:r>
      <w:r w:rsidRPr="00D84182">
        <w:t xml:space="preserve">. </w:t>
      </w:r>
    </w:p>
    <w:p w14:paraId="5E1C7267" w14:textId="77777777" w:rsidR="0034361D" w:rsidRPr="004A1BB5" w:rsidRDefault="0034361D" w:rsidP="0034361D">
      <w:pPr>
        <w:pStyle w:val="Prrafodelista"/>
        <w:numPr>
          <w:ilvl w:val="0"/>
          <w:numId w:val="80"/>
        </w:numPr>
      </w:pPr>
      <w:r w:rsidRPr="004A1BB5">
        <w:t xml:space="preserve">Cuando existan causas o motivos que impidan la escogencia objetiva del proponente. </w:t>
      </w:r>
    </w:p>
    <w:p w14:paraId="045DBC2D" w14:textId="77777777" w:rsidR="0034361D" w:rsidRPr="004A1BB5" w:rsidRDefault="0034361D" w:rsidP="0034361D">
      <w:pPr>
        <w:pStyle w:val="Prrafodelista"/>
        <w:numPr>
          <w:ilvl w:val="0"/>
          <w:numId w:val="80"/>
        </w:numPr>
      </w:pPr>
      <w:r w:rsidRPr="004A1BB5">
        <w:t xml:space="preserve">Cuando siendo un único proponente, no cumpla el porcentaje mínimo, establecido en el acápite de selección de único proponente. </w:t>
      </w:r>
    </w:p>
    <w:p w14:paraId="1B08CD43" w14:textId="77777777" w:rsidR="0034361D" w:rsidRPr="00D84182" w:rsidRDefault="0034361D" w:rsidP="0034361D">
      <w:pPr>
        <w:pStyle w:val="Prrafodelista"/>
        <w:numPr>
          <w:ilvl w:val="0"/>
          <w:numId w:val="80"/>
        </w:numPr>
      </w:pPr>
      <w:r w:rsidRPr="00D84182">
        <w:t>Cuando no sea cumplida la condición</w:t>
      </w:r>
      <w:r>
        <w:t xml:space="preserve"> establecida en el numeral</w:t>
      </w:r>
      <w:r w:rsidRPr="00D84182">
        <w:t xml:space="preserve"> </w:t>
      </w:r>
      <w:r w:rsidRPr="00D84182">
        <w:rPr>
          <w:b/>
          <w:bCs/>
        </w:rPr>
        <w:t>3.</w:t>
      </w:r>
      <w:r>
        <w:rPr>
          <w:b/>
          <w:bCs/>
        </w:rPr>
        <w:t>12.</w:t>
      </w:r>
      <w:r w:rsidRPr="00D84182">
        <w:rPr>
          <w:b/>
          <w:bCs/>
        </w:rPr>
        <w:t xml:space="preserve"> NO CONCENTRACIÓN DE CONTRATOS. </w:t>
      </w:r>
    </w:p>
    <w:p w14:paraId="3F24B2FE" w14:textId="2CED24AD" w:rsidR="22E08D73" w:rsidRPr="00D84182" w:rsidRDefault="22E08D73" w:rsidP="006E3E5E"/>
    <w:p w14:paraId="547BBEFF" w14:textId="7EAC74A1" w:rsidR="5CB72F96" w:rsidRPr="00D84182" w:rsidRDefault="5CB72F96" w:rsidP="006E3E5E">
      <w:r w:rsidRPr="00D84182">
        <w:t>En cualquiera de los eventos anteriores, el Contratante dará a conocer la decisión, mediante el mecanismo de publicidad establecido en los Términos de Referencia</w:t>
      </w:r>
      <w:r w:rsidR="00EC55F0" w:rsidRPr="00D84182">
        <w:t>.</w:t>
      </w:r>
    </w:p>
    <w:p w14:paraId="6053F5C8" w14:textId="77777777" w:rsidR="00941A59" w:rsidRPr="00D84182" w:rsidRDefault="00941A59" w:rsidP="006E3E5E"/>
    <w:p w14:paraId="167A3785" w14:textId="48639BFE" w:rsidR="00941A59" w:rsidRPr="00D84182" w:rsidRDefault="00941A59" w:rsidP="00227911">
      <w:pPr>
        <w:pStyle w:val="Ttulo2"/>
        <w:numPr>
          <w:ilvl w:val="1"/>
          <w:numId w:val="152"/>
        </w:numPr>
        <w:ind w:hanging="720"/>
      </w:pPr>
      <w:bookmarkStart w:id="60" w:name="_Toc197421907"/>
      <w:r w:rsidRPr="00D84182">
        <w:t xml:space="preserve">SUSPENSIÓN O CANCELACIÓN </w:t>
      </w:r>
      <w:r w:rsidR="00794759" w:rsidRPr="00D84182">
        <w:t>DE LA LICITACIÓN</w:t>
      </w:r>
      <w:bookmarkEnd w:id="60"/>
    </w:p>
    <w:p w14:paraId="452161F8" w14:textId="77777777" w:rsidR="002655B3" w:rsidRPr="00D84182" w:rsidRDefault="002655B3" w:rsidP="00941A59">
      <w:pPr>
        <w:rPr>
          <w:w w:val="90"/>
        </w:rPr>
      </w:pPr>
    </w:p>
    <w:p w14:paraId="196753CE" w14:textId="17CB8F44" w:rsidR="6D9000FA" w:rsidRPr="00D84182" w:rsidRDefault="2EC077C5" w:rsidP="00941A59">
      <w:r w:rsidRPr="00D84182">
        <w:rPr>
          <w:rFonts w:eastAsiaTheme="minorEastAsia"/>
        </w:rPr>
        <w:t xml:space="preserve">El Contratante se reserva el derecho de suspender o cancelar en cualquier momento o etapa del proceso la </w:t>
      </w:r>
      <w:r w:rsidR="008202DA">
        <w:rPr>
          <w:rFonts w:eastAsiaTheme="minorEastAsia"/>
        </w:rPr>
        <w:t>Licitación Privada Abierta</w:t>
      </w:r>
      <w:r w:rsidR="008202DA" w:rsidRPr="00D84182">
        <w:rPr>
          <w:rFonts w:eastAsiaTheme="minorEastAsia"/>
        </w:rPr>
        <w:t xml:space="preserve"> </w:t>
      </w:r>
      <w:r w:rsidRPr="00D84182">
        <w:rPr>
          <w:rFonts w:eastAsiaTheme="minorEastAsia"/>
        </w:rPr>
        <w:t xml:space="preserve">que se halle en curso, inclusive antes de la </w:t>
      </w:r>
      <w:r w:rsidR="00EB35E0" w:rsidRPr="00D84182">
        <w:rPr>
          <w:rFonts w:eastAsiaTheme="minorEastAsia"/>
        </w:rPr>
        <w:t>adjudicación del proceso</w:t>
      </w:r>
      <w:r w:rsidRPr="00D84182">
        <w:rPr>
          <w:rFonts w:eastAsiaTheme="minorEastAsia"/>
        </w:rPr>
        <w:t xml:space="preserve">, cuando se presenten o sobrevengan circunstancias que impidan </w:t>
      </w:r>
      <w:r w:rsidR="00BE421C" w:rsidRPr="00D84182">
        <w:rPr>
          <w:rFonts w:eastAsiaTheme="minorEastAsia"/>
        </w:rPr>
        <w:t>la selección objetiva del contratista</w:t>
      </w:r>
      <w:r w:rsidRPr="00D84182">
        <w:rPr>
          <w:rFonts w:eastAsiaTheme="minorEastAsia"/>
        </w:rPr>
        <w:t xml:space="preserve">. Para tal efecto, la Contratante emitirá acta de suspensión </w:t>
      </w:r>
      <w:r w:rsidR="00C861D3" w:rsidRPr="00D84182">
        <w:rPr>
          <w:rFonts w:eastAsiaTheme="minorEastAsia"/>
        </w:rPr>
        <w:t>o</w:t>
      </w:r>
      <w:r w:rsidRPr="00D84182">
        <w:rPr>
          <w:rFonts w:eastAsiaTheme="minorEastAsia"/>
        </w:rPr>
        <w:t xml:space="preserve"> cancelación</w:t>
      </w:r>
      <w:r w:rsidR="00705210" w:rsidRPr="00D84182">
        <w:rPr>
          <w:rFonts w:eastAsiaTheme="minorEastAsia"/>
        </w:rPr>
        <w:t>,</w:t>
      </w:r>
      <w:r w:rsidRPr="00D84182">
        <w:rPr>
          <w:rFonts w:eastAsiaTheme="minorEastAsia"/>
        </w:rPr>
        <w:t xml:space="preserve"> según corresponda</w:t>
      </w:r>
      <w:r w:rsidR="00705210" w:rsidRPr="00D84182">
        <w:rPr>
          <w:rFonts w:eastAsiaTheme="minorEastAsia"/>
        </w:rPr>
        <w:t>,</w:t>
      </w:r>
      <w:r w:rsidRPr="00D84182">
        <w:rPr>
          <w:rFonts w:eastAsiaTheme="minorEastAsia"/>
        </w:rPr>
        <w:t xml:space="preserve"> previo visto bueno de la entidad nacional competente y previa instrucción del Fideicomitente.</w:t>
      </w:r>
    </w:p>
    <w:p w14:paraId="03EC7D15" w14:textId="271F6EF7" w:rsidR="6D9000FA" w:rsidRPr="00D84182" w:rsidRDefault="6D9000FA" w:rsidP="00941A59">
      <w:pPr>
        <w:rPr>
          <w:rFonts w:eastAsiaTheme="minorEastAsia"/>
        </w:rPr>
      </w:pPr>
    </w:p>
    <w:p w14:paraId="73667B43" w14:textId="7085C0D8" w:rsidR="6D9000FA" w:rsidRPr="00D84182" w:rsidRDefault="2EC077C5" w:rsidP="00941A59">
      <w:r w:rsidRPr="00D84182">
        <w:rPr>
          <w:rFonts w:eastAsiaTheme="minorEastAsia"/>
        </w:rPr>
        <w:t>Los proponentes con la presentación de la oferta aceptan el derecho que se reserva el CONTRATANTE de suspender o cancelar la licitación, por lo que reconocen y aceptan que en caso de presentarse esta situación no procederá a su favor ningún pago, reconocimiento o costo por parte de la CONTRATANTE.</w:t>
      </w:r>
    </w:p>
    <w:p w14:paraId="1DF3CF25" w14:textId="78B406C0" w:rsidR="6D9000FA" w:rsidRPr="00D84182" w:rsidRDefault="6D9000FA" w:rsidP="00941A59"/>
    <w:p w14:paraId="3677A0E0" w14:textId="48CD15FF" w:rsidR="6D9000FA" w:rsidRPr="00D84182" w:rsidRDefault="1A80C152" w:rsidP="00227911">
      <w:pPr>
        <w:pStyle w:val="Ttulo2"/>
        <w:numPr>
          <w:ilvl w:val="1"/>
          <w:numId w:val="152"/>
        </w:numPr>
        <w:ind w:hanging="720"/>
      </w:pPr>
      <w:bookmarkStart w:id="61" w:name="_Toc197421908"/>
      <w:r w:rsidRPr="00D84182">
        <w:t>POTESTAD VERIFICADORA</w:t>
      </w:r>
      <w:bookmarkEnd w:id="61"/>
    </w:p>
    <w:p w14:paraId="731BCB77" w14:textId="2B35CF05" w:rsidR="6D9000FA" w:rsidRPr="00D84182" w:rsidRDefault="6D9000FA" w:rsidP="00E8780D"/>
    <w:p w14:paraId="7DBBDC24" w14:textId="7C681989" w:rsidR="6D9000FA" w:rsidRDefault="1A80C152" w:rsidP="00E8780D">
      <w:r w:rsidRPr="00D84182">
        <w:t>El Contratante se reserva el derecho de verificar integralmente la totalidad de la información o documentación aportada por el Proponente, pudiendo acudir</w:t>
      </w:r>
      <w:r w:rsidR="005D28A0" w:rsidRPr="00D84182">
        <w:t>,</w:t>
      </w:r>
      <w:r w:rsidRPr="00D84182">
        <w:t xml:space="preserve"> para ello, al Proponente, a las fuentes, personas, empresas, entidades o aquellos medios que considere necesarios para lograr la verificación de aquellos aspectos que se consideren pertinentes, en cualquier fase del proceso licitatorio, incluso antes de la </w:t>
      </w:r>
      <w:r w:rsidR="00101DEE" w:rsidRPr="00D84182">
        <w:t>adjudicación del proceso.</w:t>
      </w:r>
    </w:p>
    <w:p w14:paraId="49AF0FFB" w14:textId="77777777" w:rsidR="003328B6" w:rsidRPr="00D84182" w:rsidRDefault="003328B6" w:rsidP="00E8780D"/>
    <w:p w14:paraId="23930122" w14:textId="29613ED1" w:rsidR="00C07FCA" w:rsidRPr="00D84182" w:rsidRDefault="00C07FCA" w:rsidP="00227911">
      <w:pPr>
        <w:pStyle w:val="Ttulo2"/>
        <w:numPr>
          <w:ilvl w:val="1"/>
          <w:numId w:val="152"/>
        </w:numPr>
        <w:ind w:hanging="720"/>
      </w:pPr>
      <w:bookmarkStart w:id="62" w:name="_Toc197421909"/>
      <w:r w:rsidRPr="00D84182">
        <w:t>DOCUMENTOS OTORGADOS EN EL EXTERIOR</w:t>
      </w:r>
      <w:bookmarkEnd w:id="62"/>
    </w:p>
    <w:p w14:paraId="599F393C" w14:textId="77777777" w:rsidR="00C07FCA" w:rsidRPr="00D84182" w:rsidRDefault="00C07FCA" w:rsidP="00C07FCA"/>
    <w:p w14:paraId="05ACFCDC" w14:textId="77777777" w:rsidR="0034361D" w:rsidRPr="00795B0C" w:rsidRDefault="0034361D" w:rsidP="0034361D">
      <w:r w:rsidRPr="00795B0C">
        <w:t>Sin excepción, todos los documentos constitutivos de la propuesta otorgados en el exterior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deberá presentarse debidamente legalizada o apostillada según corresponda</w:t>
      </w:r>
      <w:r>
        <w:t xml:space="preserve"> (</w:t>
      </w:r>
      <w:r w:rsidRPr="005E1C4F">
        <w:t>en los términos del Decreto 382 de 1951 y el artículo 33 de la Ley 962 de 2005, o la norma que la modifique, sustituya o complemente</w:t>
      </w:r>
      <w:r>
        <w:t>)</w:t>
      </w:r>
      <w:r w:rsidRPr="00795B0C">
        <w:t>.</w:t>
      </w:r>
    </w:p>
    <w:p w14:paraId="4C63A25D" w14:textId="5E9E9AFE" w:rsidR="00C07FCA" w:rsidRPr="00D84182" w:rsidRDefault="00C07FCA" w:rsidP="00C07FCA"/>
    <w:p w14:paraId="2558B562" w14:textId="77777777" w:rsidR="00C07FCA" w:rsidRPr="00D84182" w:rsidRDefault="00C07FCA" w:rsidP="00C07FCA"/>
    <w:p w14:paraId="57334425" w14:textId="6DBBCABA" w:rsidR="00C07FCA" w:rsidRPr="00D84182" w:rsidRDefault="00C07FCA" w:rsidP="00227911">
      <w:pPr>
        <w:pStyle w:val="Ttulo3"/>
        <w:numPr>
          <w:ilvl w:val="2"/>
          <w:numId w:val="152"/>
        </w:numPr>
        <w:jc w:val="left"/>
      </w:pPr>
      <w:bookmarkStart w:id="63" w:name="_Toc197421910"/>
      <w:r w:rsidRPr="00D84182">
        <w:t>LEGALIZACIÓN O CONSULARIZACIÓN</w:t>
      </w:r>
      <w:bookmarkEnd w:id="63"/>
    </w:p>
    <w:p w14:paraId="64CA2D96" w14:textId="77777777" w:rsidR="00C07FCA" w:rsidRPr="00D84182" w:rsidRDefault="00C07FCA" w:rsidP="00C07FCA"/>
    <w:p w14:paraId="3B43ADC8" w14:textId="77777777" w:rsidR="00C07FCA" w:rsidRPr="00D84182" w:rsidRDefault="00C07FCA" w:rsidP="00C07FCA">
      <w:r w:rsidRPr="00D84182">
        <w:t>Los documentos públicos otorgados en el extranjero por un funcionario de un Estado que no haga parte de la Convención Sobre la Abolición del Requisito de Legalización para Documentos Públicos Extranjeros, o los documentos privados provenientes de tales Estados, deberán presentarse debidamente legalizados, para lo cual se verificará que se haya surtido la siguiente cadena de legalización: (i) Realizar el reconocimiento del documento ante Notario o quién haga sus veces, si aplica; (ii) Realizar la Legalización de los documentos ante la autoridad competente en el país de origen (donde fueron emitidos los documentos); (iii) Presentar los documentos, previamente legalizados, en el consulado de Colombia ubicado en el país en el cual se emitió el documento, para que el Cónsul colombiano reconozca la firma de la autoridad que lo legalizó, o a falta de éste, por el de una nación amiga; (iv) Legalizar la firma del Cónsul Colombiano ante el Ministerio de Relaciones Exteriores de Colombia.</w:t>
      </w:r>
    </w:p>
    <w:p w14:paraId="2E6EA6C7" w14:textId="77777777" w:rsidR="00C07FCA" w:rsidRPr="00D84182" w:rsidRDefault="00C07FCA" w:rsidP="00C07FCA"/>
    <w:p w14:paraId="6600E0F4" w14:textId="77777777" w:rsidR="00C07FCA" w:rsidRPr="00D84182" w:rsidRDefault="00C07FCA" w:rsidP="00227911">
      <w:pPr>
        <w:pStyle w:val="Ttulo3"/>
        <w:numPr>
          <w:ilvl w:val="2"/>
          <w:numId w:val="152"/>
        </w:numPr>
        <w:jc w:val="left"/>
      </w:pPr>
      <w:bookmarkStart w:id="64" w:name="_Toc197421911"/>
      <w:r w:rsidRPr="00D84182">
        <w:t>APOSTILLE</w:t>
      </w:r>
      <w:bookmarkEnd w:id="64"/>
    </w:p>
    <w:p w14:paraId="4AC2E77A" w14:textId="77777777" w:rsidR="00C07FCA" w:rsidRPr="00D84182" w:rsidRDefault="00C07FCA" w:rsidP="00C07FCA"/>
    <w:p w14:paraId="3237104F" w14:textId="77777777" w:rsidR="00C07FCA" w:rsidRPr="00D84182" w:rsidRDefault="00C07FCA" w:rsidP="00C07FCA">
      <w:r w:rsidRPr="00D84182">
        <w:t xml:space="preserve">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1961, sólo será exigible la apostilla. </w:t>
      </w:r>
    </w:p>
    <w:p w14:paraId="05796A23" w14:textId="77777777" w:rsidR="00C07FCA" w:rsidRPr="00D84182" w:rsidRDefault="00C07FCA" w:rsidP="00C07FCA"/>
    <w:p w14:paraId="1DE9867A" w14:textId="77777777" w:rsidR="00C07FCA" w:rsidRPr="00D84182" w:rsidRDefault="00C07FCA" w:rsidP="00C07FCA">
      <w:r w:rsidRPr="00D84182">
        <w:t>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 según corresponda.</w:t>
      </w:r>
    </w:p>
    <w:p w14:paraId="22D8ADEB" w14:textId="77777777" w:rsidR="00C07FCA" w:rsidRPr="00D84182" w:rsidRDefault="00C07FCA" w:rsidP="00C07FCA"/>
    <w:p w14:paraId="6D94E1AA" w14:textId="77777777" w:rsidR="00C07FCA" w:rsidRPr="00D84182" w:rsidRDefault="00C07FCA" w:rsidP="00227911">
      <w:pPr>
        <w:pStyle w:val="Ttulo3"/>
        <w:numPr>
          <w:ilvl w:val="2"/>
          <w:numId w:val="152"/>
        </w:numPr>
        <w:jc w:val="left"/>
      </w:pPr>
      <w:bookmarkStart w:id="65" w:name="_Toc197421912"/>
      <w:r w:rsidRPr="00D84182">
        <w:t>CONVALIDACIÓN</w:t>
      </w:r>
      <w:bookmarkEnd w:id="65"/>
      <w:r w:rsidRPr="00D84182">
        <w:t xml:space="preserve"> </w:t>
      </w:r>
    </w:p>
    <w:p w14:paraId="03A23A09" w14:textId="77777777" w:rsidR="00C07FCA" w:rsidRPr="00D84182" w:rsidRDefault="00C07FCA" w:rsidP="00C07FCA"/>
    <w:p w14:paraId="3C1EB0FF" w14:textId="3685C436" w:rsidR="003A464B" w:rsidRPr="00D84182" w:rsidRDefault="00C07FCA" w:rsidP="0013343A">
      <w:r w:rsidRPr="00D84182">
        <w:t>Es el proceso de reconocimiento que el Ministerio de Educación Nacional efectúa sobre un título de educación superior otorgado por una institución legalmente autorizada en el país de origen. Este reconocimiento permite adquirir los mismos efectos académicos y legales en Colombia que tienen los títulos otorgados por las instituciones de educación superior colombianas. Este criterio se aplica para la evaluación de los soportes académicos de los equipos de trabajo que los Proponentes remitan para cumplir con requisitos habilitantes y requisitos ponderables.</w:t>
      </w:r>
    </w:p>
    <w:p w14:paraId="2FC329C4" w14:textId="77777777" w:rsidR="000A6E4F" w:rsidRPr="00D84182" w:rsidRDefault="000A6E4F" w:rsidP="0013343A"/>
    <w:p w14:paraId="1A31D51D" w14:textId="73030B9B" w:rsidR="000A6E4F" w:rsidRPr="00D84182" w:rsidRDefault="000A6E4F" w:rsidP="00227911">
      <w:pPr>
        <w:pStyle w:val="Ttulo2"/>
        <w:numPr>
          <w:ilvl w:val="1"/>
          <w:numId w:val="152"/>
        </w:numPr>
        <w:ind w:hanging="720"/>
      </w:pPr>
      <w:bookmarkStart w:id="66" w:name="_Toc197421913"/>
      <w:bookmarkStart w:id="67" w:name="_Hlk175293686"/>
      <w:r w:rsidRPr="00D84182">
        <w:t>NO CONCENTRACIÓN DE CONTRATOS</w:t>
      </w:r>
      <w:bookmarkEnd w:id="66"/>
      <w:r w:rsidRPr="00D84182">
        <w:t xml:space="preserve"> </w:t>
      </w:r>
    </w:p>
    <w:bookmarkEnd w:id="67"/>
    <w:p w14:paraId="04C9849E" w14:textId="77777777" w:rsidR="000A6E4F" w:rsidRPr="00D84182" w:rsidRDefault="000A6E4F" w:rsidP="000A6E4F"/>
    <w:p w14:paraId="53A65103" w14:textId="77777777" w:rsidR="00895E4A" w:rsidRDefault="00895E4A" w:rsidP="000A6E4F"/>
    <w:p w14:paraId="4094A76B" w14:textId="77777777" w:rsidR="005D765B" w:rsidRPr="00FF221C" w:rsidRDefault="005D765B" w:rsidP="005D765B">
      <w:r w:rsidRPr="00FF221C">
        <w:t>Se verificará de los proponentes el cumplimiento del principio de no concentración de contratos en los procesos de selección de interventoría iniciados en la vigencia 2025, cuya Entidad Nacional Competente sea el Ministerio de Educación Nacional, dentro del mecanismo de Obras por Impuestos, en el momento de la adjudicación de cada proceso.</w:t>
      </w:r>
    </w:p>
    <w:p w14:paraId="21E79295" w14:textId="77777777" w:rsidR="005D765B" w:rsidRPr="00D97F43" w:rsidRDefault="005D765B" w:rsidP="005D765B"/>
    <w:p w14:paraId="4BEF2862" w14:textId="77777777" w:rsidR="005D765B" w:rsidRDefault="005D765B" w:rsidP="005D765B">
      <w:r w:rsidRPr="00FF221C">
        <w:t>El proponente, persona jurídica o natural, que participe en la presente licitación no podrá tener adjudicados más de nueve (9) contratos en los procesos de interventoría de proyectos de Obras por Impuestos iniciados en la vigencia 2025, cuya Entidad Nacional Competente sea el Ministerio de Educación Nacional.</w:t>
      </w:r>
    </w:p>
    <w:p w14:paraId="30ED11AB" w14:textId="77777777" w:rsidR="005D765B" w:rsidRPr="00D97F43" w:rsidRDefault="005D765B" w:rsidP="005D765B"/>
    <w:p w14:paraId="11CB8D56" w14:textId="77777777" w:rsidR="005D765B" w:rsidRPr="00D97F43" w:rsidRDefault="005D765B" w:rsidP="005D765B">
      <w:r w:rsidRPr="00FF221C">
        <w:t xml:space="preserve">En atención a lo anterior, al momento de adjudicar un nuevo proceso, la </w:t>
      </w:r>
      <w:r>
        <w:t>fiduciaria</w:t>
      </w:r>
      <w:r w:rsidRPr="00FF221C">
        <w:t xml:space="preserve"> verificará que un mismo proponente u oferente, ya sea de manera individual, en consorcio o unión temporal, no supere el límite de nueve (9) contratos adjudicados y/o en los que se le haya aceptado oferta en primer orden de elegibilidad, aplicando estrictamente el orden cronológico de las adjudicaciones previas.</w:t>
      </w:r>
    </w:p>
    <w:p w14:paraId="48F9E945" w14:textId="77777777" w:rsidR="005D765B" w:rsidRPr="00FF221C" w:rsidRDefault="005D765B" w:rsidP="005D765B"/>
    <w:p w14:paraId="3676CB6B" w14:textId="77777777" w:rsidR="005D765B" w:rsidRPr="00FF221C" w:rsidRDefault="005D765B" w:rsidP="005D765B">
      <w:r w:rsidRPr="00FF221C">
        <w:t>En caso de que un proponente supere el número máximo de nueve (9) contratos adjudicados, únicamente se reconocerán los nueve (9) primeros contratos adjudicados en orden cronológico. Las adjudicaciones posteriores quedarán sin efecto y se procederá con el segundo orden de elegibilidad, sin que exista posibilidad de selección libre por parte del proponente respecto de los contratos a ejecutar.</w:t>
      </w:r>
    </w:p>
    <w:p w14:paraId="06668910" w14:textId="77777777" w:rsidR="005D765B" w:rsidRPr="00FF221C" w:rsidRDefault="005D765B" w:rsidP="005D765B"/>
    <w:p w14:paraId="26A4DF57" w14:textId="77777777" w:rsidR="005D765B" w:rsidRPr="00D97F43" w:rsidRDefault="005D765B" w:rsidP="005D765B">
      <w:r w:rsidRPr="00D97F43">
        <w:t>En caso de que dos o más adjudicaciones a un mismo proponente se realicen en la misma fecha, el orden cronológico se determinará inicialmente con base en la hora y minuto de la publicación de la página de la fiducia.</w:t>
      </w:r>
    </w:p>
    <w:p w14:paraId="1E18CCBF" w14:textId="77777777" w:rsidR="005D765B" w:rsidRPr="00D97F43" w:rsidRDefault="005D765B" w:rsidP="005D765B"/>
    <w:p w14:paraId="38738172" w14:textId="77777777" w:rsidR="005D765B" w:rsidRPr="00D97F43" w:rsidRDefault="005D765B" w:rsidP="005D765B">
      <w:r w:rsidRPr="00FF221C">
        <w:t>El incumplimiento de esta verificación afectará solidariamente al postulante (consorcio o unión temporal) y la propuesta incurrirá en causal para la declaratoria de fallida.</w:t>
      </w:r>
    </w:p>
    <w:p w14:paraId="4239C5E2" w14:textId="77777777" w:rsidR="005D765B" w:rsidRPr="00FF221C" w:rsidRDefault="005D765B" w:rsidP="005D765B"/>
    <w:p w14:paraId="3D695647" w14:textId="77777777" w:rsidR="005D765B" w:rsidRPr="00D97F43" w:rsidRDefault="005D765B" w:rsidP="005D765B">
      <w:r w:rsidRPr="00FF221C">
        <w:t>La renuncia expresa a contratos adjudicados que excedan el límite de los nueve (9) reconocidos no dará lugar a reclamaciones posteriores por afectaciones económicas, perjuicios, derechos adquiridos o expectativas legítimas, entendiéndose como libre, voluntaria y definitiva.</w:t>
      </w:r>
    </w:p>
    <w:p w14:paraId="0D1FC035" w14:textId="77777777" w:rsidR="005D765B" w:rsidRDefault="005D765B" w:rsidP="005D765B"/>
    <w:p w14:paraId="161D5FA3" w14:textId="77777777" w:rsidR="005D765B" w:rsidRPr="00D97F43" w:rsidRDefault="005D765B" w:rsidP="005D765B">
      <w:r w:rsidRPr="00FF221C">
        <w:t>En caso de ser único proponente y contar con el puntaje mínimo requerido, esta restricción no será aplicable.</w:t>
      </w:r>
    </w:p>
    <w:p w14:paraId="7FEAB465" w14:textId="77777777" w:rsidR="005D765B" w:rsidRDefault="005D765B" w:rsidP="005D765B"/>
    <w:p w14:paraId="6A179221" w14:textId="77777777" w:rsidR="005D765B" w:rsidRDefault="005D765B" w:rsidP="005D765B">
      <w:r w:rsidRPr="00FF221C">
        <w:t>Una vez publicada la adjudicación, el proponente deberá manifestar interés en los cinco (5) días hábiles siguientes; de no hacerlo, se entenderá que no está interesado en continuar en el proceso, y la Entidad procederá a adjudicar al proponente con la segunda mejor puntuación. Las condiciones para la determinación de Único Proponente se encuentran detalladas en el título 8.1 “SELECCIÓN ÚNICO PROPONENTE Y PUNTAJE MÍNIMO” del presente documento.</w:t>
      </w:r>
    </w:p>
    <w:p w14:paraId="254DFD8B" w14:textId="77777777" w:rsidR="005D765B" w:rsidRPr="00D97F43" w:rsidRDefault="005D765B" w:rsidP="005D765B"/>
    <w:p w14:paraId="3C047325" w14:textId="77777777" w:rsidR="005D765B" w:rsidRPr="00D97F43" w:rsidRDefault="005D765B" w:rsidP="005D765B">
      <w:r w:rsidRPr="0034361D">
        <w:rPr>
          <w:b/>
        </w:rPr>
        <w:t>Nota</w:t>
      </w:r>
      <w:r w:rsidRPr="00FF221C">
        <w:t>: En las Actas de Adjudicación deberá dejarse constancia de si el proceso se adelantó bajo la condición de Único Proponente.</w:t>
      </w:r>
    </w:p>
    <w:p w14:paraId="586D3DB1" w14:textId="77777777" w:rsidR="0034361D" w:rsidRDefault="0034361D" w:rsidP="005D765B"/>
    <w:p w14:paraId="23660E59" w14:textId="77777777" w:rsidR="005D765B" w:rsidRPr="002F1B71" w:rsidRDefault="005D765B" w:rsidP="005D765B">
      <w:r w:rsidRPr="002F1B71">
        <w:t xml:space="preserve">La manifestación de interés de la adjudicación es de cinco (5) días al Proponente seleccionado.    </w:t>
      </w:r>
    </w:p>
    <w:p w14:paraId="1D411EB0" w14:textId="77777777" w:rsidR="005D765B" w:rsidRDefault="005D765B" w:rsidP="005D765B"/>
    <w:p w14:paraId="6642FBCF" w14:textId="1C3EF129" w:rsidR="005D765B" w:rsidRDefault="005D765B" w:rsidP="005D765B">
      <w:r w:rsidRPr="002F1B71">
        <w:t>A continuación, los proyectos a los que les aplican la presente condición, independientemente de la entidad contratante:</w:t>
      </w:r>
    </w:p>
    <w:p w14:paraId="4FC3A4B8" w14:textId="77777777" w:rsidR="00895E4A" w:rsidRDefault="00895E4A" w:rsidP="000A6E4F"/>
    <w:p w14:paraId="181A5A63" w14:textId="77777777" w:rsidR="00D219B1" w:rsidRDefault="00D219B1" w:rsidP="000A6E4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574"/>
        <w:gridCol w:w="1830"/>
        <w:gridCol w:w="1274"/>
        <w:gridCol w:w="2127"/>
        <w:gridCol w:w="3589"/>
      </w:tblGrid>
      <w:tr w:rsidR="00BB4F50" w:rsidRPr="00BB4F50" w14:paraId="122EEEB9" w14:textId="77777777" w:rsidTr="00FA2966">
        <w:trPr>
          <w:trHeight w:val="512"/>
          <w:tblHeader/>
        </w:trPr>
        <w:tc>
          <w:tcPr>
            <w:tcW w:w="306" w:type="pct"/>
            <w:shd w:val="clear" w:color="auto" w:fill="DEEAF6" w:themeFill="accent1" w:themeFillTint="33"/>
            <w:noWrap/>
            <w:vAlign w:val="center"/>
            <w:hideMark/>
          </w:tcPr>
          <w:p w14:paraId="5B0943D4" w14:textId="2A71B064"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N°</w:t>
            </w:r>
          </w:p>
        </w:tc>
        <w:tc>
          <w:tcPr>
            <w:tcW w:w="974" w:type="pct"/>
            <w:shd w:val="clear" w:color="auto" w:fill="DEEAF6" w:themeFill="accent1" w:themeFillTint="33"/>
            <w:noWrap/>
            <w:vAlign w:val="center"/>
            <w:hideMark/>
          </w:tcPr>
          <w:p w14:paraId="0D7BF57C" w14:textId="77777777"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BPIN</w:t>
            </w:r>
          </w:p>
        </w:tc>
        <w:tc>
          <w:tcPr>
            <w:tcW w:w="678" w:type="pct"/>
            <w:shd w:val="clear" w:color="auto" w:fill="DEEAF6" w:themeFill="accent1" w:themeFillTint="33"/>
            <w:vAlign w:val="center"/>
            <w:hideMark/>
          </w:tcPr>
          <w:p w14:paraId="678544E0" w14:textId="77777777"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DEPARTAMENTO</w:t>
            </w:r>
          </w:p>
        </w:tc>
        <w:tc>
          <w:tcPr>
            <w:tcW w:w="1132" w:type="pct"/>
            <w:shd w:val="clear" w:color="auto" w:fill="DEEAF6" w:themeFill="accent1" w:themeFillTint="33"/>
            <w:vAlign w:val="center"/>
            <w:hideMark/>
          </w:tcPr>
          <w:p w14:paraId="7EB0335E" w14:textId="77777777"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MUNICIPIO</w:t>
            </w:r>
          </w:p>
        </w:tc>
        <w:tc>
          <w:tcPr>
            <w:tcW w:w="1910" w:type="pct"/>
            <w:shd w:val="clear" w:color="auto" w:fill="DEEAF6" w:themeFill="accent1" w:themeFillTint="33"/>
            <w:vAlign w:val="center"/>
            <w:hideMark/>
          </w:tcPr>
          <w:p w14:paraId="48AF8FDD" w14:textId="77777777"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PROYECTO</w:t>
            </w:r>
          </w:p>
        </w:tc>
      </w:tr>
      <w:tr w:rsidR="00BB4F50" w:rsidRPr="00BB4F50" w14:paraId="4CF605C9" w14:textId="77777777" w:rsidTr="00FA2966">
        <w:trPr>
          <w:trHeight w:val="689"/>
        </w:trPr>
        <w:tc>
          <w:tcPr>
            <w:tcW w:w="306" w:type="pct"/>
            <w:shd w:val="clear" w:color="auto" w:fill="FFFFFF" w:themeFill="background1"/>
            <w:noWrap/>
            <w:vAlign w:val="center"/>
            <w:hideMark/>
          </w:tcPr>
          <w:p w14:paraId="2D88F617" w14:textId="77777777" w:rsidR="00BB4F50" w:rsidRPr="00BB4F50" w:rsidRDefault="00BB4F50" w:rsidP="00BB4F50">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w:t>
            </w:r>
          </w:p>
        </w:tc>
        <w:tc>
          <w:tcPr>
            <w:tcW w:w="974" w:type="pct"/>
            <w:shd w:val="clear" w:color="auto" w:fill="FFFFFF" w:themeFill="background1"/>
            <w:noWrap/>
            <w:vAlign w:val="center"/>
            <w:hideMark/>
          </w:tcPr>
          <w:p w14:paraId="7A55A3BF" w14:textId="2DABA6A1" w:rsidR="00BB4F50" w:rsidRPr="00BB4F50" w:rsidRDefault="00FA2966" w:rsidP="00BB4F50">
            <w:pPr>
              <w:jc w:val="center"/>
              <w:rPr>
                <w:rFonts w:ascii="Verdana" w:eastAsia="Times New Roman" w:hAnsi="Verdana" w:cs="Calibri"/>
                <w:b/>
                <w:bCs/>
                <w:color w:val="000000"/>
                <w:sz w:val="14"/>
                <w:szCs w:val="14"/>
                <w:lang w:eastAsia="es-CO"/>
              </w:rPr>
            </w:pPr>
            <w:r w:rsidRPr="002639B5">
              <w:rPr>
                <w:rFonts w:ascii="Verdana" w:eastAsia="Times New Roman" w:hAnsi="Verdana" w:cs="Times New Roman"/>
                <w:b/>
                <w:bCs/>
                <w:color w:val="000000"/>
                <w:sz w:val="16"/>
                <w:szCs w:val="16"/>
                <w:lang w:eastAsia="es-CO"/>
              </w:rPr>
              <w:t>20240214000319</w:t>
            </w:r>
          </w:p>
        </w:tc>
        <w:tc>
          <w:tcPr>
            <w:tcW w:w="678" w:type="pct"/>
            <w:shd w:val="clear" w:color="auto" w:fill="FFFFFF" w:themeFill="background1"/>
            <w:vAlign w:val="center"/>
            <w:hideMark/>
          </w:tcPr>
          <w:p w14:paraId="4277DCF5" w14:textId="6E476386" w:rsidR="00BB4F50" w:rsidRPr="00BB4F50"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 xml:space="preserve">Santander </w:t>
            </w:r>
          </w:p>
        </w:tc>
        <w:tc>
          <w:tcPr>
            <w:tcW w:w="1132" w:type="pct"/>
            <w:shd w:val="clear" w:color="auto" w:fill="FFFFFF" w:themeFill="background1"/>
            <w:vAlign w:val="center"/>
            <w:hideMark/>
          </w:tcPr>
          <w:p w14:paraId="4463B1D9" w14:textId="77777777" w:rsidR="00BB4F50"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 xml:space="preserve">MATANZA </w:t>
            </w:r>
          </w:p>
          <w:p w14:paraId="2AEFBA36" w14:textId="77777777" w:rsidR="00FA2966"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 xml:space="preserve">SUCRE </w:t>
            </w:r>
          </w:p>
          <w:p w14:paraId="466C8DCE" w14:textId="77777777" w:rsidR="00FA2966"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LANDAZURI</w:t>
            </w:r>
          </w:p>
          <w:p w14:paraId="0B64858A" w14:textId="2E16C086" w:rsidR="00FA2966" w:rsidRPr="00BB4F50"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CHARTA</w:t>
            </w:r>
          </w:p>
        </w:tc>
        <w:tc>
          <w:tcPr>
            <w:tcW w:w="1910" w:type="pct"/>
            <w:shd w:val="clear" w:color="auto" w:fill="FFFFFF" w:themeFill="background1"/>
            <w:vAlign w:val="center"/>
            <w:hideMark/>
          </w:tcPr>
          <w:p w14:paraId="2A63AD24" w14:textId="0288C77A" w:rsidR="00BB4F50" w:rsidRPr="00BB4F50" w:rsidRDefault="00FA2966" w:rsidP="00BB4F50">
            <w:pPr>
              <w:jc w:val="center"/>
              <w:rPr>
                <w:rFonts w:ascii="Verdana" w:eastAsia="Times New Roman" w:hAnsi="Verdana" w:cs="Calibri"/>
                <w:color w:val="000000"/>
                <w:sz w:val="14"/>
                <w:szCs w:val="14"/>
                <w:lang w:eastAsia="es-CO"/>
              </w:rPr>
            </w:pPr>
            <w:r>
              <w:rPr>
                <w:rFonts w:ascii="Verdana" w:eastAsia="Times New Roman" w:hAnsi="Verdana" w:cs="Calibri"/>
                <w:color w:val="000000"/>
                <w:sz w:val="14"/>
                <w:szCs w:val="14"/>
                <w:lang w:eastAsia="es-CO"/>
              </w:rPr>
              <w:t xml:space="preserve"> </w:t>
            </w:r>
            <w:r>
              <w:rPr>
                <w:rFonts w:ascii="Verdana" w:eastAsia="Times New Roman" w:hAnsi="Verdana" w:cs="Times New Roman"/>
                <w:color w:val="000000"/>
                <w:sz w:val="16"/>
                <w:szCs w:val="16"/>
                <w:lang w:eastAsia="es-CO"/>
              </w:rPr>
              <w:t>D</w:t>
            </w:r>
            <w:r w:rsidRPr="00823F14">
              <w:rPr>
                <w:rFonts w:ascii="Verdana" w:eastAsia="Times New Roman" w:hAnsi="Verdana" w:cs="Times New Roman"/>
                <w:color w:val="000000"/>
                <w:sz w:val="16"/>
                <w:szCs w:val="16"/>
                <w:lang w:eastAsia="es-CO"/>
              </w:rPr>
              <w:t>OTACIÓN DE MENAJE PARA SEDES EDUCATIVAS EN MUNICIPIOS ZOMAC DE SANTANDER</w:t>
            </w:r>
          </w:p>
        </w:tc>
      </w:tr>
    </w:tbl>
    <w:p w14:paraId="152666BB" w14:textId="77777777" w:rsidR="00D219B1" w:rsidRDefault="00D219B1" w:rsidP="000A6E4F"/>
    <w:p w14:paraId="1CB3BA28" w14:textId="77777777" w:rsidR="005A173E" w:rsidRDefault="005A173E" w:rsidP="00227911">
      <w:pPr>
        <w:pStyle w:val="Ttulo2"/>
        <w:numPr>
          <w:ilvl w:val="1"/>
          <w:numId w:val="152"/>
        </w:numPr>
        <w:ind w:hanging="720"/>
      </w:pPr>
      <w:bookmarkStart w:id="68" w:name="_Hlk202964641"/>
      <w:r>
        <w:t>SOCIALIZACIÓN DEL ESTADO DE LOS PROCESOS DE ADJUDICACIÓN Y FIRMA DE INTERVENTORÍA.</w:t>
      </w:r>
    </w:p>
    <w:bookmarkEnd w:id="68"/>
    <w:p w14:paraId="35F95A69" w14:textId="77777777" w:rsidR="005A173E" w:rsidRDefault="005A173E" w:rsidP="005A173E"/>
    <w:p w14:paraId="3A0E4BBB" w14:textId="0B54088E" w:rsidR="005A173E" w:rsidRPr="00FD10FE" w:rsidRDefault="005A173E" w:rsidP="005A173E">
      <w:r>
        <w:t xml:space="preserve">Las entidades contratantes (Fiducias) deben reportar todos los miércoles el estado de los procesos de adjudicación por patrimonio autónomo y proyecto de inversión. Este reporte debe adelantarse remitiendo la información del </w:t>
      </w:r>
      <w:r w:rsidRPr="00E007C1">
        <w:rPr>
          <w:b/>
        </w:rPr>
        <w:t xml:space="preserve">ANEXO </w:t>
      </w:r>
      <w:r w:rsidR="00E007C1" w:rsidRPr="00E007C1">
        <w:rPr>
          <w:b/>
        </w:rPr>
        <w:t>13</w:t>
      </w:r>
      <w:r>
        <w:t xml:space="preserve"> “</w:t>
      </w:r>
      <w:r w:rsidR="00E007C1" w:rsidRPr="00E007C1">
        <w:rPr>
          <w:b/>
        </w:rPr>
        <w:t>Matriz de seguimiento adjudicación y Contratación de Interventorías</w:t>
      </w:r>
      <w:r>
        <w:t xml:space="preserve">” a la entidad nacional contratante. </w:t>
      </w:r>
    </w:p>
    <w:p w14:paraId="5DDC525A" w14:textId="77777777" w:rsidR="00D219B1" w:rsidRPr="00D84182" w:rsidRDefault="00D219B1" w:rsidP="000A6E4F"/>
    <w:p w14:paraId="0A3A1DFC" w14:textId="0DC39299" w:rsidR="00307696" w:rsidRPr="00D84182" w:rsidRDefault="00307696" w:rsidP="00227911">
      <w:pPr>
        <w:pStyle w:val="Ttulo1"/>
        <w:numPr>
          <w:ilvl w:val="0"/>
          <w:numId w:val="152"/>
        </w:numPr>
      </w:pPr>
      <w:bookmarkStart w:id="69" w:name="_Toc197421914"/>
      <w:r w:rsidRPr="00D84182">
        <w:t>E</w:t>
      </w:r>
      <w:r w:rsidR="7575442E" w:rsidRPr="00D84182">
        <w:t>VALUACIÓN DE OFERTAS</w:t>
      </w:r>
      <w:bookmarkEnd w:id="69"/>
      <w:r w:rsidR="7575442E" w:rsidRPr="00D84182">
        <w:t xml:space="preserve"> </w:t>
      </w:r>
    </w:p>
    <w:p w14:paraId="1564A926" w14:textId="77777777" w:rsidR="002655B3" w:rsidRPr="00D84182" w:rsidRDefault="002655B3" w:rsidP="00665171"/>
    <w:p w14:paraId="3CD6FECF" w14:textId="10D14A46" w:rsidR="32F6338B" w:rsidRPr="00D84182" w:rsidRDefault="18B27158" w:rsidP="002B5476">
      <w:pPr>
        <w:pStyle w:val="Ttulo2"/>
        <w:numPr>
          <w:ilvl w:val="1"/>
          <w:numId w:val="40"/>
        </w:numPr>
        <w:ind w:left="709" w:hanging="709"/>
      </w:pPr>
      <w:bookmarkStart w:id="70" w:name="_Toc197421915"/>
      <w:r w:rsidRPr="00D84182">
        <w:t>RESERVA</w:t>
      </w:r>
      <w:bookmarkEnd w:id="70"/>
      <w:r w:rsidRPr="00D84182">
        <w:t xml:space="preserve"> </w:t>
      </w:r>
    </w:p>
    <w:p w14:paraId="56A36818" w14:textId="77777777" w:rsidR="008A0A15" w:rsidRPr="00D84182" w:rsidRDefault="008A0A15" w:rsidP="00665171"/>
    <w:p w14:paraId="729D71A2" w14:textId="716C5B14" w:rsidR="32F6338B" w:rsidRPr="00D84182" w:rsidRDefault="18B27158" w:rsidP="00665171">
      <w:r w:rsidRPr="00D84182">
        <w:t xml:space="preserve">Todos los documentos de la contratación desarrollada dentro de los procesos licitatorios estarán a disposición pública, excepto aquellos que por su naturaleza estén amparados por reserva legal o que sirvan como fundamento a los procesos internos de evaluación, los que se refieran a condiciones técnicas especiales que generen restricción de acceso. </w:t>
      </w:r>
    </w:p>
    <w:p w14:paraId="132A939B" w14:textId="77777777" w:rsidR="00802D32" w:rsidRPr="00D84182" w:rsidRDefault="00802D32" w:rsidP="00665171"/>
    <w:p w14:paraId="31BA700C" w14:textId="2A85398E" w:rsidR="32F6338B" w:rsidRPr="00D84182" w:rsidRDefault="18B27158" w:rsidP="00665171">
      <w:r w:rsidRPr="00D84182">
        <w:t>En consecuencia, teniendo en cuenta que los procesos de licitación se encuentran sometidos al régimen de contratación privada, toda la información que surja con ocasión de la evaluación técnica, financiera y jurídica no será revelada a los proponentes ni a terceros en ninguna fase del proceso, tampoco será revelada la información que se desprenda de este, ya sea</w:t>
      </w:r>
      <w:r w:rsidR="00AB3426" w:rsidRPr="00D84182">
        <w:t>n</w:t>
      </w:r>
      <w:r w:rsidRPr="00D84182">
        <w:t xml:space="preserve"> las propuestas o los documentos producto de verificación </w:t>
      </w:r>
      <w:r w:rsidR="00C861D3" w:rsidRPr="00D84182">
        <w:t>o</w:t>
      </w:r>
      <w:r w:rsidRPr="00D84182">
        <w:t xml:space="preserve"> análisis de requisitos habilitantes, aclaración, evaluación y comparación de las propuestas. Lo anterior, en observancia a lo dispuesto en el artículo 61 del Código de Comercio y el artículo 18 de Ley 1712 de 2014, puesto que la documentación e información derivada de los procesos de selección, es considerada reservada al contener información profesional, industrial, comercial y financiera de los interesados en el proceso, razón por la cual no se podrá acceder a su publicación, ni divulgación. </w:t>
      </w:r>
    </w:p>
    <w:p w14:paraId="084A403A" w14:textId="77777777" w:rsidR="00802D32" w:rsidRPr="00D84182" w:rsidRDefault="00802D32" w:rsidP="00665171"/>
    <w:p w14:paraId="38AC80FA" w14:textId="7B6AF4CE" w:rsidR="32F6338B" w:rsidRPr="00D84182" w:rsidRDefault="18B27158" w:rsidP="00665171">
      <w:r w:rsidRPr="00D84182">
        <w:t>En ese sentido, no habrá lugar a posteriores reclamaciones, toda vez que quienes participan en el presente proceso licitatorio aceptan las condiciones aquí establecidas con la sola presentación de la propuesta.</w:t>
      </w:r>
    </w:p>
    <w:p w14:paraId="70181DF0" w14:textId="77777777" w:rsidR="003A464B" w:rsidRPr="00D84182" w:rsidRDefault="003A464B" w:rsidP="00665171"/>
    <w:p w14:paraId="66ADEE79" w14:textId="2DFA6A6A" w:rsidR="62A245B1" w:rsidRPr="00D84182" w:rsidRDefault="18B27158" w:rsidP="002B5476">
      <w:pPr>
        <w:pStyle w:val="Ttulo2"/>
        <w:numPr>
          <w:ilvl w:val="1"/>
          <w:numId w:val="40"/>
        </w:numPr>
        <w:ind w:left="709" w:hanging="709"/>
      </w:pPr>
      <w:bookmarkStart w:id="71" w:name="_Toc197421916"/>
      <w:r w:rsidRPr="00D84182">
        <w:t>COMITÉ EVALUADOR</w:t>
      </w:r>
      <w:bookmarkEnd w:id="71"/>
    </w:p>
    <w:p w14:paraId="7B8B6FF1" w14:textId="5680EF70" w:rsidR="62A245B1" w:rsidRPr="00D84182" w:rsidRDefault="62A245B1" w:rsidP="004B364E"/>
    <w:p w14:paraId="0AB5BD48" w14:textId="3F6EEA7E" w:rsidR="62A245B1" w:rsidRPr="00D84182" w:rsidRDefault="18B27158" w:rsidP="004B364E">
      <w:r w:rsidRPr="00D84182">
        <w:t xml:space="preserve">El comité evaluador será designado por el </w:t>
      </w:r>
      <w:r w:rsidRPr="00D84182">
        <w:rPr>
          <w:b/>
          <w:bCs/>
        </w:rPr>
        <w:t>CONTRATANTE</w:t>
      </w:r>
      <w:r w:rsidRPr="00D84182">
        <w:t xml:space="preserve">, el cual estará conformado por un profesional técnico, </w:t>
      </w:r>
      <w:r w:rsidR="00D51292" w:rsidRPr="00D84182">
        <w:t xml:space="preserve">uno </w:t>
      </w:r>
      <w:r w:rsidRPr="00D84182">
        <w:t xml:space="preserve">financiero y </w:t>
      </w:r>
      <w:r w:rsidR="00D51292" w:rsidRPr="00D84182">
        <w:t xml:space="preserve">uno </w:t>
      </w:r>
      <w:r w:rsidRPr="00D84182">
        <w:t xml:space="preserve">jurídico, constando en comunicado o documento, </w:t>
      </w:r>
      <w:r w:rsidR="00D51292" w:rsidRPr="00D84182">
        <w:t>así</w:t>
      </w:r>
      <w:r w:rsidRPr="00D84182">
        <w:t>:</w:t>
      </w:r>
    </w:p>
    <w:p w14:paraId="7C39F165" w14:textId="6E39DEF6" w:rsidR="00A136F7" w:rsidRPr="00D84182" w:rsidRDefault="00A136F7" w:rsidP="004B364E"/>
    <w:p w14:paraId="54271EF4" w14:textId="6A1A9B05" w:rsidR="00A136F7" w:rsidRPr="00D84182" w:rsidRDefault="00A136F7" w:rsidP="002B5476">
      <w:pPr>
        <w:pStyle w:val="Prrafodelista"/>
        <w:numPr>
          <w:ilvl w:val="0"/>
          <w:numId w:val="41"/>
        </w:numPr>
        <w:rPr>
          <w:ins w:id="72" w:author="Camacho Valladares Monica Maria" w:date="2025-05-09T22:42:00Z"/>
        </w:rPr>
      </w:pPr>
      <w:r w:rsidRPr="00D84182">
        <w:rPr>
          <w:b/>
          <w:bCs/>
        </w:rPr>
        <w:t>Componente Jurídico:</w:t>
      </w:r>
      <w:r w:rsidRPr="00D84182">
        <w:t xml:space="preserve"> Profesional delegado por EL CONTRATANTE, quien evaluará el componente jurídico señalado en los Términos de referencia.</w:t>
      </w:r>
    </w:p>
    <w:p w14:paraId="53116171" w14:textId="4F2B72BC" w:rsidR="474B11FA" w:rsidRDefault="474B11FA" w:rsidP="474B11FA">
      <w:pPr>
        <w:pStyle w:val="Prrafodelista"/>
        <w:ind w:left="360"/>
      </w:pPr>
    </w:p>
    <w:p w14:paraId="091EC4B0" w14:textId="05F27DFD" w:rsidR="62A245B1" w:rsidRPr="00D84182" w:rsidRDefault="00A136F7" w:rsidP="002B5476">
      <w:pPr>
        <w:pStyle w:val="Prrafodelista"/>
        <w:numPr>
          <w:ilvl w:val="0"/>
          <w:numId w:val="41"/>
        </w:numPr>
        <w:rPr>
          <w:ins w:id="73" w:author="Camacho Valladares Monica Maria" w:date="2025-05-09T22:42:00Z"/>
        </w:rPr>
      </w:pPr>
      <w:r w:rsidRPr="00D84182">
        <w:rPr>
          <w:b/>
          <w:bCs/>
        </w:rPr>
        <w:t>Componente Financiero:</w:t>
      </w:r>
      <w:r w:rsidRPr="00D84182">
        <w:t xml:space="preserve"> Profesional delegado por EL CONTRATANTE, quien evaluará el componente Financiero señalado en los Términos de referencia.</w:t>
      </w:r>
    </w:p>
    <w:p w14:paraId="0F88FE53" w14:textId="233232DA" w:rsidR="474B11FA" w:rsidRDefault="474B11FA" w:rsidP="474B11FA">
      <w:pPr>
        <w:pStyle w:val="Prrafodelista"/>
        <w:ind w:left="360"/>
      </w:pPr>
    </w:p>
    <w:p w14:paraId="265ECAB1" w14:textId="5A0CFDBC" w:rsidR="62A245B1" w:rsidRPr="00D84182" w:rsidRDefault="18B27158" w:rsidP="002B5476">
      <w:pPr>
        <w:pStyle w:val="Prrafodelista"/>
        <w:numPr>
          <w:ilvl w:val="0"/>
          <w:numId w:val="41"/>
        </w:numPr>
      </w:pPr>
      <w:r w:rsidRPr="00D84182">
        <w:rPr>
          <w:b/>
          <w:bCs/>
        </w:rPr>
        <w:t>Componente Técnico:</w:t>
      </w:r>
      <w:r w:rsidRPr="00D84182">
        <w:t xml:space="preserve"> Profesional delegado por </w:t>
      </w:r>
      <w:r w:rsidR="00982E77" w:rsidRPr="00D84182">
        <w:t>EL CONTRATANTE</w:t>
      </w:r>
      <w:r w:rsidRPr="00D84182">
        <w:t xml:space="preserve">, quien evaluará el componente técnico señalado en los Términos de referencia. </w:t>
      </w:r>
      <w:r w:rsidR="00971A78" w:rsidRPr="00D84182">
        <w:t xml:space="preserve"> </w:t>
      </w:r>
    </w:p>
    <w:p w14:paraId="3F7E463B" w14:textId="3917B668" w:rsidR="62A245B1" w:rsidRPr="00D84182" w:rsidRDefault="62A245B1" w:rsidP="00A136F7"/>
    <w:p w14:paraId="036BABFE" w14:textId="116FFF51" w:rsidR="62A245B1" w:rsidRPr="00D84182" w:rsidRDefault="18B27158" w:rsidP="00A136F7">
      <w:pPr>
        <w:rPr>
          <w:b/>
          <w:bCs/>
          <w:u w:val="single"/>
        </w:rPr>
      </w:pPr>
      <w:r w:rsidRPr="00D84182">
        <w:rPr>
          <w:b/>
          <w:bCs/>
          <w:u w:val="single"/>
        </w:rPr>
        <w:t>NOTA: EL COMITÉ EVALUADOR TENDRÁ LA FUNCIÓN DE EVALUAR LAS PROPUESTAS, EN LOS COMPONENTES TÉCNICO, JURÍDICO Y FINANCIERO, Y RECOMENDARÁ AL FIDEICOMITENTE LA PROPUESTA MÁS FAVORABLE DE ACUERDO CON EL ORDEN DE ELEGIBILIDAD DE LA EVALUACIÓN DE LAS OFERTAS.</w:t>
      </w:r>
      <w:r w:rsidR="00971A78" w:rsidRPr="00D84182">
        <w:rPr>
          <w:b/>
          <w:bCs/>
          <w:u w:val="single"/>
        </w:rPr>
        <w:t xml:space="preserve"> </w:t>
      </w:r>
    </w:p>
    <w:p w14:paraId="061E8C68" w14:textId="350F1F22" w:rsidR="00802D32" w:rsidRPr="00D84182" w:rsidRDefault="00802D32" w:rsidP="00A136F7"/>
    <w:p w14:paraId="64B620CF" w14:textId="77777777" w:rsidR="0037776D" w:rsidRPr="00D84182" w:rsidRDefault="0037776D" w:rsidP="00A136F7"/>
    <w:p w14:paraId="35662BA5" w14:textId="0C6F2C95" w:rsidR="00739FC6" w:rsidRPr="00D84182" w:rsidRDefault="64C6D019" w:rsidP="002B5476">
      <w:pPr>
        <w:pStyle w:val="Ttulo2"/>
        <w:numPr>
          <w:ilvl w:val="1"/>
          <w:numId w:val="40"/>
        </w:numPr>
        <w:ind w:left="709" w:hanging="709"/>
      </w:pPr>
      <w:bookmarkStart w:id="74" w:name="_Toc171516038"/>
      <w:bookmarkStart w:id="75" w:name="_Toc171516181"/>
      <w:bookmarkStart w:id="76" w:name="_Toc197421917"/>
      <w:bookmarkEnd w:id="74"/>
      <w:bookmarkEnd w:id="75"/>
      <w:r w:rsidRPr="00D84182">
        <w:t>PROPUESTAS HABILITADAS</w:t>
      </w:r>
      <w:bookmarkEnd w:id="76"/>
    </w:p>
    <w:p w14:paraId="306B47A3" w14:textId="43101BC5" w:rsidR="00739FC6" w:rsidRPr="00D84182" w:rsidRDefault="00739FC6" w:rsidP="00A148EC"/>
    <w:p w14:paraId="232CB8D1" w14:textId="22009971" w:rsidR="00739FC6" w:rsidRPr="00D84182" w:rsidRDefault="64C6D019" w:rsidP="00A148EC">
      <w:r w:rsidRPr="00D84182">
        <w:t>Serán HABILITADAS las Propuestas que cumplan con la totalidad de los requisitos descritos en los Términos de Referencia y sus anexos. El CONTRATANTE</w:t>
      </w:r>
      <w:r w:rsidR="00D704DC" w:rsidRPr="00D84182">
        <w:t>,</w:t>
      </w:r>
      <w:r w:rsidRPr="00D84182">
        <w:t xml:space="preserve"> durante el término de evaluación</w:t>
      </w:r>
      <w:r w:rsidR="00D704DC" w:rsidRPr="00D84182">
        <w:t>,</w:t>
      </w:r>
      <w:r w:rsidRPr="00D84182">
        <w:t xml:space="preserve"> verificará los requisitos habilitantes que sean presentados por los Proponentes dentro del plazo señalado en el Cronograma, término dentro del cual el Comité Evaluador podrá solicitar las aclaraciones, precisiones o los documentos que se requieran, sin que por ello pueda el Proponente adicionar o modificar su propuesta.</w:t>
      </w:r>
    </w:p>
    <w:p w14:paraId="0019BA37" w14:textId="01EA38A2" w:rsidR="00662723" w:rsidRPr="00D84182" w:rsidRDefault="00662723" w:rsidP="00662723"/>
    <w:p w14:paraId="760971D8" w14:textId="43BE7A32" w:rsidR="00662723" w:rsidRPr="00D84182" w:rsidRDefault="00662723" w:rsidP="002B5476">
      <w:pPr>
        <w:pStyle w:val="Ttulo2"/>
        <w:numPr>
          <w:ilvl w:val="1"/>
          <w:numId w:val="40"/>
        </w:numPr>
        <w:ind w:left="709" w:hanging="709"/>
      </w:pPr>
      <w:bookmarkStart w:id="77" w:name="_Toc197421918"/>
      <w:r w:rsidRPr="00D84182">
        <w:t>VERIFICACIÓN FACTORES DE CALIFICACIÓN DE LAS PROPUESTAS</w:t>
      </w:r>
      <w:bookmarkEnd w:id="77"/>
    </w:p>
    <w:p w14:paraId="63616F91" w14:textId="30BBF4A0" w:rsidR="00662723" w:rsidRPr="00D84182" w:rsidRDefault="00662723" w:rsidP="00FE75F6"/>
    <w:p w14:paraId="2C01FE25" w14:textId="5AE1C855" w:rsidR="00662723" w:rsidRPr="00D84182" w:rsidRDefault="00662723" w:rsidP="00FE75F6">
      <w:r w:rsidRPr="00D84182">
        <w:t xml:space="preserve">Solo se realizará la calificación de las propuestas cuando estas sean habilitadas jurídica, financiera y técnicamente, según las condiciones señaladas en este documento, en caso contrario la propuesta no será calificada. Los proponentes podrán presentar observaciones frente al </w:t>
      </w:r>
      <w:r w:rsidR="00395AFF" w:rsidRPr="00D84182">
        <w:rPr>
          <w:i/>
          <w:iCs/>
        </w:rPr>
        <w:t>“informe inicial de requisitos habilitantes”</w:t>
      </w:r>
      <w:r w:rsidRPr="00D84182">
        <w:t xml:space="preserve"> que resulte de la verificación del cumplimiento de las condiciones y requerimientos exigidos a las propuestas, dentro del término establecido en el cronograma.</w:t>
      </w:r>
    </w:p>
    <w:p w14:paraId="0863B2EA" w14:textId="741F031A" w:rsidR="00B17969" w:rsidRPr="00D84182" w:rsidRDefault="00B17969" w:rsidP="00FE75F6"/>
    <w:p w14:paraId="281C4ACC" w14:textId="69623C94" w:rsidR="00B17969" w:rsidRPr="00D84182" w:rsidRDefault="00B17969" w:rsidP="002B5476">
      <w:pPr>
        <w:pStyle w:val="Ttulo2"/>
        <w:numPr>
          <w:ilvl w:val="1"/>
          <w:numId w:val="40"/>
        </w:numPr>
        <w:ind w:left="709" w:hanging="709"/>
      </w:pPr>
      <w:bookmarkStart w:id="78" w:name="_Toc197421919"/>
      <w:r w:rsidRPr="00D84182">
        <w:t>REGLAS DE SUBSANABILIDAD</w:t>
      </w:r>
      <w:bookmarkEnd w:id="78"/>
      <w:r w:rsidRPr="00D84182">
        <w:t xml:space="preserve"> </w:t>
      </w:r>
    </w:p>
    <w:p w14:paraId="606E4AA6" w14:textId="268FCCA0" w:rsidR="00B17969" w:rsidRPr="00D84182" w:rsidRDefault="00B17969" w:rsidP="00B17969"/>
    <w:p w14:paraId="0232BAA5" w14:textId="759BEDD2" w:rsidR="00B17969" w:rsidRPr="00D84182" w:rsidRDefault="00B17969" w:rsidP="00B17969">
      <w:r w:rsidRPr="00D84182">
        <w:t xml:space="preserve">El proponente tiene la carga de presentar su oferta en forma integral, esto es, atendiendo todos los aspectos de los Términos de Referencia y adjuntando todos los documentos de soporte o prueba de las condiciones que pretenda hacer valer en la </w:t>
      </w:r>
      <w:r w:rsidR="004F70CF">
        <w:t>Licitación Privada Abierta</w:t>
      </w:r>
      <w:r w:rsidRPr="00D84182">
        <w:t xml:space="preserve">. Las solicitudes de subsanación se efectuarán en el “informe de requisitos habilitantes” que el Contratante publicará en la fecha establecida en el cronograma, con el fin de que los proponentes aclaren o aporten información o documentos tendientes a subsanar la propuesta, siempre y cuando los mismos puedan ser objeto de subsanabilidad y no den cuenta de hechos ocurridos con posterioridad al cierre del proceso. </w:t>
      </w:r>
    </w:p>
    <w:p w14:paraId="6F2EF47A" w14:textId="6FE4DDB2" w:rsidR="00B17969" w:rsidRPr="00D84182" w:rsidRDefault="00B17969" w:rsidP="00B17969"/>
    <w:p w14:paraId="7765D06C" w14:textId="59C776F9" w:rsidR="00B17969" w:rsidRPr="00D84182" w:rsidRDefault="00B17969" w:rsidP="00B17969">
      <w:r w:rsidRPr="00D84182">
        <w:t xml:space="preserve">Los proponentes deberán allegar dentro del término preclusivo y perentorio que para el efecto se fije en el cronograma, las subsanaciones requeridas en archivo PDF o editable, de acuerdo con lo solicitado por el comité evaluador, al correo electrónico </w:t>
      </w:r>
      <w:hyperlink r:id="rId32" w:history="1">
        <w:r w:rsidR="00BA4DC7" w:rsidRPr="00EF6C27">
          <w:rPr>
            <w:rStyle w:val="Hipervnculo"/>
            <w:lang w:eastAsia="es-CO"/>
          </w:rPr>
          <w:t>obrasporimpuestos@avalfiduciaria.com</w:t>
        </w:r>
      </w:hyperlink>
      <w:r w:rsidR="002A1DDB" w:rsidRPr="00D84182">
        <w:t xml:space="preserve">. </w:t>
      </w:r>
      <w:r w:rsidRPr="00D84182">
        <w:t xml:space="preserve">No serán tenidas en cuenta las subsanaciones recibidas de manera extemporánea ni las enviadas a un correo electrónico distinto al establecido en el presente numeral. </w:t>
      </w:r>
    </w:p>
    <w:p w14:paraId="17F9C9EE" w14:textId="57F22E94" w:rsidR="00B17969" w:rsidRPr="00D84182" w:rsidRDefault="00B17969" w:rsidP="00B17969"/>
    <w:p w14:paraId="64C46B54" w14:textId="3E8981D1" w:rsidR="00B17969" w:rsidRPr="00D84182" w:rsidRDefault="00B17969" w:rsidP="00B17969">
      <w:r w:rsidRPr="00D84182">
        <w:t xml:space="preserve">En el evento de que el comité evaluador designado por el Contratante no haya advertido la ausencia de un requisito habilitante y, por ende, no lo haya requerido en el </w:t>
      </w:r>
      <w:r w:rsidR="00395AFF" w:rsidRPr="00D84182">
        <w:rPr>
          <w:i/>
          <w:iCs/>
        </w:rPr>
        <w:t>“informe inicial de requisitos habilitantes”</w:t>
      </w:r>
      <w:r w:rsidRPr="00D84182">
        <w:t xml:space="preserve">, podrá solicitar a los proponentes que alleguen los documentos, aclaraciones o explicaciones en el término que para el efecto se fije en el requerimiento. Esto se realizará por medio de correo electrónico y si se considera necesario se ampliará el plazo por medio de adenda para la entrega de los documentos o aclaraciones solicitados. </w:t>
      </w:r>
    </w:p>
    <w:p w14:paraId="5E565460" w14:textId="3BCD688D" w:rsidR="00B17969" w:rsidRPr="00D84182" w:rsidRDefault="00B17969" w:rsidP="00B17969"/>
    <w:p w14:paraId="30EFBF11" w14:textId="1AEFCED9" w:rsidR="00B17969" w:rsidRPr="00D84182" w:rsidRDefault="00B17969" w:rsidP="00B17969">
      <w:r w:rsidRPr="00D84182">
        <w:t xml:space="preserve">Todos aquellos requisitos de la propuesta que afecten la asignación de puntaje o relacionados con la falta de capacidad no podrán ser objeto de subsanación, por lo que deben ser aportados por los proponentes desde el momento mismo de la presentación de la oferta. Con ocasión de la(s) solicitud(es) de subsanación para habilitar la propuesta, o de aclaración o explicación, los proponentes no podrán modificar, adicionar o mejorar sus ofertas. La no presentación de la garantía de seriedad de la oferta es un requisito que se considera no subsanable por lo que se considerará una causal de rechazo de la propuesta. </w:t>
      </w:r>
    </w:p>
    <w:p w14:paraId="7881C0FF" w14:textId="7EE56253" w:rsidR="00B17969" w:rsidRPr="00D84182" w:rsidRDefault="00B17969" w:rsidP="00B17969"/>
    <w:p w14:paraId="4C92C3E7" w14:textId="500E7388" w:rsidR="00B17969" w:rsidRPr="00D84182" w:rsidRDefault="00B17969" w:rsidP="00B17969">
      <w:r w:rsidRPr="00D84182">
        <w:rPr>
          <w:b/>
          <w:bCs/>
        </w:rPr>
        <w:t>Nota:</w:t>
      </w:r>
      <w:r w:rsidRPr="00D84182">
        <w:t xml:space="preserve"> Se hace la salvedad de que, si bien los requisitos ponderables no son susceptibles de subsanación, s</w:t>
      </w:r>
      <w:r w:rsidR="00765931" w:rsidRPr="00D84182">
        <w:t xml:space="preserve">í </w:t>
      </w:r>
      <w:r w:rsidRPr="00D84182">
        <w:t>son objeto de aclaración.</w:t>
      </w:r>
    </w:p>
    <w:p w14:paraId="114D9151" w14:textId="7CA3BEC6" w:rsidR="00765931" w:rsidRPr="00D84182" w:rsidRDefault="00765931" w:rsidP="00B17969"/>
    <w:p w14:paraId="6D5C8A3B" w14:textId="02B848B8" w:rsidR="00765931" w:rsidRPr="00D84182" w:rsidRDefault="00765931" w:rsidP="002B5476">
      <w:pPr>
        <w:pStyle w:val="Ttulo2"/>
        <w:numPr>
          <w:ilvl w:val="1"/>
          <w:numId w:val="40"/>
        </w:numPr>
        <w:ind w:left="709" w:hanging="709"/>
      </w:pPr>
      <w:bookmarkStart w:id="79" w:name="_Toc197421920"/>
      <w:r w:rsidRPr="00D84182">
        <w:t>CAUSALES DE RECHAZO DE LAS PROPUESTAS</w:t>
      </w:r>
      <w:bookmarkEnd w:id="79"/>
    </w:p>
    <w:p w14:paraId="122FF6CB" w14:textId="735CB75E" w:rsidR="00765931" w:rsidRPr="00D84182" w:rsidRDefault="00765931" w:rsidP="00A076EE"/>
    <w:p w14:paraId="2A3AFA1F" w14:textId="404257C2" w:rsidR="00765931" w:rsidRPr="00D84182" w:rsidRDefault="005368FE" w:rsidP="00A076EE">
      <w:r w:rsidRPr="005368FE">
        <w:t>AVAL FIDUCIARIA S.A. como vocera y administradora del Fideicomiso Oxi INGREDION Santander</w:t>
      </w:r>
      <w:r w:rsidR="00765931" w:rsidRPr="00D84182">
        <w:t>, rechazará la propuesta cuando se presente uno de los siguientes eventos:</w:t>
      </w:r>
    </w:p>
    <w:p w14:paraId="2019D9B3" w14:textId="4A3854A4" w:rsidR="00F033D3" w:rsidRPr="00D84182" w:rsidRDefault="00F033D3" w:rsidP="00A076EE"/>
    <w:p w14:paraId="06E5944C" w14:textId="77777777" w:rsidR="004557F1" w:rsidRPr="00D84182" w:rsidRDefault="004557F1" w:rsidP="004557F1">
      <w:pPr>
        <w:pStyle w:val="Prrafodelista"/>
        <w:numPr>
          <w:ilvl w:val="0"/>
          <w:numId w:val="138"/>
        </w:numPr>
        <w:ind w:left="360"/>
      </w:pPr>
      <w:r w:rsidRPr="00D84182">
        <w:t>Cuando se oferte por debajo o por encima del rango presupuestalmente establecido</w:t>
      </w:r>
      <w:r>
        <w:t xml:space="preserve"> (Presupuesto del Contrato)</w:t>
      </w:r>
      <w:r w:rsidRPr="00D84182">
        <w:t>, esto es, entre el 90% y el 100% del presupuesto oficial.</w:t>
      </w:r>
    </w:p>
    <w:p w14:paraId="3076D9E3" w14:textId="77777777" w:rsidR="004557F1" w:rsidRPr="00D84182" w:rsidRDefault="004557F1" w:rsidP="004557F1">
      <w:pPr>
        <w:pStyle w:val="Prrafodelista"/>
        <w:numPr>
          <w:ilvl w:val="0"/>
          <w:numId w:val="138"/>
        </w:numPr>
        <w:ind w:left="360"/>
      </w:pPr>
      <w:r w:rsidRPr="00D84182">
        <w:t>Si dentro del plazo otorgado para subsanar los requisitos habilitantes, de orden jurídico, financiero y técnico, el proponente no lo hiciere, subsane de manera errónea o que con los soportes existentes no cumpla con los requisitos habilitantes.</w:t>
      </w:r>
    </w:p>
    <w:p w14:paraId="5A91AEBB" w14:textId="77777777" w:rsidR="004557F1" w:rsidRPr="00D84182" w:rsidRDefault="004557F1" w:rsidP="004557F1">
      <w:pPr>
        <w:pStyle w:val="Prrafodelista"/>
        <w:numPr>
          <w:ilvl w:val="0"/>
          <w:numId w:val="138"/>
        </w:numPr>
        <w:ind w:left="360"/>
      </w:pPr>
      <w:r w:rsidRPr="00D84182">
        <w:t>Cuando el proponente (sea persona natural o jurídica, en forma individual, o como socio o miembro de una figura asociativa) presente más de una oferta.</w:t>
      </w:r>
    </w:p>
    <w:p w14:paraId="21E930E6" w14:textId="30CC15B6" w:rsidR="004557F1" w:rsidRPr="00D84182" w:rsidRDefault="004557F1" w:rsidP="005368FE">
      <w:pPr>
        <w:pStyle w:val="Prrafodelista"/>
        <w:numPr>
          <w:ilvl w:val="0"/>
          <w:numId w:val="138"/>
        </w:numPr>
        <w:ind w:left="360"/>
      </w:pPr>
      <w:r w:rsidRPr="00D84182">
        <w:t>Cuando el OFERENTE se encuentre incurso en alguna causal de inhabilidad o incompatibilidad que le impida contratar con </w:t>
      </w:r>
      <w:r w:rsidR="005368FE" w:rsidRPr="005368FE">
        <w:t>AVAL FIDUCIARIA S.A. como vocera y administradora del Fideicomiso Oxi INGREDION Santander</w:t>
      </w:r>
      <w:r w:rsidRPr="00D84182">
        <w:t>, de conformidad con la Constitución y la ley.</w:t>
      </w:r>
    </w:p>
    <w:p w14:paraId="0A05AFCA" w14:textId="77777777" w:rsidR="004557F1" w:rsidRPr="00D84182" w:rsidRDefault="004557F1" w:rsidP="004557F1">
      <w:pPr>
        <w:pStyle w:val="Prrafodelista"/>
        <w:numPr>
          <w:ilvl w:val="0"/>
          <w:numId w:val="138"/>
        </w:numPr>
        <w:ind w:left="360"/>
      </w:pPr>
      <w:r w:rsidRPr="00D84182">
        <w:t xml:space="preserve">Cuando el OFERENTE se encuentre incurso en conflicto de interés para celebrar el contrato resultante de la presente </w:t>
      </w:r>
      <w:r>
        <w:t>Licitación Privada Abierta</w:t>
      </w:r>
      <w:r w:rsidRPr="00D84182">
        <w:t>.</w:t>
      </w:r>
    </w:p>
    <w:p w14:paraId="17358FC2" w14:textId="77777777" w:rsidR="004557F1" w:rsidRPr="00D84182" w:rsidRDefault="004557F1" w:rsidP="004557F1">
      <w:pPr>
        <w:pStyle w:val="Prrafodelista"/>
        <w:numPr>
          <w:ilvl w:val="0"/>
          <w:numId w:val="138"/>
        </w:numPr>
        <w:ind w:left="360"/>
      </w:pPr>
      <w:r w:rsidRPr="00D84182">
        <w:t>Cuando la PROPUESTA se presente extemporáneamente o de forma distinta a la establecida en los presentes términos de referencia.</w:t>
      </w:r>
    </w:p>
    <w:p w14:paraId="7CD8C1DE" w14:textId="77777777" w:rsidR="004557F1" w:rsidRPr="00D84182" w:rsidRDefault="004557F1" w:rsidP="004557F1">
      <w:pPr>
        <w:pStyle w:val="Prrafodelista"/>
        <w:numPr>
          <w:ilvl w:val="0"/>
          <w:numId w:val="138"/>
        </w:numPr>
        <w:ind w:left="360"/>
      </w:pPr>
      <w:r w:rsidRPr="00D84182">
        <w:t>Cuando la Propuesta presente inconsistencias o inexactitudes, que no puedan ser aclaradas o que impidan compararla.</w:t>
      </w:r>
    </w:p>
    <w:p w14:paraId="22924AED" w14:textId="77777777" w:rsidR="004557F1" w:rsidRPr="00D84182" w:rsidRDefault="004557F1" w:rsidP="004557F1">
      <w:pPr>
        <w:pStyle w:val="Prrafodelista"/>
        <w:numPr>
          <w:ilvl w:val="0"/>
          <w:numId w:val="138"/>
        </w:numPr>
        <w:ind w:left="360"/>
      </w:pPr>
      <w:r w:rsidRPr="00D84182">
        <w:t>Cuando el Proponente o alguno de sus miembros se encuentre en causal de disolución.</w:t>
      </w:r>
    </w:p>
    <w:p w14:paraId="61512184" w14:textId="77777777" w:rsidR="004557F1" w:rsidRPr="00D84182" w:rsidRDefault="004557F1" w:rsidP="004557F1">
      <w:pPr>
        <w:pStyle w:val="Prrafodelista"/>
        <w:numPr>
          <w:ilvl w:val="0"/>
          <w:numId w:val="138"/>
        </w:numPr>
        <w:ind w:left="360"/>
      </w:pPr>
      <w:r>
        <w:t>Cuando el contador o el revisor fiscal, según corresponda, haya(n) sido sancionado(s) por la Junta Central de Contadores en el período en el que prepararon o auditaron los estados financieros presentados dentro de la PROPUESTA, o que durante este mismo periodo tengan una sanción vigente. Dicha sanción debe limitarse a aquellas previstas en los numerales 3º y 4º del artículo 23 de la Ley 43 de 1990.</w:t>
      </w:r>
    </w:p>
    <w:p w14:paraId="007FA05F" w14:textId="77777777" w:rsidR="004557F1" w:rsidRPr="00D84182" w:rsidRDefault="004557F1" w:rsidP="004557F1">
      <w:pPr>
        <w:pStyle w:val="Prrafodelista"/>
        <w:numPr>
          <w:ilvl w:val="0"/>
          <w:numId w:val="138"/>
        </w:numPr>
        <w:ind w:left="360"/>
      </w:pPr>
      <w:r>
        <w:t>Cuando el oferente se encuentre obligado a tener Revisor Fiscal y no genere la respectiva notificación e inscripción ante la Cámara de Comercio, en este caso se considerará no válido el dictamen a los estados financieros y generará causal de rechazo.</w:t>
      </w:r>
    </w:p>
    <w:p w14:paraId="3B3800B4" w14:textId="77777777" w:rsidR="004557F1" w:rsidRPr="00D84182" w:rsidRDefault="004557F1" w:rsidP="004557F1">
      <w:pPr>
        <w:pStyle w:val="Prrafodelista"/>
        <w:numPr>
          <w:ilvl w:val="0"/>
          <w:numId w:val="138"/>
        </w:numPr>
        <w:ind w:left="360"/>
      </w:pPr>
      <w:r w:rsidRPr="00D84182">
        <w:t>Cuando los Consorcios o Uniones Temporales que presenten PROPUESTA en el presente proceso de selección utilicen dentro de su nombre, denominación o razón social, expresiones iguales o similares a los logos, enseñas, colores corporativos o marcas comerciales del CONTRIBUYENTE.</w:t>
      </w:r>
    </w:p>
    <w:p w14:paraId="6E7FC8F7" w14:textId="77777777" w:rsidR="004557F1" w:rsidRPr="00D84182" w:rsidRDefault="004557F1" w:rsidP="004557F1">
      <w:pPr>
        <w:pStyle w:val="Prrafodelista"/>
        <w:numPr>
          <w:ilvl w:val="0"/>
          <w:numId w:val="138"/>
        </w:numPr>
        <w:ind w:left="360"/>
      </w:pPr>
      <w:r w:rsidRPr="00D84182">
        <w:t xml:space="preserve">Cuando el proponente, sea persona natural o jurídica, o alguno de los miembros de la figura asociativa o sus representantes, se encuentre(n) reportado(s) en el boletín de responsables fiscales, expedido por la Contraloría General de la República; aparezcan como inhabilitado (s) para contratar en el Sistema de Información de Registro de Sanciones y Causas de Inhabilidad - </w:t>
      </w:r>
      <w:r w:rsidRPr="009C1A57">
        <w:rPr>
          <w:i/>
          <w:iCs/>
        </w:rPr>
        <w:t>SIRI</w:t>
      </w:r>
      <w:r w:rsidRPr="00D84182">
        <w:t xml:space="preserve"> - de la Procuraduría General de la Nación; o, cuenten con antecedentes judiciales y/o de policía.</w:t>
      </w:r>
    </w:p>
    <w:p w14:paraId="374D8D4A" w14:textId="77777777" w:rsidR="004557F1" w:rsidRPr="00D84182" w:rsidRDefault="004557F1" w:rsidP="004557F1">
      <w:pPr>
        <w:pStyle w:val="Prrafodelista"/>
        <w:numPr>
          <w:ilvl w:val="0"/>
          <w:numId w:val="138"/>
        </w:numPr>
        <w:ind w:left="360"/>
      </w:pPr>
      <w:r w:rsidRPr="00D84182">
        <w:t>Cuando la propuesta presentada supere el plazo de ejecución estipulado en los Términos de Referencia.</w:t>
      </w:r>
    </w:p>
    <w:p w14:paraId="3532168B" w14:textId="77777777" w:rsidR="004557F1" w:rsidRPr="00D84182" w:rsidRDefault="004557F1" w:rsidP="004557F1">
      <w:pPr>
        <w:pStyle w:val="Prrafodelista"/>
        <w:numPr>
          <w:ilvl w:val="0"/>
          <w:numId w:val="138"/>
        </w:numPr>
        <w:ind w:left="360"/>
      </w:pPr>
      <w:r w:rsidRPr="00D84182">
        <w:t>Cuando la propuesta este incompleta o presente enmiendas, tachaduras o entrelineados que impidan la selección objetiva.</w:t>
      </w:r>
    </w:p>
    <w:p w14:paraId="5D9790FC" w14:textId="77777777" w:rsidR="004557F1" w:rsidRPr="00D84182" w:rsidRDefault="004557F1" w:rsidP="004557F1">
      <w:pPr>
        <w:pStyle w:val="Prrafodelista"/>
        <w:numPr>
          <w:ilvl w:val="0"/>
          <w:numId w:val="138"/>
        </w:numPr>
        <w:ind w:left="360"/>
      </w:pPr>
      <w:r w:rsidRPr="00D84182">
        <w:t>Cuando la propuesta técnica y económica, sea parcial o totalmente ilegible.</w:t>
      </w:r>
    </w:p>
    <w:p w14:paraId="1AA2001F" w14:textId="77777777" w:rsidR="004557F1" w:rsidRPr="00D84182" w:rsidRDefault="004557F1" w:rsidP="004557F1">
      <w:pPr>
        <w:pStyle w:val="Prrafodelista"/>
        <w:numPr>
          <w:ilvl w:val="0"/>
          <w:numId w:val="138"/>
        </w:numPr>
        <w:ind w:left="360"/>
      </w:pPr>
      <w:r w:rsidRPr="00D84182">
        <w:t>Cuando el proponente no presente junto con su propuesta la oferta económica.</w:t>
      </w:r>
    </w:p>
    <w:p w14:paraId="53EB604E" w14:textId="77777777" w:rsidR="004557F1" w:rsidRPr="00D84182" w:rsidRDefault="004557F1" w:rsidP="004557F1">
      <w:pPr>
        <w:pStyle w:val="Prrafodelista"/>
        <w:numPr>
          <w:ilvl w:val="0"/>
          <w:numId w:val="138"/>
        </w:numPr>
        <w:ind w:left="360"/>
      </w:pPr>
      <w:r w:rsidRPr="00D84182">
        <w:t>Cuando el proponente, sea persona natural o jurídica, o alguno de los miembros del consorcio o sus representantes, esté(n) reportados en el Sistema de Administración del Riesgo de Lavado de Activos y de la Financiación del Terrorismo – SARLAFT -, o se encuentren coincidencia en listas restrictivas o cautelares.</w:t>
      </w:r>
    </w:p>
    <w:p w14:paraId="07DA6F46" w14:textId="77777777" w:rsidR="004557F1" w:rsidRPr="00D84182" w:rsidRDefault="004557F1" w:rsidP="004557F1">
      <w:pPr>
        <w:pStyle w:val="Prrafodelista"/>
        <w:numPr>
          <w:ilvl w:val="0"/>
          <w:numId w:val="138"/>
        </w:numPr>
        <w:ind w:left="360"/>
      </w:pPr>
      <w:r w:rsidRPr="00D84182">
        <w:t>Cuando con la presentación de aclaraciones o subsanaciones, se modifique o se mejore la oferta, así como que se acrediten hechos posteriores al cierre.</w:t>
      </w:r>
    </w:p>
    <w:p w14:paraId="61EB8939" w14:textId="77777777" w:rsidR="004557F1" w:rsidRPr="00D84182" w:rsidRDefault="004557F1" w:rsidP="004557F1">
      <w:pPr>
        <w:pStyle w:val="Prrafodelista"/>
        <w:numPr>
          <w:ilvl w:val="0"/>
          <w:numId w:val="138"/>
        </w:numPr>
        <w:ind w:left="360"/>
      </w:pPr>
      <w:r w:rsidRPr="00D84182">
        <w:t xml:space="preserve">Cuando el proponente no presente la garantía de seriedad de la oferta o la misma no cumpla con las condiciones establecidas después de la solicitud de subsanación. La garantía debe acompañarse con el recibo de pago expedido por la aseguradora, este requisito podrá subsanarse hasta máximo el plazo concedido para la subsanación, so pena del rechazo de la oferta. Téngase en cuenta que NO es de recibo la </w:t>
      </w:r>
      <w:r w:rsidRPr="009C1A57">
        <w:rPr>
          <w:i/>
          <w:iCs/>
        </w:rPr>
        <w:t>certificación de no expiración por falta de pago</w:t>
      </w:r>
      <w:r w:rsidRPr="00D84182">
        <w:t xml:space="preserve">, sino el </w:t>
      </w:r>
      <w:r w:rsidRPr="009C1A57">
        <w:rPr>
          <w:i/>
          <w:iCs/>
        </w:rPr>
        <w:t>recibo de pago</w:t>
      </w:r>
      <w:r w:rsidRPr="00D84182">
        <w:t>.</w:t>
      </w:r>
    </w:p>
    <w:p w14:paraId="23FC43C6" w14:textId="77777777" w:rsidR="004557F1" w:rsidRPr="00D84182" w:rsidRDefault="004557F1" w:rsidP="004557F1">
      <w:pPr>
        <w:pStyle w:val="Prrafodelista"/>
        <w:numPr>
          <w:ilvl w:val="0"/>
          <w:numId w:val="138"/>
        </w:numPr>
        <w:ind w:left="360"/>
      </w:pPr>
      <w:r w:rsidRPr="00D84182">
        <w:t>Cuando el proponente no cumpla con los requisitos habilitantes establecidos en los Términos de Referencia.</w:t>
      </w:r>
    </w:p>
    <w:p w14:paraId="1FC0C445" w14:textId="77777777" w:rsidR="004557F1" w:rsidRPr="00D84182" w:rsidRDefault="004557F1" w:rsidP="004557F1">
      <w:pPr>
        <w:pStyle w:val="Prrafodelista"/>
        <w:numPr>
          <w:ilvl w:val="0"/>
          <w:numId w:val="138"/>
        </w:numPr>
        <w:ind w:left="360"/>
      </w:pPr>
      <w:r w:rsidRPr="00D84182">
        <w:t>Cuando en el contenido, los dictámenes financieros sean negativos, o el contador independiente o el revisor fiscal (según aplique), se abstengan de generar o presentar el dictamen de los estados financieros.</w:t>
      </w:r>
    </w:p>
    <w:p w14:paraId="41364D87" w14:textId="77777777" w:rsidR="004557F1" w:rsidRDefault="004557F1" w:rsidP="004557F1">
      <w:pPr>
        <w:pStyle w:val="Prrafodelista"/>
        <w:numPr>
          <w:ilvl w:val="0"/>
          <w:numId w:val="138"/>
        </w:numPr>
        <w:ind w:left="360"/>
      </w:pPr>
      <w:r w:rsidRPr="00D84182">
        <w:t xml:space="preserve">Cuando el proponente individual o el integrante del proponente plural no presente, junto con la propuesta, es decir, el día señalado en el cronograma para el cierre de la LPA, los estados financieros, </w:t>
      </w:r>
      <w:r>
        <w:t xml:space="preserve">Declaración de Renta, </w:t>
      </w:r>
      <w:r w:rsidRPr="00D84182">
        <w:t>las notas a los estados financieros, la certificación y el dictamen a los estados financieros, en atención a lo establecido en el numeral 5.2</w:t>
      </w:r>
      <w:r>
        <w:t>.</w:t>
      </w:r>
      <w:r w:rsidRPr="00D84182">
        <w:t xml:space="preserve"> de los presentes términos de referencia y la ley aplicable.</w:t>
      </w:r>
    </w:p>
    <w:p w14:paraId="38F95D7B" w14:textId="61DE964C" w:rsidR="004C1FC3" w:rsidRPr="00D84182" w:rsidRDefault="004C1FC3" w:rsidP="004C1FC3">
      <w:pPr>
        <w:pStyle w:val="Prrafodelista"/>
        <w:numPr>
          <w:ilvl w:val="0"/>
          <w:numId w:val="138"/>
        </w:numPr>
        <w:ind w:left="360"/>
      </w:pPr>
      <w:r w:rsidRPr="00D84182">
        <w:t>Si al presentarse se considera único oferente o fue la única propuesta habilitada, y no obtiene como mínimo el sesenta por ciento (</w:t>
      </w:r>
      <w:r w:rsidR="00426250">
        <w:t>6</w:t>
      </w:r>
      <w:r w:rsidRPr="00D84182">
        <w:t>0%) del puntaje de requisitos ponderables.</w:t>
      </w:r>
    </w:p>
    <w:p w14:paraId="5B49124D" w14:textId="77777777" w:rsidR="004557F1" w:rsidRPr="00D84182" w:rsidRDefault="004557F1" w:rsidP="004557F1">
      <w:pPr>
        <w:pStyle w:val="Prrafodelista"/>
        <w:numPr>
          <w:ilvl w:val="0"/>
          <w:numId w:val="138"/>
        </w:numPr>
        <w:ind w:left="360"/>
      </w:pPr>
      <w:r w:rsidRPr="00D84182">
        <w:t xml:space="preserve">Cuando no se cumpla con alguno de los indicadores financieros definidos en el capítulo </w:t>
      </w:r>
      <w:r>
        <w:t>5</w:t>
      </w:r>
      <w:r w:rsidRPr="00D84182">
        <w:t xml:space="preserve"> “REQUISITOS HABILITANTES DE ORDEN FINANCIERO”, en los presentes términos de referencia.</w:t>
      </w:r>
    </w:p>
    <w:p w14:paraId="1D500125" w14:textId="77777777" w:rsidR="004557F1" w:rsidRPr="00D84182" w:rsidRDefault="004557F1" w:rsidP="004557F1">
      <w:pPr>
        <w:pStyle w:val="Prrafodelista"/>
        <w:numPr>
          <w:ilvl w:val="0"/>
          <w:numId w:val="138"/>
        </w:numPr>
        <w:ind w:left="360"/>
      </w:pPr>
      <w:r w:rsidRPr="00D84182">
        <w:t>Cuando la constitución del proponente ocurra con posterioridad al cierre del proceso o se le otorguen las facultades requeridas con posterioridad al cierre, sin perjuicio de la ratificación.</w:t>
      </w:r>
    </w:p>
    <w:p w14:paraId="2148B4DF" w14:textId="77777777" w:rsidR="004557F1" w:rsidRPr="00D84182" w:rsidRDefault="004557F1" w:rsidP="004557F1">
      <w:pPr>
        <w:pStyle w:val="Prrafodelista"/>
        <w:numPr>
          <w:ilvl w:val="0"/>
          <w:numId w:val="138"/>
        </w:numPr>
        <w:ind w:left="360"/>
      </w:pPr>
      <w:r w:rsidRPr="00D84182">
        <w:t>Cuando el proponente en la propuesta haga algún ofrecimiento que incumpla disposiciones legales</w:t>
      </w:r>
      <w:r>
        <w:t xml:space="preserve"> vigentes en Colombia y aplicables</w:t>
      </w:r>
      <w:r w:rsidRPr="00D84182">
        <w:t>.</w:t>
      </w:r>
    </w:p>
    <w:p w14:paraId="7D4F8CF9" w14:textId="77777777" w:rsidR="004557F1" w:rsidRPr="00D84182" w:rsidRDefault="004557F1" w:rsidP="004557F1">
      <w:pPr>
        <w:pStyle w:val="Prrafodelista"/>
        <w:numPr>
          <w:ilvl w:val="0"/>
          <w:numId w:val="138"/>
        </w:numPr>
        <w:ind w:left="360"/>
      </w:pPr>
      <w:r w:rsidRPr="00D84182">
        <w:t>Cuando el proponente no aporte, enmendé, adicione o sustituya los anexos que permitan la calificación objetiva de las ofertas presentas.</w:t>
      </w:r>
    </w:p>
    <w:p w14:paraId="6FE034F9" w14:textId="77777777" w:rsidR="004557F1" w:rsidRPr="00D84182" w:rsidRDefault="004557F1" w:rsidP="004557F1">
      <w:pPr>
        <w:pStyle w:val="Prrafodelista"/>
        <w:numPr>
          <w:ilvl w:val="0"/>
          <w:numId w:val="138"/>
        </w:numPr>
        <w:ind w:left="360"/>
      </w:pPr>
      <w:r w:rsidRPr="00D84182">
        <w:t>No consignar o no ofrecer el valor de un precio unitario o ítem,</w:t>
      </w:r>
      <w:r>
        <w:t xml:space="preserve"> u ofrecer un precio</w:t>
      </w:r>
      <w:r w:rsidRPr="00D84182">
        <w:t xml:space="preserve"> y que por consiguiente, se afecte el valor total de la oferta. Igualmente, no se aceptará cuando un ítem que, teniendo cantidad y valor unitario, su costo sea igual a cero o que, por el contrario, se ofrezca el ítem sin cantidad, ni valor unitario y su costo sea cero.</w:t>
      </w:r>
    </w:p>
    <w:p w14:paraId="075D32DD" w14:textId="77777777" w:rsidR="004557F1" w:rsidRPr="00D84182" w:rsidRDefault="004557F1" w:rsidP="004557F1">
      <w:pPr>
        <w:pStyle w:val="Prrafodelista"/>
        <w:numPr>
          <w:ilvl w:val="0"/>
          <w:numId w:val="138"/>
        </w:numPr>
        <w:ind w:left="360"/>
      </w:pPr>
      <w:r w:rsidRPr="00D84182">
        <w:t xml:space="preserve">Si no se presenta el desglose de la oferta económica o no se </w:t>
      </w:r>
      <w:r>
        <w:t xml:space="preserve">discrimine e incluya el </w:t>
      </w:r>
      <w:r w:rsidRPr="00D84182">
        <w:t>IVA.</w:t>
      </w:r>
    </w:p>
    <w:p w14:paraId="1D750C3F" w14:textId="77777777" w:rsidR="004557F1" w:rsidRPr="00D84182" w:rsidRDefault="004557F1" w:rsidP="004557F1">
      <w:pPr>
        <w:pStyle w:val="Prrafodelista"/>
        <w:numPr>
          <w:ilvl w:val="0"/>
          <w:numId w:val="138"/>
        </w:numPr>
        <w:ind w:left="360"/>
      </w:pPr>
      <w:r w:rsidRPr="00D84182">
        <w:t>Cuando la propuesta económica no se vea afectada por el factor multiplicador</w:t>
      </w:r>
      <w:r>
        <w:t xml:space="preserve"> o supere el valor establecido</w:t>
      </w:r>
      <w:r w:rsidRPr="00D84182">
        <w:t>.</w:t>
      </w:r>
    </w:p>
    <w:p w14:paraId="2E639D10" w14:textId="77777777" w:rsidR="004557F1" w:rsidRDefault="004557F1" w:rsidP="004557F1">
      <w:pPr>
        <w:pStyle w:val="Prrafodelista"/>
        <w:numPr>
          <w:ilvl w:val="0"/>
          <w:numId w:val="138"/>
        </w:numPr>
        <w:ind w:left="360"/>
      </w:pPr>
      <w:r w:rsidRPr="00D84182">
        <w:t>Cuando se presenten certificaciones para acreditar la experiencia a las cuales se les haya hecho efectivas las garantías por incumplimiento total o se les haya aplicado la caducidad.</w:t>
      </w:r>
    </w:p>
    <w:p w14:paraId="3E8D2FED" w14:textId="77777777" w:rsidR="004557F1" w:rsidRDefault="004557F1" w:rsidP="004557F1">
      <w:pPr>
        <w:pStyle w:val="Prrafodelista"/>
        <w:numPr>
          <w:ilvl w:val="0"/>
          <w:numId w:val="138"/>
        </w:numPr>
        <w:ind w:left="360"/>
      </w:pPr>
      <w:r w:rsidRPr="00520A24">
        <w:t xml:space="preserve">Cuando el proponente no presente el </w:t>
      </w:r>
      <w:r w:rsidRPr="009C1A57">
        <w:rPr>
          <w:b/>
          <w:bCs/>
        </w:rPr>
        <w:t xml:space="preserve">Anexo No. 6 </w:t>
      </w:r>
      <w:r w:rsidRPr="00520A24">
        <w:t>(Experiencia del proponente) diligenciado y firmado por parte del representante legal o apoderado del proponente individual, o por el representante legal o apoderado del proponente plural.</w:t>
      </w:r>
    </w:p>
    <w:p w14:paraId="49746B04" w14:textId="77777777" w:rsidR="004557F1" w:rsidRPr="00D84182" w:rsidRDefault="004557F1" w:rsidP="004557F1">
      <w:pPr>
        <w:pStyle w:val="Prrafodelista"/>
        <w:numPr>
          <w:ilvl w:val="0"/>
          <w:numId w:val="138"/>
        </w:numPr>
        <w:ind w:left="360"/>
      </w:pPr>
      <w:r w:rsidRPr="00D05D49">
        <w:t xml:space="preserve">Cuando en la etapa de subsanación, se sustituyan o se alleguen contratos adicionales a los inicialmente registrados en el </w:t>
      </w:r>
      <w:r w:rsidRPr="009C1A57">
        <w:rPr>
          <w:b/>
          <w:bCs/>
        </w:rPr>
        <w:t>Anexo No. 6</w:t>
      </w:r>
      <w:r w:rsidRPr="00D05D49">
        <w:t xml:space="preserve"> (Experiencia del proponente).</w:t>
      </w:r>
    </w:p>
    <w:p w14:paraId="123A6314" w14:textId="77777777" w:rsidR="004557F1" w:rsidRPr="00D84182" w:rsidRDefault="004557F1" w:rsidP="004557F1">
      <w:pPr>
        <w:pStyle w:val="Prrafodelista"/>
        <w:numPr>
          <w:ilvl w:val="0"/>
          <w:numId w:val="138"/>
        </w:numPr>
        <w:ind w:left="360"/>
      </w:pPr>
      <w:r w:rsidRPr="00D84182">
        <w:t>En el caso de presentar la oferta a través de un apoderado y no se presente el poder, o este no esté suscrito por quien tenga facultades para ello, según los documentos de existencia y representación legal de la persona jurídica.</w:t>
      </w:r>
    </w:p>
    <w:p w14:paraId="64F7BBF2" w14:textId="77777777" w:rsidR="004557F1" w:rsidRPr="00D84182" w:rsidRDefault="004557F1" w:rsidP="004557F1">
      <w:pPr>
        <w:pStyle w:val="Prrafodelista"/>
        <w:numPr>
          <w:ilvl w:val="0"/>
          <w:numId w:val="138"/>
        </w:numPr>
        <w:ind w:left="360"/>
      </w:pPr>
      <w:r w:rsidRPr="00D84182">
        <w:t>Cuando no se presente el abono (aval) de la propuesta por el perfil requerido dentro de los términos de referencia.</w:t>
      </w:r>
    </w:p>
    <w:p w14:paraId="0EF23046" w14:textId="77777777" w:rsidR="004557F1" w:rsidRDefault="004557F1" w:rsidP="004557F1">
      <w:pPr>
        <w:pStyle w:val="Prrafodelista"/>
        <w:numPr>
          <w:ilvl w:val="0"/>
          <w:numId w:val="138"/>
        </w:numPr>
        <w:ind w:left="360"/>
      </w:pPr>
      <w:r w:rsidRPr="00D84182">
        <w:t>Cuando en la etapa de subsanación, se aporte documentación suscrita con posterioridad al cierre del proceso, se modifiquen los porcentajes de participación de los integrantes del proponente plural, se acredite que su constitución ocurrió con posterioridad al cierre del proceso o se cambie el representante legal.</w:t>
      </w:r>
    </w:p>
    <w:p w14:paraId="7C329C7B" w14:textId="77777777" w:rsidR="004557F1" w:rsidRPr="00E25F06" w:rsidRDefault="004557F1" w:rsidP="004557F1">
      <w:pPr>
        <w:pStyle w:val="Prrafodelista"/>
        <w:numPr>
          <w:ilvl w:val="0"/>
          <w:numId w:val="138"/>
        </w:numPr>
        <w:ind w:left="360"/>
      </w:pPr>
      <w:r w:rsidRPr="00A45E72">
        <w:t>Si llega a existir diferencia en información exigida como requisito mínimo habilitante de orden técnico y/o financiero y/o jurídico aportado por un mismo proponente para procesos licitatorios dentro de la entidad será causal de rechazo</w:t>
      </w:r>
      <w:r>
        <w:rPr>
          <w:lang w:val="es-ES"/>
        </w:rPr>
        <w:t>.</w:t>
      </w:r>
    </w:p>
    <w:p w14:paraId="3CAA1D95" w14:textId="77777777" w:rsidR="004557F1" w:rsidRDefault="004557F1" w:rsidP="004557F1">
      <w:pPr>
        <w:pStyle w:val="Prrafodelista"/>
        <w:numPr>
          <w:ilvl w:val="0"/>
          <w:numId w:val="138"/>
        </w:numPr>
        <w:ind w:left="360"/>
      </w:pPr>
      <w:r w:rsidRPr="00E25F06">
        <w:t>Cuando se presenten inconcordancias aún después de solicitar aclaración y que en criterio del comité evaluador las aclaraciones no cumplan con los criterios financieros y de contabilidad generalmente aceptados.</w:t>
      </w:r>
    </w:p>
    <w:p w14:paraId="653DC38E" w14:textId="77777777" w:rsidR="004557F1" w:rsidRPr="00570155" w:rsidRDefault="004557F1" w:rsidP="004557F1">
      <w:pPr>
        <w:pStyle w:val="Prrafodelista"/>
        <w:numPr>
          <w:ilvl w:val="0"/>
          <w:numId w:val="138"/>
        </w:numPr>
        <w:ind w:left="360"/>
      </w:pPr>
      <w:r w:rsidRPr="0081419E">
        <w:rPr>
          <w:lang w:val="es-ES"/>
        </w:rPr>
        <w:t xml:space="preserve">Cuando en el desglose de la propuesta económica las dedicaciones del personal mínimo, tanto en tiempo como en porcentaje de dedicación, sean </w:t>
      </w:r>
      <w:r>
        <w:rPr>
          <w:lang w:val="es-ES"/>
        </w:rPr>
        <w:t>menores</w:t>
      </w:r>
      <w:r w:rsidRPr="0081419E">
        <w:rPr>
          <w:lang w:val="es-ES"/>
        </w:rPr>
        <w:t xml:space="preserve"> a las consignadas en el anexo de personal mínimo requerido.</w:t>
      </w:r>
    </w:p>
    <w:p w14:paraId="0D84040B" w14:textId="77777777" w:rsidR="004557F1" w:rsidRPr="003218CC" w:rsidRDefault="004557F1" w:rsidP="004557F1">
      <w:pPr>
        <w:pStyle w:val="Prrafodelista"/>
        <w:numPr>
          <w:ilvl w:val="0"/>
          <w:numId w:val="138"/>
        </w:numPr>
        <w:ind w:left="360"/>
      </w:pPr>
      <w:r>
        <w:rPr>
          <w:rFonts w:eastAsia="Arial Narrow"/>
          <w:lang w:eastAsia="es-CO"/>
        </w:rPr>
        <w:t>Si la información financiera contenida en el RUP no tiene la debida concordancia con los indicadores financieros allí establecidos (fórmulas incorporadas) o con los calculados con la información de los estados financieros.</w:t>
      </w:r>
    </w:p>
    <w:p w14:paraId="1C9BCB3A" w14:textId="77777777" w:rsidR="004557F1" w:rsidRPr="00E82249" w:rsidRDefault="004557F1" w:rsidP="004557F1">
      <w:pPr>
        <w:pStyle w:val="Prrafodelista"/>
        <w:numPr>
          <w:ilvl w:val="0"/>
          <w:numId w:val="138"/>
        </w:numPr>
        <w:ind w:left="360"/>
      </w:pPr>
      <w:r w:rsidRPr="39CB3A90">
        <w:rPr>
          <w:lang w:val="es-ES"/>
        </w:rPr>
        <w:t>Cuando teniendo la obligación de tenerlo, el proponente o alguno de sus integrantes no se encuentre inscrito en el RUP, o, no tenga el mencionado registro debidamente actualizado</w:t>
      </w:r>
      <w:r>
        <w:rPr>
          <w:lang w:val="es-ES"/>
        </w:rPr>
        <w:t>, renovado</w:t>
      </w:r>
      <w:r w:rsidRPr="39CB3A90">
        <w:rPr>
          <w:lang w:val="es-ES"/>
        </w:rPr>
        <w:t xml:space="preserve"> y en firme de acuerdo con la normatividad vigente en la materia hasta máximo la fecha de cierre de la presente LPA.</w:t>
      </w:r>
    </w:p>
    <w:p w14:paraId="1FD03083" w14:textId="77777777" w:rsidR="004557F1" w:rsidRPr="00E25F06" w:rsidRDefault="004557F1" w:rsidP="004557F1">
      <w:pPr>
        <w:pStyle w:val="Prrafodelista"/>
        <w:numPr>
          <w:ilvl w:val="0"/>
          <w:numId w:val="138"/>
        </w:numPr>
        <w:ind w:left="360"/>
      </w:pPr>
      <w:r w:rsidRPr="0081419E">
        <w:rPr>
          <w:lang w:val="es-ES"/>
        </w:rPr>
        <w:t>Cuando se presente la oferta y/o el ofrecimiento económico en un hipervínculo de la herramienta de Google drive o similares.</w:t>
      </w:r>
    </w:p>
    <w:p w14:paraId="10E1CD29" w14:textId="77777777" w:rsidR="004557F1" w:rsidRDefault="004557F1" w:rsidP="004557F1">
      <w:pPr>
        <w:pStyle w:val="Prrafodelista"/>
        <w:numPr>
          <w:ilvl w:val="0"/>
          <w:numId w:val="138"/>
        </w:numPr>
        <w:ind w:left="360"/>
      </w:pPr>
      <w:r w:rsidRPr="17128D9F">
        <w:t xml:space="preserve">Cuando </w:t>
      </w:r>
      <w:r w:rsidRPr="5E160F2B">
        <w:t>finalice el</w:t>
      </w:r>
      <w:r w:rsidRPr="298AB3A8">
        <w:t xml:space="preserve"> término de traslado sin subsanación o habilitación de aspectos técnicos, jurídicos o financieros</w:t>
      </w:r>
    </w:p>
    <w:p w14:paraId="418860E1" w14:textId="77777777" w:rsidR="004557F1" w:rsidRPr="00D84182" w:rsidRDefault="004557F1" w:rsidP="004557F1">
      <w:pPr>
        <w:pStyle w:val="Prrafodelista"/>
        <w:numPr>
          <w:ilvl w:val="0"/>
          <w:numId w:val="138"/>
        </w:numPr>
        <w:ind w:left="360"/>
      </w:pPr>
      <w:r w:rsidRPr="00D84182">
        <w:t>En los demás casos señalados en el presente documento o en sus adendas.</w:t>
      </w:r>
    </w:p>
    <w:p w14:paraId="0F4A7B06" w14:textId="7BC6FD83" w:rsidR="474B11FA" w:rsidRDefault="474B11FA" w:rsidP="474B11FA"/>
    <w:p w14:paraId="29605925" w14:textId="168C931F" w:rsidR="00A85FFA" w:rsidRPr="00D84182" w:rsidRDefault="00A85FFA" w:rsidP="00A85FFA"/>
    <w:p w14:paraId="183E3699" w14:textId="028C8944" w:rsidR="00A85FFA" w:rsidRPr="00D84182" w:rsidRDefault="00A85FFA" w:rsidP="00280E2A">
      <w:pPr>
        <w:pStyle w:val="Ttulo2"/>
        <w:numPr>
          <w:ilvl w:val="1"/>
          <w:numId w:val="40"/>
        </w:numPr>
      </w:pPr>
      <w:bookmarkStart w:id="80" w:name="_Toc197421921"/>
      <w:r w:rsidRPr="00D84182">
        <w:t>GASTOS DEL PROPONENTE</w:t>
      </w:r>
      <w:bookmarkEnd w:id="80"/>
    </w:p>
    <w:p w14:paraId="25C154F0" w14:textId="54BAB09C" w:rsidR="00A85FFA" w:rsidRPr="00D84182" w:rsidRDefault="00A85FFA" w:rsidP="00A85FFA"/>
    <w:p w14:paraId="4679DC38" w14:textId="755D54E6" w:rsidR="002655B3" w:rsidRPr="00D84182" w:rsidRDefault="00A85FFA" w:rsidP="00A85FFA">
      <w:r w:rsidRPr="00D84182">
        <w:t xml:space="preserve">Todos los gastos, directos o indirectos, tributos o contribuciones fiscales, que se puedan desprender de la celebración, ejecución o terminación, de los documentos </w:t>
      </w:r>
      <w:r w:rsidR="00947651" w:rsidRPr="00D84182">
        <w:t>precontractuales</w:t>
      </w:r>
      <w:r w:rsidRPr="00D84182">
        <w:t xml:space="preserve"> y contractuales, que </w:t>
      </w:r>
      <w:r w:rsidR="00947651" w:rsidRPr="00D84182">
        <w:t>suscriba el proponente, así como del desarrollo y ejecución del proyecto, serán de cargo exclusivo del proponente.</w:t>
      </w:r>
    </w:p>
    <w:p w14:paraId="4C023A38" w14:textId="77777777" w:rsidR="002655B3" w:rsidRPr="00D84182" w:rsidRDefault="002655B3" w:rsidP="00A85FFA"/>
    <w:p w14:paraId="72C5747E" w14:textId="43E728C7" w:rsidR="002655B3" w:rsidRPr="00D84182" w:rsidRDefault="00D10253" w:rsidP="000A4D2A">
      <w:pPr>
        <w:pStyle w:val="Ttulo1"/>
        <w:numPr>
          <w:ilvl w:val="0"/>
          <w:numId w:val="121"/>
        </w:numPr>
        <w:rPr>
          <w:w w:val="90"/>
        </w:rPr>
      </w:pPr>
      <w:bookmarkStart w:id="81" w:name="_Toc197421922"/>
      <w:r w:rsidRPr="00D84182">
        <w:t>REQUISITOS HABILITANTES</w:t>
      </w:r>
      <w:bookmarkEnd w:id="81"/>
      <w:r w:rsidRPr="00D84182">
        <w:rPr>
          <w:w w:val="90"/>
        </w:rPr>
        <w:t xml:space="preserve"> </w:t>
      </w:r>
    </w:p>
    <w:p w14:paraId="166D77A5" w14:textId="77777777" w:rsidR="002056FA" w:rsidRPr="00D84182" w:rsidRDefault="002056FA" w:rsidP="00602F8B"/>
    <w:p w14:paraId="3211E9B7" w14:textId="56758A99" w:rsidR="007009FA" w:rsidRPr="00D84182" w:rsidRDefault="007009FA" w:rsidP="00602F8B">
      <w:r w:rsidRPr="00D84182">
        <w:t>Si bien es cierto, el proceso de evaluación está dividido en dos etapas</w:t>
      </w:r>
      <w:r w:rsidR="00E85222" w:rsidRPr="00D84182">
        <w:t xml:space="preserve">, a saber: </w:t>
      </w:r>
      <w:r w:rsidRPr="00D84182">
        <w:t>Evaluación de Requisitos Habilitantes y Evaluación de Requisitos Ponderables, los criterios de análisis de evaluación mantienen unidad y continuidad en el desarrollo del ejercicio, por lo tanto, en la medida que este va avanzando, se va acumulando bajo un solo criterio de análisis. Esto aplica especialmente para el componente técnico, tanto para persona jurídica como para persona natural</w:t>
      </w:r>
      <w:r w:rsidR="00364B56" w:rsidRPr="00D84182">
        <w:t>,</w:t>
      </w:r>
      <w:r w:rsidRPr="00D84182">
        <w:t xml:space="preserve"> en los dos </w:t>
      </w:r>
      <w:r w:rsidR="00364B56" w:rsidRPr="00D84182">
        <w:t xml:space="preserve">(2) </w:t>
      </w:r>
      <w:r w:rsidRPr="00D84182">
        <w:t>momentos de la evaluación (Evaluación de Requisitos habilitantes y Evaluación de Requisitos Ponderables).</w:t>
      </w:r>
    </w:p>
    <w:p w14:paraId="05ACC4B5" w14:textId="09F6985E" w:rsidR="006457A3" w:rsidRPr="00D84182" w:rsidRDefault="006457A3" w:rsidP="00602F8B"/>
    <w:p w14:paraId="799F9640" w14:textId="7DC2A395" w:rsidR="006457A3" w:rsidRPr="00D84182" w:rsidRDefault="006457A3" w:rsidP="002B5476">
      <w:pPr>
        <w:pStyle w:val="Ttulo2"/>
        <w:numPr>
          <w:ilvl w:val="1"/>
          <w:numId w:val="40"/>
        </w:numPr>
        <w:ind w:left="709" w:hanging="709"/>
      </w:pPr>
      <w:bookmarkStart w:id="82" w:name="_Toc197421923"/>
      <w:r w:rsidRPr="00D84182">
        <w:t>REQUISITOS HABILITANTES DE CARÁCTER JURÍDICO</w:t>
      </w:r>
      <w:bookmarkEnd w:id="82"/>
      <w:r w:rsidRPr="00D84182">
        <w:t xml:space="preserve"> </w:t>
      </w:r>
    </w:p>
    <w:p w14:paraId="7A540424" w14:textId="0D33EA64" w:rsidR="006457A3" w:rsidRPr="00D84182" w:rsidRDefault="006457A3" w:rsidP="0045201A"/>
    <w:p w14:paraId="042FD2B1" w14:textId="1B4D3B39" w:rsidR="006457A3" w:rsidRPr="00D84182" w:rsidRDefault="006457A3" w:rsidP="0045201A">
      <w:r w:rsidRPr="00D84182">
        <w:t xml:space="preserve">El cumplimiento de los requisitos habilitantes no otorga puntaje alguno, pero estos serán objeto de verificación para la participación en </w:t>
      </w:r>
      <w:r w:rsidR="00944976" w:rsidRPr="00D84182">
        <w:t xml:space="preserve">la </w:t>
      </w:r>
      <w:r w:rsidR="00AB10C8">
        <w:t>Licitación Privada Abierta</w:t>
      </w:r>
      <w:r w:rsidRPr="00D84182">
        <w:t>.</w:t>
      </w:r>
    </w:p>
    <w:p w14:paraId="5EBCE3A4" w14:textId="3FDF2F5E" w:rsidR="00944976" w:rsidRPr="00D84182" w:rsidRDefault="00944976" w:rsidP="006561F5">
      <w:pPr>
        <w:spacing w:line="259" w:lineRule="auto"/>
        <w:jc w:val="left"/>
      </w:pPr>
    </w:p>
    <w:p w14:paraId="12C6808B" w14:textId="3397F399" w:rsidR="00944976" w:rsidRPr="00D84182" w:rsidRDefault="00944976" w:rsidP="002B5476">
      <w:pPr>
        <w:pStyle w:val="Ttulo3"/>
        <w:numPr>
          <w:ilvl w:val="2"/>
          <w:numId w:val="40"/>
        </w:numPr>
      </w:pPr>
      <w:bookmarkStart w:id="83" w:name="_Toc197421924"/>
      <w:r w:rsidRPr="00D84182">
        <w:t>CARTA DE PRESENTACIÓN DE LA PROPUESTA</w:t>
      </w:r>
      <w:bookmarkEnd w:id="83"/>
    </w:p>
    <w:p w14:paraId="63CD6195" w14:textId="77777777" w:rsidR="002655B3" w:rsidRPr="00D84182" w:rsidRDefault="002655B3" w:rsidP="00944976">
      <w:pPr>
        <w:rPr>
          <w:w w:val="90"/>
        </w:rPr>
      </w:pPr>
    </w:p>
    <w:p w14:paraId="59256C2A" w14:textId="19D70DA2" w:rsidR="002655B3" w:rsidRPr="00D84182" w:rsidRDefault="002655B3" w:rsidP="00944976">
      <w:r w:rsidRPr="00D84182">
        <w:t>El proponente en todos los casos deberá entregar la carta de presentación de la propuesta, debidamente diligenciada</w:t>
      </w:r>
      <w:r w:rsidR="00ED0731" w:rsidRPr="00D84182">
        <w:t>,</w:t>
      </w:r>
      <w:r w:rsidRPr="00D84182">
        <w:t xml:space="preserve"> conforme a lo establecido en el </w:t>
      </w:r>
      <w:r w:rsidR="00944976" w:rsidRPr="00D84182">
        <w:rPr>
          <w:b/>
          <w:bCs/>
        </w:rPr>
        <w:t>Anexo</w:t>
      </w:r>
      <w:r w:rsidRPr="00D84182">
        <w:rPr>
          <w:b/>
          <w:bCs/>
        </w:rPr>
        <w:t xml:space="preserve"> No. </w:t>
      </w:r>
      <w:r w:rsidR="00313D26">
        <w:rPr>
          <w:b/>
          <w:bCs/>
        </w:rPr>
        <w:t>3</w:t>
      </w:r>
      <w:r w:rsidR="00944976" w:rsidRPr="00D84182">
        <w:t xml:space="preserve"> (</w:t>
      </w:r>
      <w:r w:rsidR="00313D26">
        <w:t>Carta de presentación de oferta</w:t>
      </w:r>
      <w:r w:rsidR="00944976" w:rsidRPr="00D84182">
        <w:t>)</w:t>
      </w:r>
      <w:r w:rsidRPr="00D84182">
        <w:t xml:space="preserve"> de estos términos de referencia, firmada por el representante legal</w:t>
      </w:r>
      <w:r w:rsidR="002713EA" w:rsidRPr="00D84182">
        <w:t>,</w:t>
      </w:r>
      <w:r w:rsidRPr="00D84182">
        <w:t xml:space="preserve"> o la persona debidamente facultada o autorizada para ello. En el caso de consorcios </w:t>
      </w:r>
      <w:r w:rsidR="00C861D3" w:rsidRPr="00D84182">
        <w:t>o</w:t>
      </w:r>
      <w:r w:rsidRPr="00D84182">
        <w:t xml:space="preserve"> </w:t>
      </w:r>
      <w:r w:rsidR="00AE729A" w:rsidRPr="00D84182">
        <w:t>u</w:t>
      </w:r>
      <w:r w:rsidR="000B2646" w:rsidRPr="00D84182">
        <w:t>niones temporales</w:t>
      </w:r>
      <w:r w:rsidRPr="00D84182">
        <w:t>, la carta de presentación de la propuesta deberá ser firmada por el representante designado o facultado.</w:t>
      </w:r>
    </w:p>
    <w:p w14:paraId="0BB37BB3" w14:textId="77777777" w:rsidR="002655B3" w:rsidRPr="00D84182" w:rsidRDefault="002655B3" w:rsidP="00944976"/>
    <w:p w14:paraId="7F9D3FD7" w14:textId="77777777" w:rsidR="002655B3" w:rsidRPr="00D84182" w:rsidRDefault="002655B3" w:rsidP="00944976">
      <w:r w:rsidRPr="00D84182">
        <w:t>Quien suscriba la carta de presentación de la propuesta deberá:</w:t>
      </w:r>
    </w:p>
    <w:p w14:paraId="4EA715B0" w14:textId="77777777" w:rsidR="002655B3" w:rsidRPr="00D84182" w:rsidRDefault="002655B3" w:rsidP="00944976">
      <w:pPr>
        <w:rPr>
          <w:w w:val="90"/>
        </w:rPr>
      </w:pPr>
    </w:p>
    <w:p w14:paraId="7AF7E111" w14:textId="5168D325" w:rsidR="002655B3" w:rsidRPr="00D84182" w:rsidRDefault="002655B3" w:rsidP="006561F5">
      <w:pPr>
        <w:pStyle w:val="Prrafodelista"/>
        <w:numPr>
          <w:ilvl w:val="0"/>
          <w:numId w:val="43"/>
        </w:numPr>
        <w:ind w:left="360"/>
      </w:pPr>
      <w:r w:rsidRPr="00D84182">
        <w:t xml:space="preserve">Estar facultado para formular y ofertar para </w:t>
      </w:r>
      <w:r w:rsidR="00944976" w:rsidRPr="00D84182">
        <w:t xml:space="preserve">la </w:t>
      </w:r>
      <w:r w:rsidR="00AB10C8">
        <w:t>Licitación Privada Abierta</w:t>
      </w:r>
      <w:r w:rsidRPr="00D84182">
        <w:t xml:space="preserve"> </w:t>
      </w:r>
      <w:r w:rsidR="00ED7999" w:rsidRPr="00D84182">
        <w:t xml:space="preserve">de </w:t>
      </w:r>
      <w:r w:rsidRPr="00D84182">
        <w:t xml:space="preserve">que trata </w:t>
      </w:r>
      <w:r w:rsidR="00944976" w:rsidRPr="00D84182">
        <w:t>los presentes términos de referencia</w:t>
      </w:r>
      <w:r w:rsidRPr="00D84182">
        <w:t xml:space="preserve">; dar respuestas a los requerimientos y aclaraciones que solicite </w:t>
      </w:r>
      <w:r w:rsidR="005368FE" w:rsidRPr="005368FE">
        <w:t>AVAL FIDUCIARIA S.A. como vocera y administradora del Fideicomiso Oxi INGREDION Santander</w:t>
      </w:r>
      <w:r w:rsidR="005368FE" w:rsidRPr="00D84182">
        <w:t xml:space="preserve"> </w:t>
      </w:r>
      <w:r w:rsidRPr="00D84182">
        <w:t>en el curso del proceso; recibir las notificaciones a que haya lugar dentro del proceso, incluyendo la adjudicación</w:t>
      </w:r>
      <w:r w:rsidR="00FD6D17" w:rsidRPr="00D84182">
        <w:t>;</w:t>
      </w:r>
      <w:r w:rsidRPr="00D84182">
        <w:t xml:space="preserve"> y</w:t>
      </w:r>
      <w:r w:rsidR="00FD6D17" w:rsidRPr="00D84182">
        <w:t>,</w:t>
      </w:r>
      <w:r w:rsidRPr="00D84182">
        <w:t xml:space="preserve"> suscribir el contrato.</w:t>
      </w:r>
    </w:p>
    <w:p w14:paraId="12824B1B" w14:textId="77777777" w:rsidR="002655B3" w:rsidRPr="00D84182" w:rsidRDefault="002655B3" w:rsidP="006561F5"/>
    <w:p w14:paraId="2B87FD16" w14:textId="22AF6860" w:rsidR="002655B3" w:rsidRPr="00D84182" w:rsidRDefault="002655B3" w:rsidP="006561F5">
      <w:pPr>
        <w:pStyle w:val="Prrafodelista"/>
        <w:numPr>
          <w:ilvl w:val="0"/>
          <w:numId w:val="43"/>
        </w:numPr>
        <w:ind w:left="360"/>
      </w:pPr>
      <w:r w:rsidRPr="00D84182">
        <w:t>En el caso de las personas jurídicas</w:t>
      </w:r>
      <w:r w:rsidR="00FD6D17" w:rsidRPr="00D84182">
        <w:t>,</w:t>
      </w:r>
      <w:r w:rsidRPr="00D84182">
        <w:t xml:space="preserve"> quien ostente la calidad de representante legal o apoderado del proponente, con facultad de actuar en nombre y representación </w:t>
      </w:r>
      <w:r w:rsidR="00FD6D17" w:rsidRPr="00D84182">
        <w:t>de este</w:t>
      </w:r>
      <w:r w:rsidRPr="00D84182">
        <w:t>. La facultad de representación debe comprender la de presentar la propuesta y adelantar todas las demás actuaciones a que haya lugar.</w:t>
      </w:r>
    </w:p>
    <w:p w14:paraId="1B050A43" w14:textId="77777777" w:rsidR="002655B3" w:rsidRPr="00D84182" w:rsidRDefault="002655B3" w:rsidP="006561F5"/>
    <w:p w14:paraId="2B677AF1" w14:textId="3E43E35F" w:rsidR="002655B3" w:rsidRPr="00D84182" w:rsidRDefault="002655B3" w:rsidP="006561F5">
      <w:pPr>
        <w:pStyle w:val="Prrafodelista"/>
        <w:numPr>
          <w:ilvl w:val="0"/>
          <w:numId w:val="43"/>
        </w:numPr>
        <w:ind w:left="360"/>
      </w:pPr>
      <w:r w:rsidRPr="00D84182">
        <w:t xml:space="preserve">Cuando el representante legal de la persona jurídica tenga restricciones para contraer obligaciones en nombre de </w:t>
      </w:r>
      <w:r w:rsidR="00096DA1" w:rsidRPr="00D84182">
        <w:t>esta</w:t>
      </w:r>
      <w:r w:rsidRPr="00D84182">
        <w:t>, deberá adjuntar el documento de autorización expresa del órgano societario competente, en el cual conste que está facultado para presentar la propuesta. Adicionalmente, deberá estar facultado para adelantar todas las demás actuaciones a que haya lugar.</w:t>
      </w:r>
    </w:p>
    <w:p w14:paraId="3BE437C8" w14:textId="77777777" w:rsidR="002655B3" w:rsidRPr="00D84182" w:rsidRDefault="002655B3" w:rsidP="006561F5"/>
    <w:p w14:paraId="3D3CD164" w14:textId="4D768BB4" w:rsidR="002655B3" w:rsidRPr="00D84182" w:rsidRDefault="002655B3" w:rsidP="006561F5">
      <w:pPr>
        <w:pStyle w:val="Prrafodelista"/>
        <w:numPr>
          <w:ilvl w:val="0"/>
          <w:numId w:val="43"/>
        </w:numPr>
        <w:ind w:left="360"/>
      </w:pPr>
      <w:r w:rsidRPr="00D84182">
        <w:t xml:space="preserve">En caso del consorcio </w:t>
      </w:r>
      <w:r w:rsidR="00C861D3" w:rsidRPr="00D84182">
        <w:t>o</w:t>
      </w:r>
      <w:r w:rsidRPr="00D84182">
        <w:t xml:space="preserve"> unión temporal, debe tener la calidad de representante legal, con facultad de actuar en nombre y representación </w:t>
      </w:r>
      <w:r w:rsidR="00096DA1" w:rsidRPr="00D84182">
        <w:t>de este</w:t>
      </w:r>
      <w:r w:rsidRPr="00D84182">
        <w:t>. Tal facultad de representación debe comprender la de presentar la propuesta.</w:t>
      </w:r>
    </w:p>
    <w:p w14:paraId="6139CC15" w14:textId="77777777" w:rsidR="002655B3" w:rsidRPr="00D84182" w:rsidRDefault="002655B3" w:rsidP="006561F5"/>
    <w:p w14:paraId="01572AE8" w14:textId="4CC0E9B7" w:rsidR="002655B3" w:rsidRPr="00D84182" w:rsidRDefault="002655B3" w:rsidP="006561F5">
      <w:pPr>
        <w:pStyle w:val="Prrafodelista"/>
        <w:numPr>
          <w:ilvl w:val="0"/>
          <w:numId w:val="43"/>
        </w:numPr>
        <w:ind w:left="360"/>
      </w:pPr>
      <w:r w:rsidRPr="00D84182">
        <w:t xml:space="preserve">De acuerdo con el documento de conformación del consorcio </w:t>
      </w:r>
      <w:r w:rsidR="00C861D3" w:rsidRPr="00D84182">
        <w:t>o</w:t>
      </w:r>
      <w:r w:rsidRPr="00D84182">
        <w:t xml:space="preserve"> unión temporal, el representante deberá estar facultado para ofertar para </w:t>
      </w:r>
      <w:r w:rsidR="00944976" w:rsidRPr="00D84182">
        <w:t xml:space="preserve">la </w:t>
      </w:r>
      <w:r w:rsidR="00AB10C8">
        <w:t>Licitación Privada Abierta</w:t>
      </w:r>
      <w:r w:rsidRPr="00D84182">
        <w:t xml:space="preserve"> </w:t>
      </w:r>
      <w:r w:rsidR="00EB3ACA" w:rsidRPr="00D84182">
        <w:t xml:space="preserve">de </w:t>
      </w:r>
      <w:r w:rsidRPr="00D84182">
        <w:t>que trata</w:t>
      </w:r>
      <w:r w:rsidR="000A46B7" w:rsidRPr="00D84182">
        <w:t>n estos términos de referencia</w:t>
      </w:r>
      <w:r w:rsidRPr="00D84182">
        <w:t xml:space="preserve">; dar respuestas a los requerimientos y aclaraciones que solicite </w:t>
      </w:r>
      <w:r w:rsidR="005368FE" w:rsidRPr="005368FE">
        <w:t>AVAL FIDUCIARIA S.A. como vocera y administradora del Fideicomiso Oxi INGREDION Santander</w:t>
      </w:r>
      <w:r w:rsidRPr="00D84182">
        <w:t xml:space="preserve"> en el curso del proceso; recibir las notificaciones a que haya lugar dentro del proceso, incluyendo la adjudicación</w:t>
      </w:r>
      <w:r w:rsidR="000A46B7" w:rsidRPr="00D84182">
        <w:t>;</w:t>
      </w:r>
      <w:r w:rsidRPr="00D84182">
        <w:t xml:space="preserve"> y</w:t>
      </w:r>
      <w:r w:rsidR="000A46B7" w:rsidRPr="00D84182">
        <w:t>,</w:t>
      </w:r>
      <w:r w:rsidRPr="00D84182">
        <w:t xml:space="preserve"> suscribir el contrato. </w:t>
      </w:r>
    </w:p>
    <w:p w14:paraId="0815C1A1" w14:textId="77777777" w:rsidR="002655B3" w:rsidRPr="00D84182" w:rsidRDefault="002655B3" w:rsidP="006561F5"/>
    <w:p w14:paraId="45B1EB92" w14:textId="79585D6F" w:rsidR="002655B3" w:rsidRPr="00D84182" w:rsidRDefault="002655B3" w:rsidP="006561F5">
      <w:pPr>
        <w:pStyle w:val="Prrafodelista"/>
        <w:numPr>
          <w:ilvl w:val="0"/>
          <w:numId w:val="43"/>
        </w:numPr>
        <w:ind w:left="360"/>
      </w:pPr>
      <w:r w:rsidRPr="00D84182">
        <w:t>El proponente</w:t>
      </w:r>
      <w:r w:rsidR="000A46B7" w:rsidRPr="00D84182">
        <w:t>,</w:t>
      </w:r>
      <w:r w:rsidRPr="00D84182">
        <w:t xml:space="preserve"> bajo la gravedad de juramento</w:t>
      </w:r>
      <w:r w:rsidR="000A46B7" w:rsidRPr="00D84182">
        <w:t>,</w:t>
      </w:r>
      <w:r w:rsidRPr="00D84182">
        <w:t xml:space="preserve"> certifica</w:t>
      </w:r>
      <w:r w:rsidR="000A46B7" w:rsidRPr="00D84182">
        <w:t>,</w:t>
      </w:r>
      <w:r w:rsidRPr="00D84182">
        <w:t xml:space="preserve"> a través de la carta de presentación de la propuesta, que toda la información y documentos que reposa en la propuesta son vera</w:t>
      </w:r>
      <w:r w:rsidR="000A46B7" w:rsidRPr="00D84182">
        <w:t>ces</w:t>
      </w:r>
      <w:r w:rsidRPr="00D84182">
        <w:t xml:space="preserve">, </w:t>
      </w:r>
      <w:r w:rsidR="000A46B7" w:rsidRPr="00D84182">
        <w:t xml:space="preserve">auténticos </w:t>
      </w:r>
      <w:r w:rsidRPr="00D84182">
        <w:t>y goza</w:t>
      </w:r>
      <w:r w:rsidR="000A46B7" w:rsidRPr="00D84182">
        <w:t>n</w:t>
      </w:r>
      <w:r w:rsidRPr="00D84182">
        <w:t xml:space="preserve"> de legalidad</w:t>
      </w:r>
      <w:r w:rsidR="000A46B7" w:rsidRPr="00D84182">
        <w:t>;</w:t>
      </w:r>
      <w:r w:rsidRPr="00D84182">
        <w:t xml:space="preserve"> por tal motivo, en caso de existir inconsistencias </w:t>
      </w:r>
      <w:r w:rsidR="00C861D3" w:rsidRPr="00D84182">
        <w:t>o</w:t>
      </w:r>
      <w:r w:rsidRPr="00D84182">
        <w:t xml:space="preserve"> falsedades, </w:t>
      </w:r>
      <w:r w:rsidR="005368FE" w:rsidRPr="005368FE">
        <w:t>AVAL FIDUCIARIA S.A. como vocera y administradora del Fideicomiso Oxi INGREDION Santander</w:t>
      </w:r>
      <w:r w:rsidRPr="00D84182">
        <w:t xml:space="preserve"> informará a las autoridades o instituciones</w:t>
      </w:r>
      <w:r w:rsidR="009A4E1C" w:rsidRPr="00D84182">
        <w:t>,</w:t>
      </w:r>
      <w:r w:rsidRPr="00D84182">
        <w:t xml:space="preserve"> públicas o privadas</w:t>
      </w:r>
      <w:r w:rsidR="009A4E1C" w:rsidRPr="00D84182">
        <w:t>,</w:t>
      </w:r>
      <w:r w:rsidRPr="00D84182">
        <w:t xml:space="preserve"> que considere </w:t>
      </w:r>
      <w:r w:rsidR="009A4E1C" w:rsidRPr="00D84182">
        <w:t xml:space="preserve">competentes </w:t>
      </w:r>
      <w:r w:rsidRPr="00D84182">
        <w:t>y realizará las respectivas denuncias penales</w:t>
      </w:r>
      <w:r w:rsidR="009A4E1C" w:rsidRPr="00D84182">
        <w:t>.</w:t>
      </w:r>
    </w:p>
    <w:p w14:paraId="11087E5D" w14:textId="6FDB829A" w:rsidR="00B10208" w:rsidRPr="00D84182" w:rsidRDefault="00B10208" w:rsidP="00B10208">
      <w:pPr>
        <w:pStyle w:val="Prrafodelista"/>
      </w:pPr>
    </w:p>
    <w:p w14:paraId="62E64E52" w14:textId="6798EB9A" w:rsidR="00B10208" w:rsidRPr="00D84182" w:rsidRDefault="245CB1B8" w:rsidP="00DB3463">
      <w:pPr>
        <w:pStyle w:val="Ttulo4"/>
      </w:pPr>
      <w:bookmarkStart w:id="84" w:name="_Toc197421925"/>
      <w:r>
        <w:t xml:space="preserve">MATRICULA MERCANTIL </w:t>
      </w:r>
      <w:ins w:id="85" w:author="Camacho Valladares Monica Maria" w:date="2025-05-12T22:07:00Z">
        <w:r w:rsidR="7C80258B" w:rsidRPr="00DB3463">
          <w:t>(</w:t>
        </w:r>
      </w:ins>
      <w:r w:rsidR="7C80258B" w:rsidRPr="00DB3463">
        <w:t xml:space="preserve">REGISTRO MERCANTIL PERSONA NATURAL </w:t>
      </w:r>
      <w:r>
        <w:t>EXPEDIDA POR LA CÁMARA DE COMERCIO</w:t>
      </w:r>
      <w:bookmarkEnd w:id="84"/>
      <w:r w:rsidR="00971A78">
        <w:t xml:space="preserve"> </w:t>
      </w:r>
    </w:p>
    <w:p w14:paraId="385794E7" w14:textId="4EAAEEFB" w:rsidR="00B10208" w:rsidRPr="00D84182" w:rsidRDefault="00B10208" w:rsidP="00B10208"/>
    <w:p w14:paraId="2B150994" w14:textId="77777777" w:rsidR="00F20D14" w:rsidRPr="00D84182" w:rsidRDefault="6686C580" w:rsidP="00F20D14">
      <w:pPr>
        <w:spacing w:after="160" w:line="257" w:lineRule="auto"/>
      </w:pPr>
      <w:r w:rsidRPr="70C421A4">
        <w:rPr>
          <w:rFonts w:ascii="Calibri" w:eastAsia="Calibri" w:hAnsi="Calibri" w:cs="Calibri"/>
        </w:rPr>
        <w:t xml:space="preserve"> </w:t>
      </w:r>
      <w:r w:rsidR="00F20D14" w:rsidRPr="70C421A4">
        <w:rPr>
          <w:rFonts w:ascii="Calibri" w:eastAsia="Calibri" w:hAnsi="Calibri" w:cs="Calibri"/>
        </w:rPr>
        <w:t>La persona natural que se presente como proponente individual o como integrante de proponente plural deberá presentar el certificado de inscripción en la Registro Mercantil, expedido por la Cámara de Comercio de su domicilio principal en donde conste que se encuentran inscritos y en el que se pueda evidenciar la posibilidad de adelantar el objeto a contratar. Adicionalmente, en el certificado debe constar que su matrícula mercantil se encuentra debidamente renovada como mínimo para el año 2025, y el certificado debe contar con una expedición no mayor a treinta días calendario (30) a la fecha prevista para el cierre del plazo de la presente licitación.</w:t>
      </w:r>
      <w:r w:rsidR="00F20D14">
        <w:t xml:space="preserve"> </w:t>
      </w:r>
    </w:p>
    <w:p w14:paraId="611D2F3B" w14:textId="77777777" w:rsidR="00F20D14" w:rsidRPr="00D84182" w:rsidRDefault="00F20D14" w:rsidP="00F20D14"/>
    <w:p w14:paraId="37A9DAAD" w14:textId="77777777" w:rsidR="00F20D14" w:rsidRPr="00D84182" w:rsidRDefault="00F20D14" w:rsidP="00F20D14">
      <w:r w:rsidRPr="00D84182">
        <w:rPr>
          <w:b/>
          <w:bCs/>
        </w:rPr>
        <w:t>Nota 1: Si el proponente es una persona natural, acreditará las siguientes condiciones</w:t>
      </w:r>
      <w:r w:rsidRPr="00D84182">
        <w:t>:</w:t>
      </w:r>
    </w:p>
    <w:p w14:paraId="0A36FC70" w14:textId="77777777" w:rsidR="00F20D14" w:rsidRPr="00D84182" w:rsidRDefault="00F20D14" w:rsidP="00F20D14"/>
    <w:p w14:paraId="7A7F0324" w14:textId="77777777" w:rsidR="00F20D14" w:rsidRPr="00D84182" w:rsidRDefault="00F20D14" w:rsidP="00F20D14">
      <w:pPr>
        <w:pStyle w:val="Prrafodelista"/>
        <w:numPr>
          <w:ilvl w:val="0"/>
          <w:numId w:val="44"/>
        </w:numPr>
      </w:pPr>
      <w:r w:rsidRPr="00D84182">
        <w:t>Acreditar su inscripción en el Registro Mercantil, mediante el certificado correspondiente, el cual debe tener fecha de expedición no mayor a treinta (30) días calendarios anteriores a la fecha de cierre del proceso.</w:t>
      </w:r>
    </w:p>
    <w:p w14:paraId="75A86D97" w14:textId="77777777" w:rsidR="00F20D14" w:rsidRPr="00D84182" w:rsidRDefault="00F20D14" w:rsidP="00F20D14">
      <w:pPr>
        <w:pStyle w:val="Prrafodelista"/>
        <w:numPr>
          <w:ilvl w:val="0"/>
          <w:numId w:val="44"/>
        </w:numPr>
      </w:pPr>
      <w:r w:rsidRPr="00D84182">
        <w:t>Acreditar la existencia del establecimiento(s) de comercio en el certificado de matrícula mercantil, lo cual será verificado por la NOMBRE FIDUCIA en el Certificado de inscripción en el registro mercantil.</w:t>
      </w:r>
    </w:p>
    <w:p w14:paraId="59814140" w14:textId="77777777" w:rsidR="00F20D14" w:rsidRPr="00D84182" w:rsidRDefault="00F20D14" w:rsidP="00F20D14">
      <w:pPr>
        <w:pStyle w:val="Prrafodelista"/>
        <w:numPr>
          <w:ilvl w:val="0"/>
          <w:numId w:val="44"/>
        </w:numPr>
      </w:pPr>
      <w:r w:rsidRPr="00D84182">
        <w:t>Acreditar que la actividad mercantil del proponente está directamente relacionada con el objeto de la presente contratación, teniendo en cuenta para estos efectos el alcance y la naturaleza de las diferentes obligaciones que adquiere, de manera que le permita celebrar y ejecutar el contrato ofrecido.</w:t>
      </w:r>
    </w:p>
    <w:p w14:paraId="4EB116C8" w14:textId="77777777" w:rsidR="00F20D14" w:rsidRPr="00D84182" w:rsidRDefault="00F20D14" w:rsidP="00F20D14">
      <w:pPr>
        <w:pStyle w:val="Prrafodelista"/>
      </w:pPr>
    </w:p>
    <w:p w14:paraId="7AC3CB06" w14:textId="77777777" w:rsidR="00F20D14" w:rsidRDefault="00F20D14" w:rsidP="00F20D14">
      <w:pPr>
        <w:pStyle w:val="Prrafodelista"/>
        <w:ind w:left="0"/>
      </w:pPr>
      <w:r w:rsidRPr="00D84182">
        <w:rPr>
          <w:b/>
          <w:bCs/>
        </w:rPr>
        <w:t>Nota 2</w:t>
      </w:r>
      <w:r w:rsidRPr="00D84182">
        <w:t xml:space="preserve"> : Las personas naturales que por ley no estén obligadas a estar inscritas en el registro mercantil y que por ello no se encuentren inscritas en éste, deberán presentar documento debidamente suscrito en el que se acredite esta condición, indicando además el precepto legal que no los obliga</w:t>
      </w:r>
      <w:r>
        <w:t>.</w:t>
      </w:r>
    </w:p>
    <w:p w14:paraId="3036544E" w14:textId="44509340" w:rsidR="007D1CB5" w:rsidRPr="00D84182" w:rsidRDefault="007D1CB5" w:rsidP="00F20D14">
      <w:pPr>
        <w:spacing w:after="160" w:line="257" w:lineRule="auto"/>
      </w:pPr>
    </w:p>
    <w:p w14:paraId="6CCB9BA6" w14:textId="4848ABF0" w:rsidR="007D1CB5" w:rsidRPr="00D84182" w:rsidRDefault="7962C8A2" w:rsidP="00DB3463">
      <w:pPr>
        <w:pStyle w:val="Ttulo4"/>
      </w:pPr>
      <w:r w:rsidRPr="00DB3463">
        <w:t xml:space="preserve">(CERTIFICADO DE EXISTENCIA PERSONA JURIDICA) </w:t>
      </w:r>
      <w:bookmarkStart w:id="86" w:name="_Toc197421926"/>
      <w:r w:rsidR="548A3A5E">
        <w:t>ACREDITACIÓN DE LA EXISTENCIA Y LA REPRESENTACIÓN LEGAL</w:t>
      </w:r>
      <w:bookmarkEnd w:id="86"/>
    </w:p>
    <w:p w14:paraId="5A1F23BE" w14:textId="31B05BDA" w:rsidR="007D1CB5" w:rsidRPr="00D84182" w:rsidRDefault="007D1CB5" w:rsidP="007D1CB5"/>
    <w:p w14:paraId="77AB1459" w14:textId="5124C1B3" w:rsidR="007D1CB5" w:rsidRPr="00D84182" w:rsidRDefault="007D1CB5" w:rsidP="007D1CB5">
      <w:r w:rsidRPr="00D84182">
        <w:t xml:space="preserve">Los proponentes que tengan la calidad de personas jurídicas deberán presentar el certificado de existencia y representación legal expedido por la correspondiente cámara de comercio, expedido dentro de los treinta (30) días anteriores al cierre del proceso, donde conste su existencia, quién ejerce la representación legal y las facultades del mismo. </w:t>
      </w:r>
    </w:p>
    <w:p w14:paraId="7938A2D9" w14:textId="0993D079" w:rsidR="007D1CB5" w:rsidRPr="00D84182" w:rsidRDefault="007D1CB5" w:rsidP="007D1CB5"/>
    <w:p w14:paraId="0CCC5D3D" w14:textId="6B2DB548" w:rsidR="007D1CB5" w:rsidRPr="00D84182" w:rsidRDefault="007D1CB5" w:rsidP="007D1CB5">
      <w:r w:rsidRPr="00D84182">
        <w:t xml:space="preserve">En los referidos documentos debe constar: i) que la sociedad haya adquirido su personería jurídica por lo menos cinco (5) años antes del cierre de este proceso de selección; ii) que el representante legal cuente con la capacidad para presentar la propuesta respectiva y adelantar todas las demás actuaciones a que haya lugar; y, iii) que su duración no sea inferior a la fecha prevista para el desarrollo del contrato y tres (3) años más. Se deberá adjuntar fotocopia del documento de identificación del representante legal de la persona jurídica. </w:t>
      </w:r>
    </w:p>
    <w:p w14:paraId="1721B11F" w14:textId="62E24B42" w:rsidR="007D1CB5" w:rsidRPr="00D84182" w:rsidRDefault="007D1CB5" w:rsidP="007D1CB5"/>
    <w:p w14:paraId="0294C270" w14:textId="6484A396" w:rsidR="007D1CB5" w:rsidRPr="00D84182" w:rsidRDefault="007D1CB5" w:rsidP="007D1CB5">
      <w:r w:rsidRPr="00D84182">
        <w:t>En el evento de que, en el contenido del certificado expedido por la autoridad competente de acuerdo con la naturaleza del proponente, se haga la remisión a los estatutos de la sociedad para establecer las facultades del representante legal, el Proponente deberá anexar copia de dichos estatutos y si de estos se desprenden que hay limitación para presentar la propuesta, se deberá igualmente adjuntar la autorización específica para participar en este proceso de selección. Si la propuesta es presentada por el representante legal de una sucursal, deberá anexar los certificados tanto de la sucursal como de la empresa matriz.</w:t>
      </w:r>
    </w:p>
    <w:p w14:paraId="6A8334F4" w14:textId="38279E54" w:rsidR="007D1CB5" w:rsidRPr="00D84182" w:rsidRDefault="007D1CB5" w:rsidP="007D1CB5"/>
    <w:p w14:paraId="469357C5" w14:textId="2FFDFF48" w:rsidR="007D1CB5" w:rsidRPr="00D84182" w:rsidRDefault="007D1CB5" w:rsidP="007D1CB5">
      <w:r w:rsidRPr="00D84182">
        <w:t>Los proponentes plurales (consorcios o uniones temporales) deberán presentar el certificado de existencia y representación legal de las personas jurídicas que lo conforman, expedido por la autoridad competente de acuerdo con la naturaleza del proponente, el cual debe estar expedido dentro de los treinta (30) días anteriores al cierre del proceso.</w:t>
      </w:r>
    </w:p>
    <w:p w14:paraId="1D9B0652" w14:textId="304B5C59" w:rsidR="007D1CB5" w:rsidRPr="00D84182" w:rsidRDefault="007D1CB5" w:rsidP="007D1CB5"/>
    <w:p w14:paraId="07CEA841" w14:textId="0657AA53" w:rsidR="007D1CB5" w:rsidRPr="00D84182" w:rsidRDefault="007D1CB5" w:rsidP="007D1CB5">
      <w:r w:rsidRPr="00D84182">
        <w:t>Cada miembro del consorcio o unión temporal deberá cumplir con las condiciones establecidas en este numeral. El representante legal o apoderado del proponente singular, deberá aportar:</w:t>
      </w:r>
    </w:p>
    <w:p w14:paraId="04A548FF" w14:textId="77777777" w:rsidR="002655B3" w:rsidRPr="00D84182" w:rsidRDefault="002655B3" w:rsidP="007D1CB5"/>
    <w:p w14:paraId="53EE2020" w14:textId="6C86E005" w:rsidR="002655B3" w:rsidRPr="00D84182" w:rsidRDefault="002655B3" w:rsidP="006561F5">
      <w:pPr>
        <w:pStyle w:val="Prrafodelista"/>
        <w:numPr>
          <w:ilvl w:val="0"/>
          <w:numId w:val="45"/>
        </w:numPr>
        <w:ind w:left="360"/>
      </w:pPr>
      <w:r w:rsidRPr="00D84182">
        <w:t>Su certificado de responsabilidad fiscal emitid</w:t>
      </w:r>
      <w:r w:rsidR="00056C53" w:rsidRPr="00D84182">
        <w:t>o</w:t>
      </w:r>
      <w:r w:rsidRPr="00D84182">
        <w:t xml:space="preserve"> por la Contraloría General de la República y del proponente que representa</w:t>
      </w:r>
      <w:r w:rsidR="00E2183D" w:rsidRPr="00D84182">
        <w:t xml:space="preserve">, así como </w:t>
      </w:r>
      <w:r w:rsidRPr="00D84182">
        <w:t>de todas las personas jurídicas que lo conforman y sus representantes legales.</w:t>
      </w:r>
    </w:p>
    <w:p w14:paraId="71533C05" w14:textId="77777777" w:rsidR="002655B3" w:rsidRPr="00D84182" w:rsidRDefault="002655B3" w:rsidP="006561F5"/>
    <w:p w14:paraId="21328833" w14:textId="7F2B437E" w:rsidR="002655B3" w:rsidRPr="00D84182" w:rsidRDefault="002655B3" w:rsidP="006561F5">
      <w:pPr>
        <w:pStyle w:val="Prrafodelista"/>
        <w:numPr>
          <w:ilvl w:val="0"/>
          <w:numId w:val="45"/>
        </w:numPr>
        <w:ind w:left="360"/>
      </w:pPr>
      <w:r w:rsidRPr="00D84182">
        <w:t>Su certificado de antecedentes disciplinarios emitido por la Procuraduría General de la Nación</w:t>
      </w:r>
      <w:r w:rsidR="00E2183D" w:rsidRPr="00D84182">
        <w:t xml:space="preserve">, </w:t>
      </w:r>
      <w:r w:rsidRPr="00D84182">
        <w:t>de todas las personas jurídicas que lo conforman y sus representantes legales.</w:t>
      </w:r>
    </w:p>
    <w:p w14:paraId="2A9FD416" w14:textId="77777777" w:rsidR="002655B3" w:rsidRPr="00D84182" w:rsidRDefault="002655B3" w:rsidP="006561F5"/>
    <w:p w14:paraId="50981560" w14:textId="7684CD2F" w:rsidR="002655B3" w:rsidRPr="00D84182" w:rsidRDefault="002655B3" w:rsidP="006561F5">
      <w:pPr>
        <w:pStyle w:val="Prrafodelista"/>
        <w:numPr>
          <w:ilvl w:val="0"/>
          <w:numId w:val="45"/>
        </w:numPr>
        <w:ind w:left="360"/>
      </w:pPr>
      <w:r w:rsidRPr="00D84182">
        <w:t xml:space="preserve">Su Certificado de antecedentes penales emitido por la Policía Nacional de Colombia y </w:t>
      </w:r>
      <w:r w:rsidR="00FC7A95" w:rsidRPr="00D84182">
        <w:t xml:space="preserve">de </w:t>
      </w:r>
      <w:r w:rsidRPr="00D84182">
        <w:t>los representantes de los integrantes del Proponente plural.</w:t>
      </w:r>
    </w:p>
    <w:p w14:paraId="7578E55B" w14:textId="77777777" w:rsidR="002655B3" w:rsidRPr="00D84182" w:rsidRDefault="002655B3" w:rsidP="007D1CB5"/>
    <w:p w14:paraId="3C01ED68" w14:textId="3A6BF561" w:rsidR="002655B3" w:rsidRPr="00D84182" w:rsidRDefault="55C85BDA" w:rsidP="00146474">
      <w:r>
        <w:t xml:space="preserve">Todos los anteriores certificados deberán ser aportados con fecha de expedición no superior a treinta (30) días calendario antes de la fecha de cierre </w:t>
      </w:r>
      <w:ins w:id="87" w:author="Camacho Valladares Monica Maria" w:date="2025-05-12T22:08:00Z">
        <w:r w:rsidR="16ED670F">
          <w:t xml:space="preserve">del proceso de </w:t>
        </w:r>
      </w:ins>
      <w:r w:rsidR="00DB3463">
        <w:t>selección</w:t>
      </w:r>
      <w:ins w:id="88" w:author="Camacho Valladares Monica Maria" w:date="2025-05-12T22:08:00Z">
        <w:r w:rsidR="16ED670F">
          <w:t xml:space="preserve"> </w:t>
        </w:r>
      </w:ins>
      <w:r>
        <w:t>d</w:t>
      </w:r>
      <w:r w:rsidR="00971A78">
        <w:t xml:space="preserve">e </w:t>
      </w:r>
      <w:r w:rsidR="2E998E58">
        <w:t>la</w:t>
      </w:r>
      <w:r w:rsidR="00971A78">
        <w:t xml:space="preserve"> presente</w:t>
      </w:r>
      <w:r w:rsidR="2E998E58">
        <w:t xml:space="preserve"> </w:t>
      </w:r>
      <w:r w:rsidR="6A072387">
        <w:t>Licitación Privada Abierta</w:t>
      </w:r>
      <w:r>
        <w:t>.</w:t>
      </w:r>
    </w:p>
    <w:p w14:paraId="7DAB75C7" w14:textId="0F4FB274" w:rsidR="00146474" w:rsidRPr="00D84182" w:rsidRDefault="00146474" w:rsidP="00146474"/>
    <w:p w14:paraId="344CBA39" w14:textId="1D466956" w:rsidR="00146474" w:rsidRPr="00D84182" w:rsidRDefault="00146474" w:rsidP="002B5476">
      <w:pPr>
        <w:pStyle w:val="Ttulo3"/>
        <w:numPr>
          <w:ilvl w:val="2"/>
          <w:numId w:val="40"/>
        </w:numPr>
      </w:pPr>
      <w:bookmarkStart w:id="89" w:name="_Toc197421927"/>
      <w:r w:rsidRPr="00D84182">
        <w:t>APODERADOS</w:t>
      </w:r>
      <w:bookmarkEnd w:id="89"/>
      <w:r w:rsidRPr="00D84182">
        <w:t xml:space="preserve"> </w:t>
      </w:r>
    </w:p>
    <w:p w14:paraId="7E90FB57" w14:textId="6DB13EE6" w:rsidR="00146474" w:rsidRPr="00D84182" w:rsidRDefault="00146474" w:rsidP="00146474"/>
    <w:p w14:paraId="1B072242" w14:textId="5AD749FE" w:rsidR="00146474" w:rsidRPr="00D84182" w:rsidRDefault="00146474" w:rsidP="00146474">
      <w:r w:rsidRPr="00D84182">
        <w:t xml:space="preserve">Cuando el proponente actúe a través de un apoderado deberá acreditar, mediante documento legalmente expedido, que su representante o apoderado está expresamente facultado para presentar la oferta y firmar el contrato respectivo. El proponente deberá anexar el poder otorgado en legal y debida forma, en el que se confieran al apoderado, de manera clara y expresa, facultades amplias y suficientes para actuar, obligar y responsabilizar al proponente en el trámite del presente proceso y en la suscripción del Contrato, y copia de la cédula de ciudadanía o documento equivalente de éste. Comunicaciones que no vengan expresamente suscritas por parte del representante legal o apoderado no serán válidas. </w:t>
      </w:r>
    </w:p>
    <w:p w14:paraId="7BB9F5F2" w14:textId="03B4E766" w:rsidR="00146474" w:rsidRPr="00D84182" w:rsidRDefault="00146474" w:rsidP="00146474"/>
    <w:p w14:paraId="37CF48DA" w14:textId="692D2428" w:rsidR="00146474" w:rsidRPr="00D84182" w:rsidRDefault="00146474" w:rsidP="00146474">
      <w:r w:rsidRPr="00D84182">
        <w:t xml:space="preserve">El apoderado podrá ser una persona natural o jurídica, pero en todo caso deberá tener domicilio permanente, para efectos de este proceso, en la República de Colombia, y deberá estar facultado para representar al proponente, a efectos de adelantar en su nombre de manera específica las siguientes actividades: (i) Formular propuesta para la </w:t>
      </w:r>
      <w:r w:rsidR="00AB10C8">
        <w:t>Licitación Privada Abierta</w:t>
      </w:r>
      <w:r w:rsidRPr="00D84182">
        <w:t xml:space="preserve"> de que tratan estos Términos de Referencia; (ii) Dar respuesta a los requerimientos y aclaraciones que solicite la Contratante en el curso del presente proceso; (iii) Recibir las notificaciones a que haya lugar; y, (iv) Suscribir el Contrato en nombre y representación del adjudicatario. En caso de que el poder no se encuentre suscrito por quien tenga facultades para ello según los documentos de existencia y representación de la persona jurídica, la Oferta será RECHAZADA.</w:t>
      </w:r>
    </w:p>
    <w:p w14:paraId="04585D68" w14:textId="7A18DF8E" w:rsidR="00146474" w:rsidRPr="00D84182" w:rsidRDefault="00146474" w:rsidP="00146474"/>
    <w:p w14:paraId="30666B61" w14:textId="190FDBF6" w:rsidR="00146474" w:rsidRPr="00D84182" w:rsidRDefault="00146474" w:rsidP="002B5476">
      <w:pPr>
        <w:pStyle w:val="Ttulo3"/>
        <w:numPr>
          <w:ilvl w:val="2"/>
          <w:numId w:val="40"/>
        </w:numPr>
      </w:pPr>
      <w:bookmarkStart w:id="90" w:name="_Toc197421928"/>
      <w:r w:rsidRPr="00D84182">
        <w:t>PROPONENTE PLURALES</w:t>
      </w:r>
      <w:bookmarkEnd w:id="90"/>
    </w:p>
    <w:p w14:paraId="64323749" w14:textId="31AC1E25" w:rsidR="00146474" w:rsidRPr="00D84182" w:rsidRDefault="00146474" w:rsidP="00146474"/>
    <w:p w14:paraId="3173B1AF" w14:textId="4F37561A" w:rsidR="00146474" w:rsidRPr="00D84182" w:rsidRDefault="00146474" w:rsidP="00146474">
      <w:r w:rsidRPr="00D84182">
        <w:t>Se entenderá por propuesta conjunta, una propuesta presentada en consorcio o unión temporal. En tal caso, se tendrá como proponente, para todos los efectos, el grupo conformado por la pluralidad de personas, y no las personas que lo conforman individualmente consideradas.</w:t>
      </w:r>
    </w:p>
    <w:p w14:paraId="658AF473" w14:textId="4BB816F8" w:rsidR="00146474" w:rsidRPr="00D84182" w:rsidRDefault="00146474" w:rsidP="00146474"/>
    <w:p w14:paraId="1ED0C8FB" w14:textId="086EAA8D" w:rsidR="00146474" w:rsidRPr="00D84182" w:rsidRDefault="00146474" w:rsidP="000B5640">
      <w:pPr>
        <w:pStyle w:val="Ttulo4"/>
      </w:pPr>
      <w:r w:rsidRPr="00D84182">
        <w:t>DISPOSICIONES GENERALES A LOS PROPONENTES PLURALES</w:t>
      </w:r>
    </w:p>
    <w:p w14:paraId="4ABAF98F" w14:textId="4266C61E" w:rsidR="00146474" w:rsidRPr="00D84182" w:rsidRDefault="00146474" w:rsidP="00146474"/>
    <w:p w14:paraId="0204BB85" w14:textId="4290AB13" w:rsidR="00146474" w:rsidRPr="00D84182" w:rsidRDefault="00146474" w:rsidP="00146474">
      <w:r w:rsidRPr="00D84182">
        <w:t xml:space="preserve">Cada uno de los integrantes del proponente plural, sea persona natural o jurídica nacional, deberá dar estricto cumplimiento a cada uno de los siguientes requisitos: </w:t>
      </w:r>
    </w:p>
    <w:p w14:paraId="4D162486" w14:textId="398FB8E4" w:rsidR="00146474" w:rsidRPr="00D84182" w:rsidRDefault="00146474" w:rsidP="00146474"/>
    <w:p w14:paraId="0CD1FADF" w14:textId="2A0FE036" w:rsidR="006573C6" w:rsidRPr="00D84182" w:rsidRDefault="00A07799" w:rsidP="006561F5">
      <w:pPr>
        <w:pStyle w:val="Prrafodelista"/>
        <w:numPr>
          <w:ilvl w:val="0"/>
          <w:numId w:val="46"/>
        </w:numPr>
        <w:ind w:left="360"/>
        <w:rPr>
          <w:rFonts w:eastAsia="Calibri"/>
        </w:rPr>
      </w:pPr>
      <w:r w:rsidRPr="00D84182">
        <w:rPr>
          <w:rFonts w:eastAsia="Calibri"/>
        </w:rPr>
        <w:t>A</w:t>
      </w:r>
      <w:r w:rsidR="006573C6" w:rsidRPr="00D84182">
        <w:rPr>
          <w:rFonts w:eastAsia="Calibri"/>
        </w:rPr>
        <w:t>l acta de constitución del consorcio o unión temporal</w:t>
      </w:r>
      <w:r w:rsidR="0090576A" w:rsidRPr="00D84182">
        <w:rPr>
          <w:rFonts w:eastAsia="Calibri"/>
        </w:rPr>
        <w:t>,</w:t>
      </w:r>
      <w:r w:rsidR="006573C6" w:rsidRPr="00D84182">
        <w:rPr>
          <w:rFonts w:eastAsia="Calibri"/>
        </w:rPr>
        <w:t xml:space="preserve"> se le deberá anexar la documentación que acredite la existencia y representación legal</w:t>
      </w:r>
      <w:r w:rsidR="00D74845" w:rsidRPr="00D84182">
        <w:rPr>
          <w:rFonts w:eastAsia="Calibri"/>
        </w:rPr>
        <w:t>,</w:t>
      </w:r>
      <w:r w:rsidR="006573C6" w:rsidRPr="00D84182">
        <w:rPr>
          <w:rFonts w:eastAsia="Calibri"/>
        </w:rPr>
        <w:t xml:space="preserve"> de cada uno de sus integrantes y la capacidad necesaria, como lo son, los certificados de existencia y representación legal expedidos por la</w:t>
      </w:r>
      <w:r w:rsidR="00D74845" w:rsidRPr="00D84182">
        <w:rPr>
          <w:rFonts w:eastAsia="Calibri"/>
        </w:rPr>
        <w:t xml:space="preserve">s correspondientes </w:t>
      </w:r>
      <w:r w:rsidR="006573C6" w:rsidRPr="00D84182">
        <w:rPr>
          <w:rFonts w:eastAsia="Calibri"/>
        </w:rPr>
        <w:t>Cámara</w:t>
      </w:r>
      <w:r w:rsidR="00D74845" w:rsidRPr="00D84182">
        <w:rPr>
          <w:rFonts w:eastAsia="Calibri"/>
        </w:rPr>
        <w:t>s</w:t>
      </w:r>
      <w:r w:rsidR="006573C6" w:rsidRPr="00D84182">
        <w:rPr>
          <w:rFonts w:eastAsia="Calibri"/>
        </w:rPr>
        <w:t xml:space="preserve"> de Comercio, actas de Junta Directiva y poderes</w:t>
      </w:r>
      <w:r w:rsidR="009A58BF" w:rsidRPr="00D84182">
        <w:rPr>
          <w:rFonts w:eastAsia="Calibri"/>
        </w:rPr>
        <w:t>,</w:t>
      </w:r>
      <w:r w:rsidR="006573C6" w:rsidRPr="00D84182">
        <w:rPr>
          <w:rFonts w:eastAsia="Calibri"/>
        </w:rPr>
        <w:t xml:space="preserve"> y</w:t>
      </w:r>
      <w:r w:rsidR="009A58BF" w:rsidRPr="00D84182">
        <w:rPr>
          <w:rFonts w:eastAsia="Calibri"/>
        </w:rPr>
        <w:t>,</w:t>
      </w:r>
      <w:r w:rsidR="006573C6" w:rsidRPr="00D84182">
        <w:rPr>
          <w:rFonts w:eastAsia="Calibri"/>
        </w:rPr>
        <w:t xml:space="preserve"> tratándose de personas jurídicas de derecho público</w:t>
      </w:r>
      <w:r w:rsidR="009A58BF" w:rsidRPr="00D84182">
        <w:rPr>
          <w:rFonts w:eastAsia="Calibri"/>
        </w:rPr>
        <w:t>,</w:t>
      </w:r>
      <w:r w:rsidR="006573C6" w:rsidRPr="00D84182">
        <w:rPr>
          <w:rFonts w:eastAsia="Calibri"/>
        </w:rPr>
        <w:t xml:space="preserve"> acto de creación (si aplica), resolución de nombramiento, acta de posesión y fotocopia de la cédula del representante legal, junto con la certificación del Jefe de Personal o quien haga sus veces sobre la vigencia del nombramiento del representante legal.</w:t>
      </w:r>
    </w:p>
    <w:p w14:paraId="42AEB8AF" w14:textId="77777777" w:rsidR="009A58BF" w:rsidRPr="00D84182" w:rsidRDefault="009A58BF" w:rsidP="006561F5">
      <w:pPr>
        <w:rPr>
          <w:rFonts w:eastAsia="Calibri"/>
        </w:rPr>
      </w:pPr>
    </w:p>
    <w:p w14:paraId="3327A0F2" w14:textId="3E1937AE" w:rsidR="008B26E4" w:rsidRPr="00D84182" w:rsidRDefault="006573C6" w:rsidP="006561F5">
      <w:pPr>
        <w:pStyle w:val="Prrafodelista"/>
        <w:numPr>
          <w:ilvl w:val="0"/>
          <w:numId w:val="46"/>
        </w:numPr>
        <w:ind w:left="360"/>
        <w:rPr>
          <w:rFonts w:eastAsia="Calibri"/>
        </w:rPr>
      </w:pPr>
      <w:r w:rsidRPr="00D84182">
        <w:rPr>
          <w:rFonts w:eastAsia="Calibri"/>
        </w:rPr>
        <w:t xml:space="preserve">En el evento </w:t>
      </w:r>
      <w:r w:rsidR="009A58BF" w:rsidRPr="00D84182">
        <w:rPr>
          <w:rFonts w:eastAsia="Calibri"/>
        </w:rPr>
        <w:t xml:space="preserve">de </w:t>
      </w:r>
      <w:r w:rsidRPr="00D84182">
        <w:rPr>
          <w:rFonts w:eastAsia="Calibri"/>
        </w:rPr>
        <w:t>que, del contenido del Certificado expedido por la Cámara de Comercio, se desprenda que el representante legal tiene restricciones para presentar la propuesta</w:t>
      </w:r>
      <w:r w:rsidR="00DD14C1" w:rsidRPr="00D84182">
        <w:rPr>
          <w:rFonts w:eastAsia="Calibri"/>
        </w:rPr>
        <w:t>,</w:t>
      </w:r>
      <w:r w:rsidRPr="00D84182">
        <w:rPr>
          <w:rFonts w:eastAsia="Calibri"/>
        </w:rPr>
        <w:t xml:space="preserve"> o contratar y obligarse en nombre de la misma, deberá acreditar </w:t>
      </w:r>
      <w:r w:rsidR="00DD14C1" w:rsidRPr="00D84182">
        <w:rPr>
          <w:rFonts w:eastAsia="Calibri"/>
        </w:rPr>
        <w:t>el documento,</w:t>
      </w:r>
      <w:r w:rsidRPr="00D84182">
        <w:rPr>
          <w:rFonts w:eastAsia="Calibri"/>
        </w:rPr>
        <w:t xml:space="preserve"> mediante la cual el órgano competente lo faculta para presentar la propuesta y celebrar el contrato en caso de ser seleccionado</w:t>
      </w:r>
      <w:r w:rsidR="00FF6F2E" w:rsidRPr="00D84182">
        <w:rPr>
          <w:rFonts w:eastAsia="Calibri"/>
        </w:rPr>
        <w:t>,</w:t>
      </w:r>
      <w:r w:rsidRPr="00D84182">
        <w:rPr>
          <w:rFonts w:eastAsia="Calibri"/>
        </w:rPr>
        <w:t xml:space="preserve"> y si se requiere establecer las facultades del Representante Legal en los estatutos, deberá anexar copia de la parte pertinente de los mismos. </w:t>
      </w:r>
    </w:p>
    <w:p w14:paraId="7A46FF76" w14:textId="77777777" w:rsidR="00FF6F2E" w:rsidRPr="00D84182" w:rsidRDefault="00FF6F2E" w:rsidP="006561F5">
      <w:pPr>
        <w:rPr>
          <w:rFonts w:eastAsia="Calibri"/>
        </w:rPr>
      </w:pPr>
    </w:p>
    <w:p w14:paraId="69B8EC9F" w14:textId="143207BE" w:rsidR="008B26E4" w:rsidRPr="00D84182" w:rsidRDefault="006573C6" w:rsidP="006561F5">
      <w:pPr>
        <w:pStyle w:val="Prrafodelista"/>
        <w:numPr>
          <w:ilvl w:val="0"/>
          <w:numId w:val="46"/>
        </w:numPr>
        <w:ind w:left="360"/>
        <w:rPr>
          <w:rFonts w:eastAsia="Calibri"/>
        </w:rPr>
      </w:pPr>
      <w:r w:rsidRPr="00D84182">
        <w:rPr>
          <w:rFonts w:eastAsia="Calibri"/>
        </w:rPr>
        <w:t>Los integrantes del proponente plural responderán por el cumplimiento de todas y cada una de las obligaciones</w:t>
      </w:r>
      <w:r w:rsidR="00FF6F2E" w:rsidRPr="00D84182">
        <w:rPr>
          <w:rFonts w:eastAsia="Calibri"/>
        </w:rPr>
        <w:t>,</w:t>
      </w:r>
      <w:r w:rsidRPr="00D84182">
        <w:rPr>
          <w:rFonts w:eastAsia="Calibri"/>
        </w:rPr>
        <w:t xml:space="preserve"> derivadas de la propuesta y del contrato, de las fases precontractual, contractual y post contractual, incluyendo la etapa de liquidación. </w:t>
      </w:r>
    </w:p>
    <w:p w14:paraId="7F1C5360" w14:textId="77777777" w:rsidR="00FF6F2E" w:rsidRPr="00D84182" w:rsidRDefault="00FF6F2E" w:rsidP="006561F5">
      <w:pPr>
        <w:rPr>
          <w:rFonts w:eastAsia="Calibri"/>
        </w:rPr>
      </w:pPr>
    </w:p>
    <w:p w14:paraId="75A06523" w14:textId="2E614C6F" w:rsidR="008B26E4" w:rsidRPr="00D84182" w:rsidRDefault="006573C6" w:rsidP="006561F5">
      <w:pPr>
        <w:pStyle w:val="Prrafodelista"/>
        <w:numPr>
          <w:ilvl w:val="0"/>
          <w:numId w:val="46"/>
        </w:numPr>
        <w:ind w:left="360"/>
        <w:rPr>
          <w:rFonts w:eastAsia="Calibri"/>
        </w:rPr>
      </w:pPr>
      <w:r w:rsidRPr="00D84182">
        <w:rPr>
          <w:rFonts w:eastAsia="Calibri"/>
        </w:rPr>
        <w:t xml:space="preserve">Sus integrantes, apoderados y representantes no podrán encontrarse reportados en el Sistema de Administración del Riesgo de Lavado de Activos y de la Financiación del Terrorismo </w:t>
      </w:r>
      <w:r w:rsidR="003C639E" w:rsidRPr="00D84182">
        <w:rPr>
          <w:rFonts w:eastAsia="Calibri"/>
        </w:rPr>
        <w:t>-</w:t>
      </w:r>
      <w:r w:rsidRPr="00D84182">
        <w:rPr>
          <w:rFonts w:eastAsia="Calibri"/>
        </w:rPr>
        <w:t xml:space="preserve"> SARLAFT o listas cautelares. </w:t>
      </w:r>
    </w:p>
    <w:p w14:paraId="5F2BEC4A" w14:textId="77777777" w:rsidR="007A2561" w:rsidRPr="00D84182" w:rsidRDefault="007A2561" w:rsidP="006561F5">
      <w:pPr>
        <w:rPr>
          <w:rFonts w:eastAsia="Calibri"/>
        </w:rPr>
      </w:pPr>
    </w:p>
    <w:p w14:paraId="7044D9D6" w14:textId="4C9B0654" w:rsidR="008B26E4" w:rsidRPr="00D84182" w:rsidRDefault="006573C6" w:rsidP="006561F5">
      <w:pPr>
        <w:pStyle w:val="Prrafodelista"/>
        <w:numPr>
          <w:ilvl w:val="0"/>
          <w:numId w:val="46"/>
        </w:numPr>
        <w:ind w:left="360"/>
        <w:rPr>
          <w:rFonts w:eastAsia="Calibri"/>
        </w:rPr>
      </w:pPr>
      <w:r w:rsidRPr="00D84182">
        <w:rPr>
          <w:rFonts w:eastAsia="Calibri"/>
        </w:rPr>
        <w:t>La garantía de seriedad de la propuesta</w:t>
      </w:r>
      <w:r w:rsidR="007A2561" w:rsidRPr="00D84182">
        <w:rPr>
          <w:rFonts w:eastAsia="Calibri"/>
        </w:rPr>
        <w:t>,</w:t>
      </w:r>
      <w:r w:rsidRPr="00D84182">
        <w:rPr>
          <w:rFonts w:eastAsia="Calibri"/>
        </w:rPr>
        <w:t xml:space="preserve"> tratándose de proponente plural, además de los requisitos señalados en los presentes términos de referencia, deberá indicar los integrantes del proponente plural y su porcentaje de participación. </w:t>
      </w:r>
    </w:p>
    <w:p w14:paraId="04587D14" w14:textId="77777777" w:rsidR="007A2561" w:rsidRPr="00D84182" w:rsidRDefault="007A2561" w:rsidP="006561F5">
      <w:pPr>
        <w:rPr>
          <w:rFonts w:eastAsia="Calibri"/>
        </w:rPr>
      </w:pPr>
    </w:p>
    <w:p w14:paraId="73D0FB73" w14:textId="6879F3A9" w:rsidR="008B26E4" w:rsidRPr="00D84182" w:rsidRDefault="006573C6" w:rsidP="006561F5">
      <w:pPr>
        <w:pStyle w:val="Prrafodelista"/>
        <w:numPr>
          <w:ilvl w:val="0"/>
          <w:numId w:val="46"/>
        </w:numPr>
        <w:ind w:left="360"/>
        <w:rPr>
          <w:rFonts w:eastAsia="Calibri"/>
        </w:rPr>
      </w:pPr>
      <w:r w:rsidRPr="00D84182">
        <w:rPr>
          <w:rFonts w:eastAsia="Calibri"/>
        </w:rPr>
        <w:t>Una vez constituido el consorcio o unión temporal, sus integrantes no podrán ceder o transferir su participación en el mismo, ni modificar sus integrantes o su participación en aquél. En caso de ser necesari</w:t>
      </w:r>
      <w:r w:rsidR="00400883" w:rsidRPr="00D84182">
        <w:rPr>
          <w:rFonts w:eastAsia="Calibri"/>
        </w:rPr>
        <w:t>a</w:t>
      </w:r>
      <w:r w:rsidRPr="00D84182">
        <w:rPr>
          <w:rFonts w:eastAsia="Calibri"/>
        </w:rPr>
        <w:t xml:space="preserve"> la realización de algún tipo de modificación, una vez se haya suscrito el contrato, requerirá autorización escrita de la Contratante. </w:t>
      </w:r>
    </w:p>
    <w:p w14:paraId="4155C1A6" w14:textId="77777777" w:rsidR="007A2561" w:rsidRPr="00D84182" w:rsidRDefault="007A2561" w:rsidP="006561F5">
      <w:pPr>
        <w:rPr>
          <w:rFonts w:eastAsia="Calibri"/>
        </w:rPr>
      </w:pPr>
    </w:p>
    <w:p w14:paraId="5C319489" w14:textId="77777777" w:rsidR="008B26E4" w:rsidRPr="00D84182" w:rsidRDefault="006573C6" w:rsidP="006561F5">
      <w:pPr>
        <w:pStyle w:val="Prrafodelista"/>
        <w:numPr>
          <w:ilvl w:val="0"/>
          <w:numId w:val="46"/>
        </w:numPr>
        <w:ind w:left="360"/>
        <w:rPr>
          <w:rFonts w:eastAsia="Calibri"/>
        </w:rPr>
      </w:pPr>
      <w:r w:rsidRPr="00D84182">
        <w:rPr>
          <w:rFonts w:eastAsia="Calibri"/>
        </w:rPr>
        <w:t xml:space="preserve">Para efectos impositivos, a los consorcios y uniones temporales se les aplicará el régimen previsto en el Estatuto Tributario. </w:t>
      </w:r>
    </w:p>
    <w:p w14:paraId="0B972615" w14:textId="77777777" w:rsidR="007A2561" w:rsidRPr="00D84182" w:rsidRDefault="007A2561" w:rsidP="006561F5">
      <w:pPr>
        <w:rPr>
          <w:rFonts w:eastAsia="Calibri"/>
        </w:rPr>
      </w:pPr>
    </w:p>
    <w:p w14:paraId="1F9CA17B" w14:textId="05327523" w:rsidR="008B26E4" w:rsidRPr="00D84182" w:rsidRDefault="006573C6" w:rsidP="006561F5">
      <w:pPr>
        <w:pStyle w:val="Prrafodelista"/>
        <w:numPr>
          <w:ilvl w:val="0"/>
          <w:numId w:val="46"/>
        </w:numPr>
        <w:ind w:left="360"/>
        <w:rPr>
          <w:rFonts w:eastAsia="Calibri"/>
        </w:rPr>
      </w:pPr>
      <w:r w:rsidRPr="00D84182">
        <w:rPr>
          <w:rFonts w:eastAsia="Calibri"/>
        </w:rPr>
        <w:t>Los requisitos relacionados con la existencia, representación y capacidad jurídica</w:t>
      </w:r>
      <w:r w:rsidR="005A1E4D" w:rsidRPr="00D84182">
        <w:rPr>
          <w:rFonts w:eastAsia="Calibri"/>
        </w:rPr>
        <w:t>,</w:t>
      </w:r>
      <w:r w:rsidRPr="00D84182">
        <w:rPr>
          <w:rFonts w:eastAsia="Calibri"/>
        </w:rPr>
        <w:t xml:space="preserve"> de cada uno de los integrantes del consorcio o unión temporal, respecto de las personas jurídicas que se asocien en consorcio o en unión temporal para la presentación de la propuesta, deberán acreditarse conforme se indica en los numerales respectivos del presente documento de términos de referencia. </w:t>
      </w:r>
    </w:p>
    <w:p w14:paraId="4B14858A" w14:textId="77777777" w:rsidR="005A1E4D" w:rsidRPr="00D84182" w:rsidRDefault="005A1E4D" w:rsidP="006561F5">
      <w:pPr>
        <w:rPr>
          <w:rFonts w:eastAsia="Calibri"/>
        </w:rPr>
      </w:pPr>
    </w:p>
    <w:p w14:paraId="1A7CEF1A" w14:textId="040567C9" w:rsidR="008B26E4" w:rsidRPr="00D84182" w:rsidRDefault="006573C6" w:rsidP="006561F5">
      <w:pPr>
        <w:pStyle w:val="Prrafodelista"/>
        <w:numPr>
          <w:ilvl w:val="0"/>
          <w:numId w:val="46"/>
        </w:numPr>
        <w:ind w:left="360"/>
        <w:rPr>
          <w:rFonts w:eastAsia="Calibri"/>
        </w:rPr>
      </w:pPr>
      <w:r w:rsidRPr="00D84182">
        <w:rPr>
          <w:rFonts w:eastAsia="Calibri"/>
        </w:rPr>
        <w:t>Si el proponente es un consorcio sus integrantes presentarán en forma conjunta la propuesta, respondiendo solidariamente de todas y cada una de las obligaciones derivadas de la oferta, adjudicación, celebración y ejecución del contrato; por consiguiente, afectarán por igual a todos y cada uno de sus integrantes las actuaciones, hechos y omisiones</w:t>
      </w:r>
      <w:r w:rsidR="00192691" w:rsidRPr="00D84182">
        <w:rPr>
          <w:rFonts w:eastAsia="Calibri"/>
        </w:rPr>
        <w:t>,</w:t>
      </w:r>
      <w:r w:rsidRPr="00D84182">
        <w:rPr>
          <w:rFonts w:eastAsia="Calibri"/>
        </w:rPr>
        <w:t xml:space="preserve"> que se presenten en desarrollo </w:t>
      </w:r>
      <w:r w:rsidR="00456971" w:rsidRPr="00D84182">
        <w:rPr>
          <w:rFonts w:eastAsia="Calibri"/>
        </w:rPr>
        <w:t>de la</w:t>
      </w:r>
      <w:r w:rsidR="00944976" w:rsidRPr="00D84182">
        <w:rPr>
          <w:rFonts w:eastAsia="Calibri"/>
        </w:rPr>
        <w:t xml:space="preserve"> </w:t>
      </w:r>
      <w:r w:rsidR="00AB10C8">
        <w:rPr>
          <w:rFonts w:eastAsia="Calibri"/>
        </w:rPr>
        <w:t>Licitación Privada Abierta</w:t>
      </w:r>
      <w:r w:rsidRPr="00D84182">
        <w:rPr>
          <w:rFonts w:eastAsia="Calibri"/>
        </w:rPr>
        <w:t xml:space="preserve"> y del Contrato. En la etapa contractual no podrán ser modificados los porcentajes de participación sin el consentimiento previo del Contratante.</w:t>
      </w:r>
    </w:p>
    <w:p w14:paraId="3B80B989" w14:textId="3327F6C0" w:rsidR="00146474" w:rsidRPr="00D84182" w:rsidRDefault="00146474" w:rsidP="006561F5">
      <w:pPr>
        <w:rPr>
          <w:rFonts w:eastAsia="Calibri"/>
        </w:rPr>
      </w:pPr>
    </w:p>
    <w:p w14:paraId="169EABD3" w14:textId="23035B5C" w:rsidR="006573C6" w:rsidRPr="00D84182" w:rsidRDefault="006573C6" w:rsidP="006561F5">
      <w:pPr>
        <w:pStyle w:val="Prrafodelista"/>
        <w:numPr>
          <w:ilvl w:val="0"/>
          <w:numId w:val="46"/>
        </w:numPr>
        <w:ind w:left="360"/>
        <w:rPr>
          <w:rFonts w:eastAsia="Calibri"/>
        </w:rPr>
      </w:pPr>
      <w:r w:rsidRPr="00D84182">
        <w:rPr>
          <w:rFonts w:eastAsia="Calibri"/>
        </w:rPr>
        <w:t>Si el proponente es una unión temporal indicará el porcentaje de participación</w:t>
      </w:r>
      <w:r w:rsidR="001F496D" w:rsidRPr="00D84182">
        <w:rPr>
          <w:rFonts w:eastAsia="Calibri"/>
        </w:rPr>
        <w:t xml:space="preserve">, así como </w:t>
      </w:r>
      <w:r w:rsidRPr="00D84182">
        <w:rPr>
          <w:rFonts w:eastAsia="Calibri"/>
        </w:rPr>
        <w:t>los términos y la extensión de la participación en la propuesta de cada uno de sus integrantes, para la eventual ejecución del Contrato, toda vez que las sanciones por el incumplimiento de las obligaciones derivadas de la oferta y del Contrato se impondrán de acuerdo con la participación de cada uno de los integrantes en la Unión Temporal</w:t>
      </w:r>
      <w:r w:rsidR="00210A9A" w:rsidRPr="00D84182">
        <w:rPr>
          <w:rFonts w:eastAsia="Calibri"/>
        </w:rPr>
        <w:t>.</w:t>
      </w:r>
    </w:p>
    <w:p w14:paraId="12FD2D62" w14:textId="59B299FA" w:rsidR="00740629" w:rsidRPr="00D84182" w:rsidRDefault="00740629" w:rsidP="00740629">
      <w:pPr>
        <w:pStyle w:val="Prrafodelista"/>
        <w:rPr>
          <w:rFonts w:eastAsia="Calibri"/>
        </w:rPr>
      </w:pPr>
    </w:p>
    <w:p w14:paraId="04EACDB9" w14:textId="61B67133" w:rsidR="00740629" w:rsidRPr="00D84182" w:rsidRDefault="00740629" w:rsidP="002B5476">
      <w:pPr>
        <w:pStyle w:val="Ttulo3"/>
        <w:numPr>
          <w:ilvl w:val="2"/>
          <w:numId w:val="40"/>
        </w:numPr>
      </w:pPr>
      <w:bookmarkStart w:id="91" w:name="_Toc197421929"/>
      <w:r w:rsidRPr="00D84182">
        <w:t>OBJETO SOCIAL DE LOS PROPONENTES</w:t>
      </w:r>
      <w:bookmarkEnd w:id="91"/>
    </w:p>
    <w:p w14:paraId="3EE2D9EB" w14:textId="7C0C458E" w:rsidR="00740629" w:rsidRPr="00D84182" w:rsidRDefault="00740629" w:rsidP="00740629">
      <w:pPr>
        <w:rPr>
          <w:rFonts w:eastAsia="Calibri"/>
        </w:rPr>
      </w:pPr>
    </w:p>
    <w:p w14:paraId="5C2B77F0" w14:textId="4A02EBF5" w:rsidR="00740629" w:rsidRPr="00D84182" w:rsidRDefault="00740629" w:rsidP="00740629">
      <w:pPr>
        <w:rPr>
          <w:rFonts w:eastAsia="Calibri"/>
        </w:rPr>
      </w:pPr>
      <w:r w:rsidRPr="00D84182">
        <w:rPr>
          <w:rFonts w:eastAsia="Calibri"/>
        </w:rPr>
        <w:t>Para todos los casos, los proponentes que tengan la calidad de personas jurídicas deberán presentar el certificado de existencia y representación legal expedido por la autoridad competente de acuerdo con la naturaleza del proponente, expedido dentro de los treinta (30) días anteriores al cierre del proceso. En el referido documento debe constar que el objeto social le permita desarrollar la supervisión de todo tipo de contratos, entre ellos suministro. En el caso de los consorcios o uniones temporales por lo menos uno (1) de sus integrantes deberá acreditar que su objeto social se relaciona con una de las actividades aquí exigidas.</w:t>
      </w:r>
    </w:p>
    <w:p w14:paraId="40C5626E" w14:textId="595DBAAB" w:rsidR="00A77812" w:rsidRPr="00D84182" w:rsidRDefault="00A77812" w:rsidP="00740629">
      <w:pPr>
        <w:rPr>
          <w:rFonts w:eastAsia="Calibri"/>
        </w:rPr>
      </w:pPr>
    </w:p>
    <w:p w14:paraId="5FB87B7B" w14:textId="6A84D1B7" w:rsidR="00A77812" w:rsidRPr="00D84182" w:rsidRDefault="00A77812" w:rsidP="002B5476">
      <w:pPr>
        <w:pStyle w:val="Ttulo3"/>
        <w:numPr>
          <w:ilvl w:val="2"/>
          <w:numId w:val="40"/>
        </w:numPr>
      </w:pPr>
      <w:bookmarkStart w:id="92" w:name="_Toc197421930"/>
      <w:r w:rsidRPr="00D84182">
        <w:t>CERTIFICACIÓN EXPEDIDA POR EL REVISOR FISCAL (SI APLICA) O EL REPRESENTANTE LEGAL DE CADA FIRMA CONSORCIADA, SOBRE PAGO DE APORTES A LA SEGURIDAD SOCIAL Y APORTES PARAFISCALES</w:t>
      </w:r>
      <w:bookmarkEnd w:id="92"/>
    </w:p>
    <w:p w14:paraId="4366071C" w14:textId="2BEBB91B" w:rsidR="00A77812" w:rsidRPr="00D84182" w:rsidRDefault="00A77812" w:rsidP="00A77812">
      <w:pPr>
        <w:rPr>
          <w:rFonts w:eastAsia="Calibri"/>
        </w:rPr>
      </w:pPr>
    </w:p>
    <w:p w14:paraId="3C2B8674" w14:textId="55846764" w:rsidR="00A77812" w:rsidRPr="00D84182" w:rsidRDefault="00A77812" w:rsidP="00A77812">
      <w:pPr>
        <w:rPr>
          <w:rFonts w:eastAsia="Calibri"/>
        </w:rPr>
      </w:pPr>
      <w:r w:rsidRPr="00D84182">
        <w:rPr>
          <w:rFonts w:eastAsia="Calibri"/>
        </w:rPr>
        <w:t>El proponente deberá acreditar que se encuentra al día a la fecha de cierre d</w:t>
      </w:r>
      <w:r w:rsidR="00456971" w:rsidRPr="00D84182">
        <w:rPr>
          <w:rFonts w:eastAsia="Calibri"/>
        </w:rPr>
        <w:t xml:space="preserve">e </w:t>
      </w:r>
      <w:r w:rsidRPr="00D84182">
        <w:rPr>
          <w:rFonts w:eastAsia="Calibri"/>
        </w:rPr>
        <w:t xml:space="preserve">la </w:t>
      </w:r>
      <w:r w:rsidR="00AB10C8">
        <w:rPr>
          <w:rFonts w:eastAsia="Calibri"/>
        </w:rPr>
        <w:t>Licitación Privada Abierta</w:t>
      </w:r>
      <w:r w:rsidRPr="00D84182">
        <w:rPr>
          <w:rFonts w:eastAsia="Calibri"/>
        </w:rPr>
        <w:t xml:space="preserve"> con el pago de los aportes al Sistema de Seguridad Social Integral y parafiscales, generados de la nómina de sus empleados, así como que lo ha realizado, al menos, durante los últimos seis (6) meses. </w:t>
      </w:r>
    </w:p>
    <w:p w14:paraId="6CD1DC57" w14:textId="3731C672" w:rsidR="00A77812" w:rsidRPr="00D84182" w:rsidRDefault="00A77812" w:rsidP="00A77812">
      <w:pPr>
        <w:rPr>
          <w:rFonts w:eastAsia="Calibri"/>
        </w:rPr>
      </w:pPr>
    </w:p>
    <w:p w14:paraId="49FEEB64" w14:textId="4B349269" w:rsidR="00A77812" w:rsidRPr="00D84182" w:rsidRDefault="00A77812" w:rsidP="00A77812">
      <w:pPr>
        <w:rPr>
          <w:rFonts w:eastAsia="Calibri"/>
        </w:rPr>
      </w:pPr>
      <w:r w:rsidRPr="00D84182">
        <w:rPr>
          <w:rFonts w:eastAsia="Calibri"/>
        </w:rPr>
        <w:t xml:space="preserve">El proponente o miembro del consorcio o unión temporal deberá adjuntar una certificación expedida por el revisor fiscal, si está obligado a tenerlo, en donde acredite que se encuentra al día con el pago de los aportes de sus empleados a los sistemas de salud, riesgos profesionales, pensiones y aportes a las Cajas de Compensación Familiar, Instituto Colombiano de Bienestar Familiar y Servicio Nacional de Aprendizaje, cuando a ello haya lugar. </w:t>
      </w:r>
    </w:p>
    <w:p w14:paraId="539949D9" w14:textId="517F1247" w:rsidR="00A77812" w:rsidRPr="00D84182" w:rsidRDefault="00A77812" w:rsidP="00A77812">
      <w:pPr>
        <w:rPr>
          <w:rFonts w:eastAsia="Calibri"/>
        </w:rPr>
      </w:pPr>
    </w:p>
    <w:p w14:paraId="3AB2E09A" w14:textId="55301211" w:rsidR="00A77812" w:rsidRPr="00D84182" w:rsidRDefault="00A77812" w:rsidP="00A77812">
      <w:pPr>
        <w:rPr>
          <w:rFonts w:eastAsia="Calibri"/>
        </w:rPr>
      </w:pPr>
      <w:r w:rsidRPr="00D84182">
        <w:rPr>
          <w:rFonts w:eastAsia="Calibri"/>
        </w:rPr>
        <w:t xml:space="preserve">Si la persona jurídica no está obligada a tener revisor fiscal, conforme con la normatividad legal vigente, la certificación deberá suscribirla un contador, con matrícula profesional vigente. En caso del consorcio o unión temporal esta certificación debe ser presentada por cada uno de los integrantes. En todos los casos, la certificación deberá haber sido expedida dentro de los treinta (30) días anteriores a la fecha del cierre </w:t>
      </w:r>
      <w:r w:rsidR="00456971" w:rsidRPr="00D84182">
        <w:rPr>
          <w:rFonts w:eastAsia="Calibri"/>
        </w:rPr>
        <w:t>de la</w:t>
      </w:r>
      <w:r w:rsidRPr="00D84182">
        <w:rPr>
          <w:rFonts w:eastAsia="Calibri"/>
        </w:rPr>
        <w:t xml:space="preserve"> </w:t>
      </w:r>
      <w:r w:rsidR="00AB10C8">
        <w:rPr>
          <w:rFonts w:eastAsia="Calibri"/>
        </w:rPr>
        <w:t>Licitación Privada Abierta</w:t>
      </w:r>
      <w:r w:rsidRPr="00D84182">
        <w:rPr>
          <w:rFonts w:eastAsia="Calibri"/>
        </w:rPr>
        <w:t>.</w:t>
      </w:r>
    </w:p>
    <w:p w14:paraId="7B5F3475" w14:textId="5137C9A4" w:rsidR="00A77812" w:rsidRPr="00D84182" w:rsidRDefault="00A77812" w:rsidP="00A77812">
      <w:pPr>
        <w:rPr>
          <w:rFonts w:eastAsia="Calibri"/>
        </w:rPr>
      </w:pPr>
    </w:p>
    <w:p w14:paraId="0E6C5568" w14:textId="4319C4C0" w:rsidR="00A77812" w:rsidRPr="00D84182" w:rsidRDefault="00A77812" w:rsidP="00A77812">
      <w:pPr>
        <w:rPr>
          <w:rFonts w:eastAsia="Calibri"/>
        </w:rPr>
      </w:pPr>
      <w:r w:rsidRPr="00D84182">
        <w:rPr>
          <w:rFonts w:eastAsia="Calibri"/>
        </w:rPr>
        <w:t xml:space="preserve">En caso tal que el proponente o miembro del consorcio o unión temporal no se encuentre obligado a pagar aportes parafiscales por algún periodo, deberá indicar dicha circunstancia, especificando la razón o los periodos exentos. Se deberá aportar copia de la tarjeta profesional, documento de identidad y certificado de antecedentes disciplinarios vigente del </w:t>
      </w:r>
      <w:r w:rsidR="00456971" w:rsidRPr="00D84182">
        <w:rPr>
          <w:rFonts w:eastAsia="Calibri"/>
        </w:rPr>
        <w:t>revisor</w:t>
      </w:r>
      <w:r w:rsidRPr="00D84182">
        <w:rPr>
          <w:rFonts w:eastAsia="Calibri"/>
        </w:rPr>
        <w:t xml:space="preserve"> fiscal, este último, expedido por la Junta Central de Contadores.</w:t>
      </w:r>
    </w:p>
    <w:p w14:paraId="6D1535A5" w14:textId="32CD9FBA" w:rsidR="00A77812" w:rsidRPr="00D84182" w:rsidRDefault="00A77812" w:rsidP="00A77812">
      <w:pPr>
        <w:rPr>
          <w:rFonts w:eastAsia="Calibri"/>
        </w:rPr>
      </w:pPr>
    </w:p>
    <w:p w14:paraId="61B7E3FD" w14:textId="07CE8FBF" w:rsidR="00A77812" w:rsidRPr="00D84182" w:rsidRDefault="00A77812" w:rsidP="00A77812">
      <w:pPr>
        <w:rPr>
          <w:rFonts w:eastAsia="Calibri"/>
        </w:rPr>
      </w:pPr>
      <w:r w:rsidRPr="00D84182">
        <w:rPr>
          <w:rFonts w:eastAsia="Calibri"/>
        </w:rPr>
        <w:t xml:space="preserve">Tratándose de persona natural deberá también acreditar el cumplimiento de esta obligación con la planilla o comprobante de pago de los aportes a la seguridad social y aportes parafiscales (si aplican), como mínimo del mes inmediatamente anterior a la fecha prevista para el cierre de la presente </w:t>
      </w:r>
      <w:r w:rsidR="00AB10C8">
        <w:rPr>
          <w:rFonts w:eastAsia="Calibri"/>
        </w:rPr>
        <w:t>Licitación Privada Abierta</w:t>
      </w:r>
      <w:r w:rsidR="00456971" w:rsidRPr="00D84182">
        <w:rPr>
          <w:rFonts w:eastAsia="Calibri"/>
        </w:rPr>
        <w:t>.</w:t>
      </w:r>
    </w:p>
    <w:p w14:paraId="7811EA28" w14:textId="421B1D81" w:rsidR="00456971" w:rsidRPr="00D84182" w:rsidRDefault="00456971" w:rsidP="00A77812"/>
    <w:p w14:paraId="261C48DE" w14:textId="134D1208" w:rsidR="00456971" w:rsidRPr="00D84182" w:rsidRDefault="00456971" w:rsidP="002B5476">
      <w:pPr>
        <w:pStyle w:val="Ttulo3"/>
        <w:numPr>
          <w:ilvl w:val="2"/>
          <w:numId w:val="40"/>
        </w:numPr>
        <w:rPr>
          <w:rFonts w:eastAsia="Calibri"/>
        </w:rPr>
      </w:pPr>
      <w:bookmarkStart w:id="93" w:name="_Toc197421931"/>
      <w:r w:rsidRPr="00D84182">
        <w:rPr>
          <w:rFonts w:eastAsia="Calibri"/>
        </w:rPr>
        <w:t>DOCUMENTO DE CONFORMACIÓN DEL CONSORCIO O UNIÓN TEMPORAL</w:t>
      </w:r>
      <w:bookmarkEnd w:id="93"/>
    </w:p>
    <w:p w14:paraId="26242A51" w14:textId="77777777" w:rsidR="00456971" w:rsidRPr="00D84182" w:rsidRDefault="00456971" w:rsidP="009A43EF">
      <w:pPr>
        <w:rPr>
          <w:rFonts w:eastAsia="Calibri"/>
        </w:rPr>
      </w:pPr>
    </w:p>
    <w:p w14:paraId="6D23AEF8" w14:textId="2A7F5210" w:rsidR="00456971" w:rsidRPr="00D84182" w:rsidRDefault="00456971" w:rsidP="009A43EF">
      <w:r w:rsidRPr="00D84182">
        <w:t xml:space="preserve">El proponente deberá presentar el documento de constitución de proponente plural, a través de las figuras asociativas de consorcio o unión temporal, en el cual constará por lo menos lo siguiente: </w:t>
      </w:r>
    </w:p>
    <w:p w14:paraId="287779D6" w14:textId="696B56AC" w:rsidR="00456971" w:rsidRPr="00D84182" w:rsidRDefault="00456971" w:rsidP="009A43EF">
      <w:pPr>
        <w:rPr>
          <w:rFonts w:eastAsia="Calibri"/>
        </w:rPr>
      </w:pPr>
    </w:p>
    <w:p w14:paraId="0CFC501D" w14:textId="68BF3B92" w:rsidR="00BE48AA" w:rsidRPr="00D84182" w:rsidRDefault="00BE48AA" w:rsidP="006561F5">
      <w:pPr>
        <w:pStyle w:val="Prrafodelista"/>
        <w:numPr>
          <w:ilvl w:val="0"/>
          <w:numId w:val="47"/>
        </w:numPr>
        <w:ind w:left="360"/>
      </w:pPr>
      <w:r w:rsidRPr="00D84182">
        <w:t>Nombre y domicilio de los constituyentes, acompañado del documento de identidad de cada uno de los integrantes</w:t>
      </w:r>
      <w:r w:rsidR="00954C9E" w:rsidRPr="00D84182">
        <w:t>.</w:t>
      </w:r>
      <w:r w:rsidRPr="00D84182">
        <w:t xml:space="preserve"> </w:t>
      </w:r>
      <w:r w:rsidR="00954C9E" w:rsidRPr="00D84182">
        <w:t>T</w:t>
      </w:r>
      <w:r w:rsidRPr="00D84182">
        <w:t>ratándose de personas naturales que conforma</w:t>
      </w:r>
      <w:r w:rsidR="00D6771D" w:rsidRPr="00D84182">
        <w:t>n</w:t>
      </w:r>
      <w:r w:rsidRPr="00D84182">
        <w:t xml:space="preserve"> la figura asociativa de la estructura plural</w:t>
      </w:r>
      <w:r w:rsidR="00D6771D" w:rsidRPr="00D84182">
        <w:t>,</w:t>
      </w:r>
      <w:r w:rsidRPr="00D84182">
        <w:t xml:space="preserve"> cédula de ciudadanía, cédula de extranjería o pasaporte; en el caso de personas jurídicas</w:t>
      </w:r>
      <w:r w:rsidR="008B00CC" w:rsidRPr="00D84182">
        <w:t>,</w:t>
      </w:r>
      <w:r w:rsidRPr="00D84182">
        <w:t xml:space="preserve"> se deberá anexar la cédula de ciudadanía de cada uno de los representantes legal, según corresponda, de acuerdo con la normatividad vigente. Cuando la cédula de ciudadanía o de extranjería se encuentre en trámite, la contraseña expedida por la Registradora Nacional del Servicio Civil Colombiana se tendrá como documento válido. </w:t>
      </w:r>
    </w:p>
    <w:p w14:paraId="645078D4" w14:textId="77777777" w:rsidR="008B00CC" w:rsidRPr="00D84182" w:rsidRDefault="008B00CC" w:rsidP="006561F5"/>
    <w:p w14:paraId="469A314A" w14:textId="77777777" w:rsidR="00BE48AA" w:rsidRPr="00D84182" w:rsidRDefault="00BE48AA" w:rsidP="006561F5">
      <w:pPr>
        <w:pStyle w:val="Prrafodelista"/>
        <w:numPr>
          <w:ilvl w:val="0"/>
          <w:numId w:val="47"/>
        </w:numPr>
        <w:ind w:left="360"/>
      </w:pPr>
      <w:r w:rsidRPr="00D84182">
        <w:t>El objeto del consorcio o unión temporal, el cual deberá ser el mismo del objeto a contratar.</w:t>
      </w:r>
    </w:p>
    <w:p w14:paraId="74064859" w14:textId="77777777" w:rsidR="008B00CC" w:rsidRPr="00D84182" w:rsidRDefault="008B00CC" w:rsidP="006561F5"/>
    <w:p w14:paraId="2461CC09" w14:textId="77777777" w:rsidR="00BE48AA" w:rsidRPr="00D84182" w:rsidRDefault="00BE48AA" w:rsidP="006561F5">
      <w:pPr>
        <w:pStyle w:val="Prrafodelista"/>
        <w:numPr>
          <w:ilvl w:val="0"/>
          <w:numId w:val="47"/>
        </w:numPr>
        <w:ind w:left="360"/>
      </w:pPr>
      <w:r w:rsidRPr="00D84182">
        <w:t xml:space="preserve">El proponente podrá asignar nombre al consorcio o unión temporal, sin embargo, deberá abstenerse de hacer referencia o de incluir en dicha nominación el nombre de la Entidad Contribuyente. </w:t>
      </w:r>
    </w:p>
    <w:p w14:paraId="7A201706" w14:textId="77777777" w:rsidR="00A9345E" w:rsidRPr="00D84182" w:rsidRDefault="00A9345E" w:rsidP="006561F5"/>
    <w:p w14:paraId="56DD3B2D" w14:textId="1221D722" w:rsidR="00BE48AA" w:rsidRPr="00D84182" w:rsidRDefault="00BE48AA" w:rsidP="006561F5">
      <w:pPr>
        <w:pStyle w:val="Prrafodelista"/>
        <w:numPr>
          <w:ilvl w:val="0"/>
          <w:numId w:val="47"/>
        </w:numPr>
        <w:ind w:left="360"/>
      </w:pPr>
      <w:r w:rsidRPr="00D84182">
        <w:t xml:space="preserve">El líder de la figura asociativa deberá tener el mayor porcentaje de participación y su representante legal </w:t>
      </w:r>
      <w:r w:rsidR="00A9345E" w:rsidRPr="00D84182">
        <w:t xml:space="preserve">actuará </w:t>
      </w:r>
      <w:r w:rsidRPr="00D84182">
        <w:t>como representante legal de la figura asociativa, el mismo deberá estar facultado para actuar en nombre y representación del consorcio o unión temporal; igualmente, podrá designarse un suplente que lo remplace en los casos de ausencia temporal o definitiva. El líder de la figura asociativa</w:t>
      </w:r>
      <w:r w:rsidR="00271919" w:rsidRPr="00D84182">
        <w:t>,</w:t>
      </w:r>
      <w:r w:rsidRPr="00D84182">
        <w:t xml:space="preserve"> en ningún caso</w:t>
      </w:r>
      <w:r w:rsidR="00A56C60" w:rsidRPr="00D84182">
        <w:t>,</w:t>
      </w:r>
      <w:r w:rsidRPr="00D84182">
        <w:t xml:space="preserve"> podrá tener una participación inferior al 60 % y los demás integrantes de la figura asociativa no podrán tener una participación inferior al 20 %. </w:t>
      </w:r>
    </w:p>
    <w:p w14:paraId="1249FB64" w14:textId="77777777" w:rsidR="00271919" w:rsidRPr="00D84182" w:rsidRDefault="00271919" w:rsidP="006561F5"/>
    <w:p w14:paraId="00341940" w14:textId="4ABB4426" w:rsidR="00BE48AA" w:rsidRPr="00D84182" w:rsidRDefault="00BE48AA" w:rsidP="006561F5">
      <w:pPr>
        <w:pStyle w:val="Prrafodelista"/>
        <w:numPr>
          <w:ilvl w:val="0"/>
          <w:numId w:val="47"/>
        </w:numPr>
        <w:ind w:left="360"/>
      </w:pPr>
      <w:r w:rsidRPr="00D84182">
        <w:t xml:space="preserve">La indicación expresa del domicilio de cada uno de los integrantes tratándose de personas naturales </w:t>
      </w:r>
      <w:r w:rsidR="00C861D3" w:rsidRPr="00D84182">
        <w:t>o</w:t>
      </w:r>
      <w:r w:rsidRPr="00D84182">
        <w:t xml:space="preserve"> jurídicas. </w:t>
      </w:r>
    </w:p>
    <w:p w14:paraId="71BDE576" w14:textId="77777777" w:rsidR="00271919" w:rsidRPr="00D84182" w:rsidRDefault="00271919" w:rsidP="006561F5"/>
    <w:p w14:paraId="69B94EF1" w14:textId="77777777" w:rsidR="00BE48AA" w:rsidRPr="00D84182" w:rsidRDefault="00BE48AA" w:rsidP="006561F5">
      <w:pPr>
        <w:pStyle w:val="Prrafodelista"/>
        <w:numPr>
          <w:ilvl w:val="0"/>
          <w:numId w:val="47"/>
        </w:numPr>
        <w:ind w:left="360"/>
      </w:pPr>
      <w:r w:rsidRPr="00D84182">
        <w:t xml:space="preserve">La indicación del domicilio de la figura asociativa. </w:t>
      </w:r>
    </w:p>
    <w:p w14:paraId="1AFF1FA1" w14:textId="77777777" w:rsidR="00305CD8" w:rsidRPr="00D84182" w:rsidRDefault="00305CD8" w:rsidP="006561F5"/>
    <w:p w14:paraId="05165137" w14:textId="03147B0F" w:rsidR="00BE48AA" w:rsidRPr="00D84182" w:rsidRDefault="00BE48AA" w:rsidP="006561F5">
      <w:pPr>
        <w:pStyle w:val="Prrafodelista"/>
        <w:numPr>
          <w:ilvl w:val="0"/>
          <w:numId w:val="47"/>
        </w:numPr>
        <w:ind w:left="360"/>
      </w:pPr>
      <w:r w:rsidRPr="00D84182">
        <w:t xml:space="preserve">Señalar si la participación es a título de consorcio o </w:t>
      </w:r>
      <w:r w:rsidR="00305CD8" w:rsidRPr="00D84182">
        <w:t xml:space="preserve">de </w:t>
      </w:r>
      <w:r w:rsidRPr="00D84182">
        <w:t>unión temporal.</w:t>
      </w:r>
    </w:p>
    <w:p w14:paraId="65E136E2" w14:textId="77777777" w:rsidR="00305CD8" w:rsidRPr="00D84182" w:rsidRDefault="00305CD8" w:rsidP="006561F5"/>
    <w:p w14:paraId="44366ECA" w14:textId="39D2397E" w:rsidR="00BE48AA" w:rsidRPr="00D84182" w:rsidRDefault="00BE48AA" w:rsidP="006561F5">
      <w:pPr>
        <w:pStyle w:val="Prrafodelista"/>
        <w:numPr>
          <w:ilvl w:val="0"/>
          <w:numId w:val="47"/>
        </w:numPr>
        <w:ind w:left="360"/>
      </w:pPr>
      <w:r w:rsidRPr="00D84182">
        <w:t xml:space="preserve">Si la figura asociativa </w:t>
      </w:r>
      <w:r w:rsidR="00305CD8" w:rsidRPr="00D84182">
        <w:t xml:space="preserve">constituida </w:t>
      </w:r>
      <w:r w:rsidRPr="00D84182">
        <w:t>corresponde a una unión temporal se deberá señalar expresamente las actividades, términos y extensión de la participación de cada uno de sus integrantes en la propuesta</w:t>
      </w:r>
      <w:r w:rsidR="00BA24B4" w:rsidRPr="00D84182">
        <w:t xml:space="preserve">, así como </w:t>
      </w:r>
      <w:r w:rsidRPr="00D84182">
        <w:t xml:space="preserve">en la ejecución del contrato y expresar que responderá a las sanciones de manera limitada conforme a la participación de los miembros. Las actividades por desarrollar para cada integrante deberán ser distintas para cada uno. </w:t>
      </w:r>
    </w:p>
    <w:p w14:paraId="5B3DFA45" w14:textId="77777777" w:rsidR="00BA24B4" w:rsidRPr="00D84182" w:rsidRDefault="00BA24B4" w:rsidP="006561F5"/>
    <w:p w14:paraId="774523FB" w14:textId="1224B166" w:rsidR="00BE48AA" w:rsidRPr="00D84182" w:rsidRDefault="126B24D4" w:rsidP="006561F5">
      <w:pPr>
        <w:pStyle w:val="Prrafodelista"/>
        <w:numPr>
          <w:ilvl w:val="0"/>
          <w:numId w:val="47"/>
        </w:numPr>
        <w:ind w:left="360"/>
      </w:pPr>
      <w:r>
        <w:t xml:space="preserve">La manifestación clara y expresa </w:t>
      </w:r>
      <w:ins w:id="94" w:author="Camacho Valladares Monica Maria" w:date="2025-05-12T22:09:00Z">
        <w:r w:rsidR="764B2649">
          <w:t>que</w:t>
        </w:r>
      </w:ins>
      <w:r>
        <w:t xml:space="preserve"> quienes integran la figura asociativa</w:t>
      </w:r>
      <w:r w:rsidR="75E1E4F9">
        <w:t>,</w:t>
      </w:r>
      <w:r>
        <w:t xml:space="preserve"> responderán por el cumplimiento de todas y cada una de las obligaciones</w:t>
      </w:r>
      <w:r w:rsidR="75E1E4F9">
        <w:t>,</w:t>
      </w:r>
      <w:r>
        <w:t xml:space="preserve"> derivadas de la oferta y del contrato.</w:t>
      </w:r>
    </w:p>
    <w:p w14:paraId="7E085F0F" w14:textId="77777777" w:rsidR="00215D80" w:rsidRPr="00D84182" w:rsidRDefault="00215D80" w:rsidP="006561F5"/>
    <w:p w14:paraId="328243E7" w14:textId="239CE47B" w:rsidR="00BE48AA" w:rsidRPr="00D84182" w:rsidRDefault="00BE48AA" w:rsidP="006561F5">
      <w:pPr>
        <w:pStyle w:val="Prrafodelista"/>
        <w:numPr>
          <w:ilvl w:val="0"/>
          <w:numId w:val="47"/>
        </w:numPr>
        <w:ind w:left="360"/>
      </w:pPr>
      <w:r w:rsidRPr="00D84182">
        <w:t>En el caso de conformación de consorcios, cada uno de los miembros deberá expresar que responderá de forma solidaria e ilimitada</w:t>
      </w:r>
      <w:r w:rsidR="005C7D77" w:rsidRPr="00D84182">
        <w:t>,</w:t>
      </w:r>
      <w:r w:rsidRPr="00D84182">
        <w:t xml:space="preserve"> respecto a las sanciones por el incumplimiento de las obligaciones derivadas de la propuesta y del contrato.</w:t>
      </w:r>
    </w:p>
    <w:p w14:paraId="7C8493FE" w14:textId="77777777" w:rsidR="005C7D77" w:rsidRPr="00D84182" w:rsidRDefault="005C7D77" w:rsidP="006561F5"/>
    <w:p w14:paraId="56D2C587" w14:textId="77777777" w:rsidR="00BE48AA" w:rsidRPr="00D84182" w:rsidRDefault="00BE48AA" w:rsidP="006561F5">
      <w:pPr>
        <w:pStyle w:val="Prrafodelista"/>
        <w:numPr>
          <w:ilvl w:val="0"/>
          <w:numId w:val="47"/>
        </w:numPr>
        <w:ind w:left="360"/>
      </w:pPr>
      <w:r w:rsidRPr="00D84182">
        <w:t xml:space="preserve">Acreditar un término mínimo de duración del proponente de tres (3) años, contados a partir de la fecha de terminación de la vigencia del contrato. Lo anterior, sin perjuicio de que, con posterioridad, los integrantes del consorcio o unión temporal estén llamados a responder por hechos u omisiones ocurridos durante la ejecución del Contrato. </w:t>
      </w:r>
    </w:p>
    <w:p w14:paraId="56E80847" w14:textId="77777777" w:rsidR="00F40384" w:rsidRPr="00D84182" w:rsidRDefault="00F40384" w:rsidP="006561F5"/>
    <w:p w14:paraId="6EF0B6D0" w14:textId="77777777" w:rsidR="00BE48AA" w:rsidRPr="00D84182" w:rsidRDefault="00BE48AA" w:rsidP="006561F5">
      <w:pPr>
        <w:pStyle w:val="Prrafodelista"/>
        <w:numPr>
          <w:ilvl w:val="0"/>
          <w:numId w:val="47"/>
        </w:numPr>
        <w:ind w:left="360"/>
      </w:pPr>
      <w:r w:rsidRPr="00D84182">
        <w:t>La participación de los integrantes dentro de la figura asociativa deberá ser clara dentro de los documentos.</w:t>
      </w:r>
    </w:p>
    <w:p w14:paraId="7EE93BB0" w14:textId="77777777" w:rsidR="00F40384" w:rsidRPr="00D84182" w:rsidRDefault="00F40384" w:rsidP="006561F5"/>
    <w:p w14:paraId="23A2438C" w14:textId="4906A205" w:rsidR="00BE48AA" w:rsidRPr="00D84182" w:rsidRDefault="00BE48AA" w:rsidP="006561F5">
      <w:pPr>
        <w:pStyle w:val="Prrafodelista"/>
        <w:numPr>
          <w:ilvl w:val="0"/>
          <w:numId w:val="47"/>
        </w:numPr>
        <w:ind w:left="360"/>
      </w:pPr>
      <w:r w:rsidRPr="00D84182">
        <w:t>El incumplimiento de los anteriores porcentajes y condiciones de participación constituirá causal de RECHAZO de la propuesta</w:t>
      </w:r>
      <w:r w:rsidR="006F06E4" w:rsidRPr="00D84182">
        <w:t>. I</w:t>
      </w:r>
      <w:r w:rsidRPr="00D84182">
        <w:t>gualmente, procederá el rechazo, cuando en la etapa de subsanación, se modifiquen los porcentajes de participación de los integrantes del proponente plural o se acredite que su constitución ocurrió con posterioridad al cierre del proceso.</w:t>
      </w:r>
    </w:p>
    <w:p w14:paraId="2EF03C20" w14:textId="77777777" w:rsidR="005561EA" w:rsidRPr="00D84182" w:rsidRDefault="005561EA" w:rsidP="006561F5"/>
    <w:p w14:paraId="2306209C" w14:textId="77777777" w:rsidR="00BE48AA" w:rsidRPr="00D84182" w:rsidRDefault="00BE48AA" w:rsidP="006561F5">
      <w:pPr>
        <w:pStyle w:val="Prrafodelista"/>
        <w:numPr>
          <w:ilvl w:val="0"/>
          <w:numId w:val="47"/>
        </w:numPr>
        <w:ind w:left="360"/>
      </w:pPr>
      <w:r w:rsidRPr="00D84182">
        <w:t xml:space="preserve">En todos los casos de propuestas presentadas por dos o más personas jurídicas, en las que no se exprese de manera clara y explícita la clase de asociación que se constituye (consorcio o unión temporal), se presumirá la intención de concurrir al proceso de selección en consorcio, con los efectos y consecuencias que dicha forma de asociación conlleve. En cualquier caso, se verificará que todos los miembros del Consorcio o la Unión Temporal desarrollen la actividad directamente relacionada con el objeto del proceso. </w:t>
      </w:r>
    </w:p>
    <w:p w14:paraId="48496506" w14:textId="77777777" w:rsidR="00912FBC" w:rsidRPr="00D84182" w:rsidRDefault="00912FBC" w:rsidP="006561F5"/>
    <w:p w14:paraId="3D1DD6D7" w14:textId="7266DD0D" w:rsidR="00BE48AA" w:rsidRPr="00D84182" w:rsidRDefault="00BE48AA" w:rsidP="006561F5">
      <w:pPr>
        <w:pStyle w:val="Prrafodelista"/>
        <w:numPr>
          <w:ilvl w:val="0"/>
          <w:numId w:val="47"/>
        </w:numPr>
        <w:ind w:left="360"/>
      </w:pPr>
      <w:r w:rsidRPr="00D84182">
        <w:t xml:space="preserve">De conformidad con los requerimientos establecidos en estos Términos de Referencia, todos los integrantes de la figura asociativa deberán aportar mínimo un (1) contrato válido de los requeridos en la experiencia mínima habilitante. Los contratos con los que se pretenda acreditar este requisito deberán haber sido ejecutados </w:t>
      </w:r>
      <w:r w:rsidRPr="00D84182">
        <w:rPr>
          <w:b/>
          <w:u w:val="single"/>
        </w:rPr>
        <w:t xml:space="preserve">directamente </w:t>
      </w:r>
      <w:r w:rsidRPr="00D84182">
        <w:t>(individualmente o como integrante de una figura asociativa) por parte del integrante de la figura plural que se presente en la LPA.</w:t>
      </w:r>
    </w:p>
    <w:p w14:paraId="78C56146" w14:textId="77777777" w:rsidR="009A43EF" w:rsidRPr="00D84182" w:rsidRDefault="009A43EF" w:rsidP="009A43EF">
      <w:pPr>
        <w:pStyle w:val="Prrafodelista"/>
      </w:pPr>
    </w:p>
    <w:p w14:paraId="4731B756" w14:textId="440BCA78" w:rsidR="009A43EF" w:rsidRPr="00D84182" w:rsidRDefault="009A43EF" w:rsidP="002B5476">
      <w:pPr>
        <w:pStyle w:val="Ttulo3"/>
        <w:numPr>
          <w:ilvl w:val="2"/>
          <w:numId w:val="40"/>
        </w:numPr>
      </w:pPr>
      <w:bookmarkStart w:id="95" w:name="_Toc197421932"/>
      <w:r w:rsidRPr="00D84182">
        <w:t>SISTEMA DE ADMINISTRACIÓN DEL RIESGO DE LAVADO DE ACTIVOS Y DE LA FINANCIACIÓN DEL TERRORISMO - SARLAFT LISTAS RESTRICTIVAS Y RIESGO REPUTACIONAL</w:t>
      </w:r>
      <w:bookmarkEnd w:id="95"/>
    </w:p>
    <w:p w14:paraId="5953304A" w14:textId="47C4C890" w:rsidR="009A43EF" w:rsidRPr="00D84182" w:rsidRDefault="009A43EF" w:rsidP="1F12F6F8">
      <w:pPr>
        <w:pStyle w:val="Prrafodelista"/>
      </w:pPr>
    </w:p>
    <w:p w14:paraId="368A0A75" w14:textId="43DFF2E9" w:rsidR="009A43EF" w:rsidRPr="00D84182" w:rsidRDefault="009A43EF" w:rsidP="009A43EF">
      <w:r w:rsidRPr="00D84182">
        <w:t xml:space="preserve">Con la presentación de la oferta, el proponente Autoriza el tratamiento de datos a </w:t>
      </w:r>
      <w:r w:rsidR="005368FE" w:rsidRPr="005368FE">
        <w:t>AVAL FIDUCIARIA S.A. como vocera y administradora del Fideicomiso Oxi INGREDION Santander</w:t>
      </w:r>
      <w:r w:rsidR="005368FE">
        <w:t>,</w:t>
      </w:r>
      <w:r w:rsidRPr="00D84182">
        <w:t xml:space="preserve"> en los términos legalmente establecidos, para que realice la recolección, almacenamiento, uso, circulación, supresión, verificación y cruces, en portales y listas, restrictivas y cautelares, así como en todas las actividades requeridas por el Sistema de Administración del Riesgo de Lavado de Activos y Financiación del Terrorismo - SARLAFT. </w:t>
      </w:r>
    </w:p>
    <w:p w14:paraId="68BFEEFC" w14:textId="38C5E3A4" w:rsidR="009A43EF" w:rsidRPr="00D84182" w:rsidRDefault="009A43EF" w:rsidP="009A43EF"/>
    <w:p w14:paraId="76EC26EB" w14:textId="43E6FFCC" w:rsidR="009A43EF" w:rsidRPr="00D84182" w:rsidRDefault="005368FE" w:rsidP="009A43EF">
      <w:r w:rsidRPr="005368FE">
        <w:t>AVAL FIDUCIARIA S.A. como vocera y administradora del Fideicomiso Oxi INGREDION Santander</w:t>
      </w:r>
      <w:r>
        <w:t>,</w:t>
      </w:r>
      <w:r w:rsidR="009A43EF" w:rsidRPr="00D84182">
        <w:t xml:space="preserve"> verificará que el proponente adjudicatario, cada uno de sus miembros y su representante legal no se encuentren reportados en el Sistema de Administración del Riesgo de Lavado de Activos y Financiación del Terrorismo - SARLAFT, listas restrictivas ni incurso en investigación disciplinaria, fiscal o penal, que afecte la reputación de </w:t>
      </w:r>
      <w:r w:rsidRPr="005368FE">
        <w:t>AVAL FIDUCIARIA S.A. como vocera y administradora del Fideicomiso Oxi INGREDION Santander</w:t>
      </w:r>
      <w:r w:rsidR="009A43EF" w:rsidRPr="00D84182">
        <w:t xml:space="preserve"> En consecuencia, con la presentación de la propuesta, se entenderá otorgada la autorización para realizar esta verificación.</w:t>
      </w:r>
    </w:p>
    <w:p w14:paraId="5C9E0C77" w14:textId="77777777" w:rsidR="009A43EF" w:rsidRPr="00D84182" w:rsidRDefault="009A43EF" w:rsidP="009A43EF"/>
    <w:p w14:paraId="36511E41" w14:textId="1174012B" w:rsidR="009A43EF" w:rsidRPr="00D84182" w:rsidRDefault="009A43EF" w:rsidP="009A43EF">
      <w:r w:rsidRPr="00D84182">
        <w:t xml:space="preserve">En caso de que el proponente adjudicatario, su representante, alguno de sus miembros o el representante de cada sociedad que conforma el proponente plural, se encuentre reportado en listas restrictivas o presente inconvenientes con el proceso de vinculación SARLAFT, previo a la firma del Contrato, será causal sobreviniente de inhabilidad para la firma del mismo, </w:t>
      </w:r>
      <w:r w:rsidR="005368FE" w:rsidRPr="005368FE">
        <w:t>AVAL FIDUCIARIA S.A. como vocera y administradora del Fideicomiso Oxi INGREDION Santander</w:t>
      </w:r>
      <w:r w:rsidR="005368FE">
        <w:t>,</w:t>
      </w:r>
      <w:r w:rsidRPr="00D84182">
        <w:t xml:space="preserve"> adjudicará el Contrato(s) al siguiente proponente en orden de elegibilidad, lo cual es conocido y aceptado por los participantes al momento de presentar sus propuestas. Tal situación no dará derecho a indemnización ni reclamación alguna al proponente inhabilitado y demás participantes.</w:t>
      </w:r>
    </w:p>
    <w:p w14:paraId="6102621A" w14:textId="77777777" w:rsidR="009A43EF" w:rsidRPr="00D84182" w:rsidRDefault="009A43EF" w:rsidP="009A43EF"/>
    <w:p w14:paraId="337A6C04" w14:textId="5A5CE68E" w:rsidR="009A43EF" w:rsidRPr="00D84182" w:rsidRDefault="005368FE" w:rsidP="009A43EF">
      <w:r w:rsidRPr="005368FE">
        <w:t>AVAL FIDUCIARIA S.A. como vocera y administradora del Fideicomiso Oxi INGREDION Santander</w:t>
      </w:r>
      <w:r>
        <w:t xml:space="preserve">, </w:t>
      </w:r>
      <w:r w:rsidR="009A43EF" w:rsidRPr="00D84182">
        <w:t xml:space="preserve">se podrá abstener de adjudicar el Contrato, en la medida que el proponente, su representante, alguno de sus miembros o el representante legal de cada sociedad, que conforme el proponente plural se encuentre incurso en investigación disciplinaria, fiscal o penal que afecte la reputación de </w:t>
      </w:r>
      <w:r w:rsidRPr="005368FE">
        <w:t>AVAL FIDUCIARIA S.A. como vocera y administradora del Fideicomiso Oxi INGREDION Santander</w:t>
      </w:r>
      <w:r>
        <w:t xml:space="preserve">, </w:t>
      </w:r>
      <w:r w:rsidR="009A43EF" w:rsidRPr="00D84182">
        <w:t xml:space="preserve">previa recomendación y evaluación del riesgo reputacional de la oficina de cumplimiento y aprobado por las instancias de gobierno corporativo correspondientes, lo cual es conocido y aceptado por los participantes al momento de presentar sus propuestas. En este evento, </w:t>
      </w:r>
      <w:r w:rsidRPr="005368FE">
        <w:t>AVAL FIDUCIARIA S.A. como vocera y administradora del Fideicomiso Oxi INGREDION Santander</w:t>
      </w:r>
      <w:r>
        <w:t>,</w:t>
      </w:r>
      <w:r w:rsidR="009A43EF" w:rsidRPr="00D84182">
        <w:t xml:space="preserve"> adjudicará el Contrato(s) al siguiente proponente en orden de elegibilidad, tal situación no dará derecho a indemnización ni reclamación alguna al proponente inhabilitado y demás participantes.</w:t>
      </w:r>
    </w:p>
    <w:p w14:paraId="7A8EB6DB" w14:textId="77777777" w:rsidR="009A43EF" w:rsidRPr="00D84182" w:rsidRDefault="009A43EF" w:rsidP="009A43EF"/>
    <w:p w14:paraId="5009F4DB" w14:textId="70319D85" w:rsidR="009A43EF" w:rsidRPr="00D84182" w:rsidRDefault="009A43EF" w:rsidP="009A43EF">
      <w:r w:rsidRPr="00D84182">
        <w:t xml:space="preserve">Cuando esta situación se presente con un único proponente, será causal de la declaratoria desierta de la </w:t>
      </w:r>
      <w:r w:rsidR="00AB10C8">
        <w:t>Licitación Privada Abierta</w:t>
      </w:r>
      <w:r w:rsidRPr="00D84182">
        <w:t>.</w:t>
      </w:r>
    </w:p>
    <w:p w14:paraId="2A67B02A" w14:textId="77777777" w:rsidR="009A43EF" w:rsidRPr="00D84182" w:rsidRDefault="009A43EF" w:rsidP="009A43EF"/>
    <w:p w14:paraId="3CCC867E" w14:textId="77777777" w:rsidR="009A43EF" w:rsidRPr="00D84182" w:rsidRDefault="009A43EF" w:rsidP="000B5640">
      <w:pPr>
        <w:pStyle w:val="Ttulo4"/>
      </w:pPr>
      <w:r w:rsidRPr="00D84182">
        <w:t>CERTIFICACIÓN SARLAFT</w:t>
      </w:r>
    </w:p>
    <w:p w14:paraId="0D50656B" w14:textId="77777777" w:rsidR="009A43EF" w:rsidRPr="00D84182" w:rsidRDefault="009A43EF" w:rsidP="009A43EF"/>
    <w:p w14:paraId="604F84F3" w14:textId="1614A001" w:rsidR="009A43EF" w:rsidRPr="00D84182" w:rsidRDefault="009A43EF" w:rsidP="009A43EF">
      <w:r w:rsidRPr="00D84182">
        <w:t>Es importante tener en cuenta que el trámite de expedición de la certificación SARLAFT del contratista, se surtirá de la siguiente manera:</w:t>
      </w:r>
    </w:p>
    <w:p w14:paraId="7BB380D6" w14:textId="77777777" w:rsidR="009A43EF" w:rsidRPr="00D84182" w:rsidRDefault="009A43EF" w:rsidP="009A43EF"/>
    <w:p w14:paraId="65AC3844" w14:textId="2E7138E3" w:rsidR="00E27656" w:rsidRPr="00D84182" w:rsidRDefault="00E27656" w:rsidP="00127072">
      <w:pPr>
        <w:pStyle w:val="Prrafodelista"/>
        <w:numPr>
          <w:ilvl w:val="0"/>
          <w:numId w:val="48"/>
        </w:numPr>
        <w:ind w:left="360"/>
      </w:pPr>
      <w:r w:rsidRPr="00D84182">
        <w:t xml:space="preserve">El día siguiente de la publicación del acta de aceptación de la oferta, la Fiduciaria deberá solicitarle mediante correo electrónico al </w:t>
      </w:r>
      <w:r w:rsidR="00A57AE7" w:rsidRPr="00D84182">
        <w:t>proponente</w:t>
      </w:r>
      <w:r w:rsidRPr="00D84182">
        <w:t xml:space="preserve"> seleccionado, el diligenciamiento de los formularios SARLAFT</w:t>
      </w:r>
      <w:r w:rsidR="00DC59CB" w:rsidRPr="00D84182">
        <w:t xml:space="preserve"> - </w:t>
      </w:r>
      <w:r w:rsidRPr="00D84182">
        <w:rPr>
          <w:b/>
          <w:bCs/>
        </w:rPr>
        <w:t xml:space="preserve">Anexo No. </w:t>
      </w:r>
      <w:r w:rsidR="00297282">
        <w:rPr>
          <w:b/>
          <w:bCs/>
        </w:rPr>
        <w:t>2</w:t>
      </w:r>
      <w:r w:rsidRPr="00D84182">
        <w:rPr>
          <w:b/>
          <w:bCs/>
        </w:rPr>
        <w:t>3</w:t>
      </w:r>
      <w:r w:rsidR="00297282">
        <w:rPr>
          <w:b/>
          <w:bCs/>
        </w:rPr>
        <w:t>a – 23b</w:t>
      </w:r>
      <w:r w:rsidRPr="00D84182">
        <w:t xml:space="preserve"> </w:t>
      </w:r>
      <w:r w:rsidR="00DC59CB" w:rsidRPr="00D84182">
        <w:t>(</w:t>
      </w:r>
      <w:r w:rsidRPr="00D84182">
        <w:t>Formulario vinculado indirecto y contratista derivado) y el envío de los documentos soporte.</w:t>
      </w:r>
    </w:p>
    <w:p w14:paraId="1AF76850" w14:textId="77777777" w:rsidR="00E27656" w:rsidRPr="00D84182" w:rsidRDefault="00E27656" w:rsidP="00127072"/>
    <w:p w14:paraId="20699636" w14:textId="75A06CC4" w:rsidR="00E27656" w:rsidRPr="00D84182" w:rsidRDefault="00E27656" w:rsidP="00127072">
      <w:pPr>
        <w:pStyle w:val="Prrafodelista"/>
        <w:numPr>
          <w:ilvl w:val="0"/>
          <w:numId w:val="48"/>
        </w:numPr>
        <w:ind w:left="360"/>
      </w:pPr>
      <w:r w:rsidRPr="00D84182">
        <w:t xml:space="preserve">El </w:t>
      </w:r>
      <w:r w:rsidR="00A57AE7" w:rsidRPr="00D84182">
        <w:t>proponente</w:t>
      </w:r>
      <w:r w:rsidR="00F00604" w:rsidRPr="00D84182">
        <w:t xml:space="preserve"> </w:t>
      </w:r>
      <w:r w:rsidRPr="00D84182">
        <w:t>tendrá dos (2) días hábiles para diligenciar dichos formularios, los cuales deberán ser remitidos a la Entidad por el mismo medio. Para el caso de figuras asociativas, se les dará un término de cinco (5) días hábiles adicionales para el trámite y expedición del Registro Único Tributario, documento necesario para el diligenciamiento de uno de los formularios SARLAFT.</w:t>
      </w:r>
    </w:p>
    <w:p w14:paraId="0DB46498" w14:textId="77777777" w:rsidR="00E27656" w:rsidRPr="00D84182" w:rsidRDefault="00E27656" w:rsidP="00127072"/>
    <w:p w14:paraId="5C83DFED" w14:textId="77E72657" w:rsidR="00E27656" w:rsidRPr="00D84182" w:rsidRDefault="00E27656" w:rsidP="00127072">
      <w:pPr>
        <w:pStyle w:val="Prrafodelista"/>
        <w:numPr>
          <w:ilvl w:val="0"/>
          <w:numId w:val="48"/>
        </w:numPr>
        <w:ind w:left="360"/>
      </w:pPr>
      <w:r w:rsidRPr="00D84182">
        <w:t>Recibidos los documentos</w:t>
      </w:r>
      <w:r w:rsidR="005368FE">
        <w:t xml:space="preserve">, </w:t>
      </w:r>
      <w:r w:rsidR="005368FE" w:rsidRPr="005368FE">
        <w:t>AVAL FIDUCIARIA S.A. como vocera y administradora del Fideicomiso Oxi INGREDION Santander</w:t>
      </w:r>
      <w:r w:rsidR="005368FE">
        <w:t>,</w:t>
      </w:r>
      <w:r w:rsidRPr="00D84182">
        <w:t xml:space="preserve"> revisará los formularios allegados por el contratista, dentro del siguiente día hábil, en caso de existir observaciones a los mismos, solicitará los ajustes a los que haya lugar, para esto, el </w:t>
      </w:r>
      <w:r w:rsidR="00A57AE7" w:rsidRPr="00D84182">
        <w:t>proponente</w:t>
      </w:r>
      <w:r w:rsidR="009878A5" w:rsidRPr="00D84182">
        <w:t xml:space="preserve"> seleccionado</w:t>
      </w:r>
      <w:r w:rsidRPr="00D84182">
        <w:t xml:space="preserve"> tendrá un (1) día hábil para corregir los documentos</w:t>
      </w:r>
      <w:r w:rsidR="00382A09">
        <w:t>.</w:t>
      </w:r>
    </w:p>
    <w:p w14:paraId="4A327697" w14:textId="77777777" w:rsidR="00E27656" w:rsidRPr="00D84182" w:rsidRDefault="00E27656" w:rsidP="00127072"/>
    <w:p w14:paraId="6EB44A95" w14:textId="7637B3AF" w:rsidR="00E27656" w:rsidRPr="00D84182" w:rsidRDefault="00E27656" w:rsidP="00127072">
      <w:pPr>
        <w:pStyle w:val="Prrafodelista"/>
        <w:numPr>
          <w:ilvl w:val="0"/>
          <w:numId w:val="48"/>
        </w:numPr>
        <w:ind w:left="360"/>
      </w:pPr>
      <w:r w:rsidRPr="00D84182">
        <w:t xml:space="preserve">Recibidas las correcciones, el </w:t>
      </w:r>
      <w:r w:rsidR="007B3AA2" w:rsidRPr="00D84182">
        <w:t xml:space="preserve">Equipo de Obras por Impuestos </w:t>
      </w:r>
      <w:r w:rsidRPr="00D84182">
        <w:t xml:space="preserve">enviará a la Unidad de Vinculados de </w:t>
      </w:r>
      <w:r w:rsidR="005368FE" w:rsidRPr="005368FE">
        <w:t>AVAL FIDUCIARIA S.A. como vocera y administradora del Fideicomiso Oxi INGREDION Santander</w:t>
      </w:r>
      <w:r w:rsidR="005368FE">
        <w:t>,</w:t>
      </w:r>
      <w:r w:rsidRPr="00D84182">
        <w:t xml:space="preserve"> los formularios y sus anexos para la expedición del Certificado SARLAFT, el cual</w:t>
      </w:r>
      <w:r w:rsidR="00A73725" w:rsidRPr="00D84182">
        <w:t xml:space="preserve"> </w:t>
      </w:r>
      <w:r w:rsidRPr="00D84182">
        <w:t>tardará de dos (2) a tres (3) días hábiles para su emisión.</w:t>
      </w:r>
    </w:p>
    <w:p w14:paraId="3276BEDD" w14:textId="22F59F98" w:rsidR="00DC59CB" w:rsidRPr="00D84182" w:rsidRDefault="00DC59CB" w:rsidP="00DC59CB"/>
    <w:p w14:paraId="70DE13C8" w14:textId="5625C7E4" w:rsidR="00DC59CB" w:rsidRPr="00D84182" w:rsidRDefault="00DC59CB" w:rsidP="002B5476">
      <w:pPr>
        <w:pStyle w:val="Ttulo3"/>
        <w:numPr>
          <w:ilvl w:val="2"/>
          <w:numId w:val="40"/>
        </w:numPr>
      </w:pPr>
      <w:bookmarkStart w:id="96" w:name="_Toc197421933"/>
      <w:r w:rsidRPr="00D84182">
        <w:t>REGISTRO ÚNICO TRIBUTARIO - RUT</w:t>
      </w:r>
      <w:bookmarkEnd w:id="96"/>
      <w:r w:rsidRPr="00D84182">
        <w:t xml:space="preserve"> </w:t>
      </w:r>
    </w:p>
    <w:p w14:paraId="12A9CCE8" w14:textId="7D56E267" w:rsidR="00DC59CB" w:rsidRPr="00D84182" w:rsidRDefault="00DC59CB" w:rsidP="00DC59CB"/>
    <w:p w14:paraId="648E4DE2" w14:textId="2C382D23" w:rsidR="70C421A4" w:rsidRDefault="3748B4E3" w:rsidP="70C421A4">
      <w:pPr>
        <w:spacing w:after="160" w:line="257" w:lineRule="auto"/>
        <w:rPr>
          <w:rFonts w:ascii="Calibri" w:eastAsia="Calibri" w:hAnsi="Calibri" w:cs="Calibri"/>
        </w:rPr>
      </w:pPr>
      <w:r w:rsidRPr="70C421A4">
        <w:rPr>
          <w:rFonts w:ascii="Calibri" w:eastAsia="Calibri" w:hAnsi="Calibri" w:cs="Calibri"/>
          <w:color w:val="000000" w:themeColor="text1"/>
        </w:rPr>
        <w:t>El proponente, sea persona natural o jurídica nacional, deberá presentar el certificado de Registro Único Tributario – RUT debidamente firmado. En caso de que el proponente corresponda a una figura asociativa, deberá presentar el RUT de cada uno de los integrantes de esta.</w:t>
      </w:r>
    </w:p>
    <w:p w14:paraId="416D610A" w14:textId="70993D1B" w:rsidR="00DC59CB" w:rsidRPr="00D84182" w:rsidRDefault="00DC59CB" w:rsidP="00DC59CB"/>
    <w:p w14:paraId="710CC1AC" w14:textId="78EB5CD6" w:rsidR="00DC59CB" w:rsidRPr="00D84182" w:rsidRDefault="00DC59CB" w:rsidP="002B5476">
      <w:pPr>
        <w:pStyle w:val="Ttulo3"/>
        <w:numPr>
          <w:ilvl w:val="2"/>
          <w:numId w:val="40"/>
        </w:numPr>
      </w:pPr>
      <w:bookmarkStart w:id="97" w:name="_Toc197421934"/>
      <w:r w:rsidRPr="00D84182">
        <w:t>REGISTRO ÚNICO DE PROPONENTES - RUP</w:t>
      </w:r>
      <w:bookmarkEnd w:id="97"/>
    </w:p>
    <w:p w14:paraId="116EC592" w14:textId="5B2A3E59" w:rsidR="00DC59CB" w:rsidRPr="00D84182" w:rsidRDefault="00DC59CB" w:rsidP="00DC59CB"/>
    <w:p w14:paraId="1711C8E9" w14:textId="5C12C826" w:rsidR="00526E98" w:rsidRPr="00D84182" w:rsidRDefault="4B5FB079" w:rsidP="70C421A4">
      <w:pPr>
        <w:rPr>
          <w:ins w:id="98" w:author="Camacho Valladares Monica Maria" w:date="2025-05-12T22:10:00Z"/>
          <w:rFonts w:ascii="Calibri" w:eastAsia="Calibri" w:hAnsi="Calibri" w:cs="Calibri"/>
        </w:rPr>
      </w:pPr>
      <w:r w:rsidRPr="70C421A4">
        <w:rPr>
          <w:rFonts w:ascii="Calibri" w:eastAsia="Calibri" w:hAnsi="Calibri" w:cs="Calibri"/>
        </w:rPr>
        <w:t xml:space="preserve">Los proponentes, personas naturales, jurídicas nacionales o extranjeras con domicilio, o, sucursal en Colombia, deberán estar inscritos en el Registro Único de Proponentes y deberán presentar el Certificado expedido y actualizado por la Cámara de Comercio con una fecha de expedición no mayor a 30 días contados a partir de la fecha de cierre de la presente LPA. </w:t>
      </w:r>
    </w:p>
    <w:p w14:paraId="6D8E9DCA" w14:textId="641001DE" w:rsidR="00526E98" w:rsidRPr="00D84182" w:rsidRDefault="00526E98" w:rsidP="70C421A4">
      <w:pPr>
        <w:rPr>
          <w:rFonts w:ascii="Calibri" w:eastAsia="Calibri" w:hAnsi="Calibri" w:cs="Calibri"/>
        </w:rPr>
      </w:pPr>
    </w:p>
    <w:p w14:paraId="5F6AE67D" w14:textId="78BA0405" w:rsidR="00526E98" w:rsidRPr="00D84182" w:rsidRDefault="4B5FB079" w:rsidP="00D5731B">
      <w:pPr>
        <w:spacing w:after="160"/>
        <w:rPr>
          <w:rFonts w:ascii="Calibri" w:eastAsia="Calibri" w:hAnsi="Calibri" w:cs="Calibri"/>
        </w:rPr>
      </w:pPr>
      <w:r w:rsidRPr="70C421A4">
        <w:rPr>
          <w:rFonts w:ascii="Calibri" w:eastAsia="Calibri" w:hAnsi="Calibri" w:cs="Calibri"/>
        </w:rPr>
        <w:t xml:space="preserve">El RUP será considerado un requisito obligatorio habilitante, del cual se verificarán aspectos de capacidad financiera y técnica, y el no cumplimiento de este requisito dará como consecuencia el rechazo de la propuesta. No obstante, es importante mencionar que el proponente deberá anexar todos los documentos solicitados para la acreditación de la capacidad técnica requerida dentro de los Términos de Referencia.  </w:t>
      </w:r>
    </w:p>
    <w:p w14:paraId="413E8DFE" w14:textId="3EA257DC" w:rsidR="00526E98" w:rsidRPr="00D84182" w:rsidRDefault="4B5FB079" w:rsidP="00D5731B">
      <w:pPr>
        <w:spacing w:after="160"/>
        <w:rPr>
          <w:rFonts w:ascii="Calibri" w:eastAsia="Calibri" w:hAnsi="Calibri" w:cs="Calibri"/>
        </w:rPr>
      </w:pPr>
      <w:r w:rsidRPr="70C421A4">
        <w:rPr>
          <w:rFonts w:ascii="Calibri" w:eastAsia="Calibri" w:hAnsi="Calibri" w:cs="Calibri"/>
        </w:rPr>
        <w:t xml:space="preserve">No estar inscrito en el RUP, o, no tener el mencionado registro renovado, actualizado y en firme de acuerdo con la normatividad vigente en la materia hasta máximo la fecha de cierre de la presente LPA, dará como consecuencia el rechazo de la propuesta.  </w:t>
      </w:r>
    </w:p>
    <w:p w14:paraId="794341CB" w14:textId="4FDA7773" w:rsidR="00526E98" w:rsidRPr="00D84182" w:rsidRDefault="4B5FB079" w:rsidP="00D5731B">
      <w:pPr>
        <w:spacing w:after="160"/>
        <w:rPr>
          <w:rFonts w:ascii="Calibri" w:eastAsia="Calibri" w:hAnsi="Calibri" w:cs="Calibri"/>
        </w:rPr>
      </w:pPr>
      <w:r w:rsidRPr="70C421A4">
        <w:rPr>
          <w:rFonts w:ascii="Calibri" w:eastAsia="Calibri" w:hAnsi="Calibri" w:cs="Calibri"/>
        </w:rPr>
        <w:t xml:space="preserve">La no presentación del certificado podrá subsanarse hasta el término máximo para la subsanación de los requisitos habilitantes y, en todo caso, el Comité Evaluador verificará que la inscripción, renovación, actualización y firmeza se haya obtenido hasta máximo la fecha de cierre de la LPA, so pena de rechazo de la propuesta. </w:t>
      </w:r>
    </w:p>
    <w:p w14:paraId="4C6F96ED" w14:textId="7231BED2" w:rsidR="00526E98" w:rsidRPr="00D84182" w:rsidRDefault="4B5FB079" w:rsidP="00D5731B">
      <w:pPr>
        <w:spacing w:after="160"/>
        <w:rPr>
          <w:rFonts w:ascii="Calibri" w:eastAsia="Calibri" w:hAnsi="Calibri" w:cs="Calibri"/>
        </w:rPr>
      </w:pPr>
      <w:r w:rsidRPr="70C421A4">
        <w:rPr>
          <w:rFonts w:ascii="Calibri" w:eastAsia="Calibri" w:hAnsi="Calibri" w:cs="Calibri"/>
        </w:rPr>
        <w:t>Adicionalmente, el RUP sólo se podrá exigir a proponentes nacionales y extranjeros con sucursal en Colombia. Lo anterior, teniendo en cuenta que, los proponentes extranjeros sin domicilio y/o sucursal en Colombia no están obligados a tener RUP y por tanto la verificación de la capacidad financiera y técnica, se hará de acuerdo con lo establecido en los capítulos respectivos.</w:t>
      </w:r>
    </w:p>
    <w:p w14:paraId="7D65CC16" w14:textId="09EE0C7C" w:rsidR="00526E98" w:rsidRPr="00D84182" w:rsidRDefault="17A29B15" w:rsidP="70C421A4">
      <w:pPr>
        <w:rPr>
          <w:lang w:val="es-ES" w:eastAsia="es-CO"/>
        </w:rPr>
      </w:pPr>
      <w:r>
        <w:t xml:space="preserve"> </w:t>
      </w:r>
    </w:p>
    <w:p w14:paraId="338CEC78" w14:textId="61FDCD82" w:rsidR="009572F2" w:rsidRPr="00D84182" w:rsidRDefault="009572F2" w:rsidP="00F33A72"/>
    <w:p w14:paraId="654B2C8A" w14:textId="77777777" w:rsidR="00F33A72" w:rsidRPr="00D84182" w:rsidRDefault="00F33A72" w:rsidP="002B5476">
      <w:pPr>
        <w:pStyle w:val="Ttulo3"/>
        <w:numPr>
          <w:ilvl w:val="2"/>
          <w:numId w:val="40"/>
        </w:numPr>
      </w:pPr>
      <w:bookmarkStart w:id="99" w:name="_Toc197421935"/>
      <w:r w:rsidRPr="00D84182">
        <w:t>GARANTÍA DE SERIEDAD DE LA PROPUESTA</w:t>
      </w:r>
      <w:bookmarkEnd w:id="99"/>
      <w:r w:rsidRPr="00D84182">
        <w:t xml:space="preserve"> </w:t>
      </w:r>
    </w:p>
    <w:p w14:paraId="0FF8A638" w14:textId="77777777" w:rsidR="00F33A72" w:rsidRPr="00D84182" w:rsidRDefault="00F33A72" w:rsidP="00F33A72"/>
    <w:p w14:paraId="510D5E07" w14:textId="69860657" w:rsidR="00F33A72" w:rsidRPr="00D84182" w:rsidRDefault="00F33A72" w:rsidP="00F33A72">
      <w:r w:rsidRPr="00D84182">
        <w:t>El proponente,</w:t>
      </w:r>
      <w:r w:rsidR="006628F0" w:rsidRPr="00D84182">
        <w:t xml:space="preserve"> sea persona natural o jurídica</w:t>
      </w:r>
      <w:r w:rsidRPr="00D84182">
        <w:t xml:space="preserve"> nacional, deberá constituir a su costa y presentar con su oferta una garantía de seriedad de la propuesta expedida por una Compañía de Seguros, legalmente establecida y autorizada para funcionar en Colombia, a favor de entidades particulares, así:</w:t>
      </w:r>
    </w:p>
    <w:p w14:paraId="08DD086A" w14:textId="77777777" w:rsidR="00F33A72" w:rsidRPr="00D84182" w:rsidRDefault="00F33A72" w:rsidP="00F33A72"/>
    <w:p w14:paraId="22988421" w14:textId="7A5FA9A1" w:rsidR="00F33A72" w:rsidRPr="00D84182" w:rsidRDefault="00556755" w:rsidP="00514CCB">
      <w:pPr>
        <w:pStyle w:val="Prrafodelista"/>
        <w:numPr>
          <w:ilvl w:val="0"/>
          <w:numId w:val="49"/>
        </w:numPr>
        <w:ind w:left="360"/>
      </w:pPr>
      <w:r w:rsidRPr="00D84182">
        <w:rPr>
          <w:b/>
          <w:bCs/>
        </w:rPr>
        <w:t>Amparos de la garantía de seriedad:</w:t>
      </w:r>
      <w:r w:rsidRPr="00D84182">
        <w:t xml:space="preserve"> </w:t>
      </w:r>
      <w:r w:rsidR="00F33A72" w:rsidRPr="00D84182">
        <w:t>La Garantía de Seriedad deberá cubrir los perjuicios derivados del incumplimiento del ofrecimiento.</w:t>
      </w:r>
    </w:p>
    <w:p w14:paraId="01EAD956" w14:textId="77777777" w:rsidR="00F33A72" w:rsidRPr="00D84182" w:rsidRDefault="00F33A72" w:rsidP="00514CCB"/>
    <w:p w14:paraId="5011B39D" w14:textId="0A8732D3" w:rsidR="00F33A72" w:rsidRPr="00D84182" w:rsidRDefault="00F33A72" w:rsidP="00514CCB">
      <w:pPr>
        <w:pStyle w:val="Prrafodelista"/>
        <w:numPr>
          <w:ilvl w:val="0"/>
          <w:numId w:val="49"/>
        </w:numPr>
        <w:ind w:left="360"/>
      </w:pPr>
      <w:r w:rsidRPr="00D84182">
        <w:rPr>
          <w:b/>
          <w:bCs/>
        </w:rPr>
        <w:t>Valor asegurado:</w:t>
      </w:r>
      <w:r w:rsidRPr="00D84182">
        <w:t xml:space="preserve"> La Garantía de Seriedad deberá ser equivalente al 10% del valor total del presupuesto del proyecto.</w:t>
      </w:r>
    </w:p>
    <w:p w14:paraId="1F4A9287" w14:textId="77777777" w:rsidR="00F33A72" w:rsidRPr="00D84182" w:rsidRDefault="00F33A72" w:rsidP="00514CCB"/>
    <w:p w14:paraId="52246EC4" w14:textId="0437E6E0" w:rsidR="00F33A72" w:rsidRPr="00D84182" w:rsidRDefault="00F33A72" w:rsidP="00514CCB">
      <w:pPr>
        <w:pStyle w:val="Prrafodelista"/>
        <w:numPr>
          <w:ilvl w:val="0"/>
          <w:numId w:val="49"/>
        </w:numPr>
        <w:ind w:left="360"/>
      </w:pPr>
      <w:r w:rsidRPr="00D84182">
        <w:rPr>
          <w:b/>
          <w:bCs/>
        </w:rPr>
        <w:t>Vigencia:</w:t>
      </w:r>
      <w:r w:rsidRPr="00D84182">
        <w:t xml:space="preserve"> La Garantía de Seriedad deberá tener una vigencia de cuatro (4) meses contados a partir de la fecha prevista para el cierre del proceso y en caso de la prórroga del cierre, deberá constituirse a partir de la nueva fecha del cierre.</w:t>
      </w:r>
    </w:p>
    <w:p w14:paraId="3B954E26" w14:textId="77777777" w:rsidR="00F33A72" w:rsidRPr="00D84182" w:rsidRDefault="00F33A72" w:rsidP="00514CCB"/>
    <w:p w14:paraId="5ABA4226" w14:textId="7AEDA485" w:rsidR="00F33A72" w:rsidRPr="00D84182" w:rsidRDefault="00F33A72" w:rsidP="00514CCB">
      <w:pPr>
        <w:pStyle w:val="Prrafodelista"/>
        <w:numPr>
          <w:ilvl w:val="0"/>
          <w:numId w:val="49"/>
        </w:numPr>
        <w:ind w:left="360"/>
      </w:pPr>
      <w:r w:rsidRPr="00D84182">
        <w:rPr>
          <w:b/>
          <w:bCs/>
        </w:rPr>
        <w:t>Asegurado/Beneficiario:</w:t>
      </w:r>
      <w:r w:rsidRPr="00D84182">
        <w:t xml:space="preserve"> El asegurado/beneficiario es el </w:t>
      </w:r>
      <w:r w:rsidR="00313D26">
        <w:t>FIDEICOMISO OXI INGREDION SANTANDER</w:t>
      </w:r>
      <w:r w:rsidRPr="00D84182">
        <w:rPr>
          <w:b/>
          <w:bCs/>
        </w:rPr>
        <w:t xml:space="preserve"> </w:t>
      </w:r>
      <w:r w:rsidRPr="00D84182">
        <w:t xml:space="preserve">con </w:t>
      </w:r>
      <w:r w:rsidRPr="00D84182">
        <w:rPr>
          <w:b/>
          <w:bCs/>
        </w:rPr>
        <w:t xml:space="preserve">NIT </w:t>
      </w:r>
      <w:r w:rsidR="005368FE">
        <w:t>800.256.769-6</w:t>
      </w:r>
    </w:p>
    <w:p w14:paraId="716EF01C" w14:textId="77777777" w:rsidR="00F33A72" w:rsidRPr="00D84182" w:rsidRDefault="00F33A72" w:rsidP="00514CCB"/>
    <w:p w14:paraId="368889B1" w14:textId="5A8EABF1" w:rsidR="00F33A72" w:rsidRPr="00D84182" w:rsidRDefault="00F33A72" w:rsidP="00514CCB">
      <w:pPr>
        <w:pStyle w:val="Prrafodelista"/>
        <w:numPr>
          <w:ilvl w:val="0"/>
          <w:numId w:val="49"/>
        </w:numPr>
        <w:ind w:left="360"/>
      </w:pPr>
      <w:r w:rsidRPr="00D84182">
        <w:rPr>
          <w:b/>
          <w:bCs/>
        </w:rPr>
        <w:t>Tomador/Afianzado:</w:t>
      </w:r>
      <w:r w:rsidRPr="00D84182">
        <w:t xml:space="preserve"> La Garantía de Seriedad deberá tomarse con el nombre del proponente como figura en el documento de identidad y, tratándose de consorcio o unión temporal, a nombre de éste y no de su representante legal, y deberá indicar los integrantes de este, así como su porcentaje de participación, según conste en el documento de constitución.</w:t>
      </w:r>
    </w:p>
    <w:p w14:paraId="6A6C21A0" w14:textId="77777777" w:rsidR="006E5C98" w:rsidRPr="00D84182" w:rsidRDefault="006E5C98" w:rsidP="006E5C98"/>
    <w:p w14:paraId="5152F4C7" w14:textId="77777777" w:rsidR="006E5C98" w:rsidRPr="00D84182" w:rsidRDefault="006E5C98" w:rsidP="006E5C98">
      <w:r w:rsidRPr="00D84182">
        <w:t>La garantía debe acompañarse con el recibo de pago expedido por la aseguradora, no el soporte de transacción electrónica. Este requisito sólo podrá subsanarse hasta máximo el plazo concedido para la subsanación, so pena del rechazo de la oferta. Cuando la propuesta la presente una figura asociativa, la garantía debe ser tomada a nombre de la figura asociativa, en este caso, deben quedar claros en el cuerpo de la garantía, los integrantes del consorcio o unión temporal, así como el porcentaje de su participación.</w:t>
      </w:r>
    </w:p>
    <w:p w14:paraId="0D81B164" w14:textId="77777777" w:rsidR="009174BE" w:rsidRPr="00D84182" w:rsidRDefault="009174BE" w:rsidP="006E5C98"/>
    <w:p w14:paraId="0E5CFB11" w14:textId="76856795" w:rsidR="006E5C98" w:rsidRPr="00D84182" w:rsidRDefault="006E5C98" w:rsidP="006E5C98">
      <w:r w:rsidRPr="00D84182">
        <w:t>La garantía de seriedad de la oferta cubrirá la indemnización derivada del incumplimiento del ofrecimiento, en los siguientes eventos, así:</w:t>
      </w:r>
    </w:p>
    <w:p w14:paraId="7E0B2AF0" w14:textId="77777777" w:rsidR="00C01778" w:rsidRPr="00D84182" w:rsidRDefault="00C01778" w:rsidP="00C01778"/>
    <w:p w14:paraId="0D7B2E87" w14:textId="77777777" w:rsidR="00C01778" w:rsidRPr="00D84182" w:rsidRDefault="00C01778" w:rsidP="00514CCB">
      <w:pPr>
        <w:pStyle w:val="Prrafodelista"/>
        <w:numPr>
          <w:ilvl w:val="0"/>
          <w:numId w:val="50"/>
        </w:numPr>
        <w:ind w:left="360"/>
      </w:pPr>
      <w:r w:rsidRPr="00D84182">
        <w:t>La no ampliación de la vigencia de la garantía de seriedad de la oferta cuando el plazo para la aceptación de la oferta o para suscribir el contrato es prorrogado, siempre que tal prórroga sea inferior a dos (02) meses.</w:t>
      </w:r>
    </w:p>
    <w:p w14:paraId="49B4B5E7" w14:textId="77777777" w:rsidR="00C01778" w:rsidRPr="00D84182" w:rsidRDefault="00C01778" w:rsidP="00514CCB"/>
    <w:p w14:paraId="34B335FC" w14:textId="77777777" w:rsidR="00C01778" w:rsidRPr="00D84182" w:rsidRDefault="00C01778" w:rsidP="00514CCB">
      <w:pPr>
        <w:pStyle w:val="Prrafodelista"/>
        <w:numPr>
          <w:ilvl w:val="0"/>
          <w:numId w:val="50"/>
        </w:numPr>
        <w:ind w:left="360"/>
      </w:pPr>
      <w:r w:rsidRPr="00D84182">
        <w:t>El retiro de la propuesta después de vencido el plazo fijado para la presentación de las ofertas.</w:t>
      </w:r>
    </w:p>
    <w:p w14:paraId="5A2AE0EF" w14:textId="77777777" w:rsidR="00C01778" w:rsidRPr="00D84182" w:rsidRDefault="00C01778" w:rsidP="00514CCB"/>
    <w:p w14:paraId="3A04093E" w14:textId="77777777" w:rsidR="00C01778" w:rsidRPr="00D84182" w:rsidRDefault="00C01778" w:rsidP="00514CCB">
      <w:pPr>
        <w:pStyle w:val="Prrafodelista"/>
        <w:numPr>
          <w:ilvl w:val="0"/>
          <w:numId w:val="50"/>
        </w:numPr>
        <w:ind w:left="360"/>
      </w:pPr>
      <w:r w:rsidRPr="00D84182">
        <w:t>La no suscripción del contrato sin justa causa por parte del adjudicatario.</w:t>
      </w:r>
    </w:p>
    <w:p w14:paraId="41A94047" w14:textId="77777777" w:rsidR="00C01778" w:rsidRPr="00D84182" w:rsidRDefault="00C01778" w:rsidP="00514CCB"/>
    <w:p w14:paraId="303EAFAA" w14:textId="47E34FE3" w:rsidR="00C01778" w:rsidRPr="00D84182" w:rsidRDefault="00C01778" w:rsidP="00514CCB">
      <w:pPr>
        <w:pStyle w:val="Prrafodelista"/>
        <w:numPr>
          <w:ilvl w:val="0"/>
          <w:numId w:val="50"/>
        </w:numPr>
        <w:ind w:left="360"/>
      </w:pPr>
      <w:r w:rsidRPr="00D84182">
        <w:t>La falta de otorgamiento por parte del proponente seleccionado de la garantía de cumplimiento del contrato.</w:t>
      </w:r>
    </w:p>
    <w:p w14:paraId="1AC6F301" w14:textId="77777777" w:rsidR="00C01778" w:rsidRPr="00D84182" w:rsidRDefault="00C01778" w:rsidP="00C01778"/>
    <w:p w14:paraId="4FDB952B" w14:textId="31B9188D" w:rsidR="00C01778" w:rsidRPr="00D84182" w:rsidRDefault="00C01778" w:rsidP="00C01778">
      <w:r w:rsidRPr="00D84182">
        <w:t xml:space="preserve">Cuando no se allegue la garantía de seriedad de la propuesta se considerará causal de rechazo; si se presenta y esta no contiene los requerimientos de los términos de referencia, el proponente deberá aclarar o subsanar los mismos, así como remitir las modificaciones dentro del término perentorio que para el efecto fije la entidad Contratante, so pena de rechazo de la propuesta si no cumple. Los proponentes no favorecidos con la aceptación de oferta del contrato, una vez finalizado la </w:t>
      </w:r>
      <w:r w:rsidR="00AB10C8">
        <w:t>Licitación Privada Abierta</w:t>
      </w:r>
      <w:r w:rsidRPr="00D84182">
        <w:t>, podrán presentar petición suscrita por el representante legal para que se le devuelva el original de la garantía de seriedad de la oferta.</w:t>
      </w:r>
    </w:p>
    <w:p w14:paraId="16FE4E98" w14:textId="77777777" w:rsidR="00124070" w:rsidRPr="00D84182" w:rsidRDefault="00124070" w:rsidP="00124070"/>
    <w:p w14:paraId="1B7FF62E" w14:textId="6B5D3A5C" w:rsidR="00124070" w:rsidRPr="00D84182" w:rsidRDefault="00124070" w:rsidP="002B5476">
      <w:pPr>
        <w:pStyle w:val="Ttulo3"/>
        <w:numPr>
          <w:ilvl w:val="2"/>
          <w:numId w:val="40"/>
        </w:numPr>
      </w:pPr>
      <w:bookmarkStart w:id="100" w:name="_Toc197421936"/>
      <w:r w:rsidRPr="00D84182">
        <w:t>FOTOCOPIA DE CÉDULA DE CIUDADANÍA</w:t>
      </w:r>
      <w:bookmarkEnd w:id="100"/>
    </w:p>
    <w:p w14:paraId="586382B1" w14:textId="77777777" w:rsidR="00D85A2D" w:rsidRPr="00D84182" w:rsidRDefault="00D85A2D" w:rsidP="00124070"/>
    <w:p w14:paraId="3D228EE9" w14:textId="7860B6A6" w:rsidR="00124070" w:rsidRPr="00D84182" w:rsidRDefault="00D85A2D" w:rsidP="00124070">
      <w:r w:rsidRPr="00D84182">
        <w:t>En caso de persona natural el proponente deberá allegar copia legible de la cédula de ciudadanía por ambas caras. En caso de persona jurídica, el proponente deberá allegar copia legible por ambas caras de la cédula de ciudadanía del representante legal. En caso de persona natural extranjera con domicilio en Colombia deberá allegar copia de la cédula de extranjería o permiso de residencia, según corresponda. Finalmente, en caso de proponentes plurales, deberá anexarse copia legible y por ambas caras el documento de identidad de los representantes legales de los integrantes.</w:t>
      </w:r>
    </w:p>
    <w:p w14:paraId="0323A66B" w14:textId="77777777" w:rsidR="00D85A2D" w:rsidRPr="00D84182" w:rsidRDefault="00D85A2D" w:rsidP="00D85A2D"/>
    <w:p w14:paraId="09B4178A" w14:textId="34C11970" w:rsidR="00D85A2D" w:rsidRPr="00D84182" w:rsidRDefault="00D85A2D" w:rsidP="002B5476">
      <w:pPr>
        <w:pStyle w:val="Ttulo3"/>
        <w:numPr>
          <w:ilvl w:val="2"/>
          <w:numId w:val="40"/>
        </w:numPr>
      </w:pPr>
      <w:bookmarkStart w:id="101" w:name="_Toc197421937"/>
      <w:r w:rsidRPr="00D84182">
        <w:t>CERTIFICADO DE RESPONSABILIDAD FISCAL DE LA CONTRALORÍA GENERAL DE LA REPÚBLICA</w:t>
      </w:r>
      <w:bookmarkEnd w:id="101"/>
      <w:r w:rsidRPr="00D84182">
        <w:t xml:space="preserve"> </w:t>
      </w:r>
    </w:p>
    <w:p w14:paraId="5CF7B33E" w14:textId="77777777" w:rsidR="00D85A2D" w:rsidRPr="00D84182" w:rsidRDefault="00D85A2D" w:rsidP="00D85A2D"/>
    <w:p w14:paraId="0D3FE372" w14:textId="2C3EC678" w:rsidR="00F27528" w:rsidRPr="00D84182" w:rsidRDefault="00D85A2D" w:rsidP="00D85A2D">
      <w:r w:rsidRPr="00D84182">
        <w:t xml:space="preserve">El proponente deberá presentar el Certificado de Responsabilidad Fiscal emitido por la Contraloría General de la República, respecto del proponente en caso de persona natural y del proponente y del representante legal en caso de personas jurídicas, en el cual se indique que no se encuentra(n) reportado(s). Lo mismo deberá hacerse respecto de los integrantes de los proponentes plurales y de sus representantes legales. Dicho certificado deberá haber sido expedido dentro de los treinta (30) días calendario anteriores a la fecha de cierre </w:t>
      </w:r>
      <w:r w:rsidR="00715C9E" w:rsidRPr="00D84182">
        <w:t>de la presente LPA</w:t>
      </w:r>
      <w:r w:rsidRPr="00D84182">
        <w:t>. En caso de no aportar el certificado, la Contratante al momento de la verificación, consultará los antecedentes correspondientes, en la página web de la Contraloría General de la República.</w:t>
      </w:r>
    </w:p>
    <w:p w14:paraId="4ECD06DF" w14:textId="77777777" w:rsidR="00F27528" w:rsidRPr="00D84182" w:rsidRDefault="00F27528" w:rsidP="00D85A2D"/>
    <w:p w14:paraId="0DE02357" w14:textId="33F3C594" w:rsidR="00F27528" w:rsidRPr="00D84182" w:rsidRDefault="00F27528" w:rsidP="002B5476">
      <w:pPr>
        <w:pStyle w:val="Ttulo3"/>
        <w:numPr>
          <w:ilvl w:val="2"/>
          <w:numId w:val="40"/>
        </w:numPr>
      </w:pPr>
      <w:bookmarkStart w:id="102" w:name="_Toc197421938"/>
      <w:r w:rsidRPr="00D84182">
        <w:t>CERTIFICADO DE ANTECEDENTES DE LA PROCURADURÍA GENERAL DE LA NACIÓN</w:t>
      </w:r>
      <w:bookmarkEnd w:id="102"/>
    </w:p>
    <w:p w14:paraId="6AB87055" w14:textId="77777777" w:rsidR="00F27528" w:rsidRPr="00D84182" w:rsidRDefault="00F27528" w:rsidP="00F27528"/>
    <w:p w14:paraId="40BA61C4" w14:textId="5677E13D" w:rsidR="00F27528" w:rsidRPr="00D84182" w:rsidRDefault="00F27528" w:rsidP="00F27528">
      <w:r w:rsidRPr="00D84182">
        <w:t xml:space="preserve">Se debe adjuntar Certificado de Antecedentes Disciplinarios emitido por la Procuraduría General de la Nación, respecto del proponente en caso de persona natural, y del proponente y representante legal en caso de persona jurídica, en el cual se certifique que no se encuentra(n) reportado(s) como inhabilitado para contratar en el Sistema de Información de Registro de Sanciones y Causas de Inhabilidad “SIRI” de la Procuraduría General de la Nación. En el caso de proponentes plurales, debe allegarse este certificado respecto de los integrantes y sus representantes legales. Dicho certificado deberá tener fecha de expedición no mayor a treinta (30) días calendario, anteriores a la fecha de cierre </w:t>
      </w:r>
      <w:r w:rsidR="00715C9E" w:rsidRPr="00D84182">
        <w:t>de la presente LPA</w:t>
      </w:r>
      <w:r w:rsidRPr="00D84182">
        <w:t>. En caso de no aportar el certificado, la Contratante al momento de la verificación, consultará los antecedentes correspondientes.</w:t>
      </w:r>
    </w:p>
    <w:p w14:paraId="1E9501B3" w14:textId="77777777" w:rsidR="00F27528" w:rsidRPr="00D84182" w:rsidRDefault="00F27528" w:rsidP="00F27528"/>
    <w:p w14:paraId="556F0419" w14:textId="4B062F64" w:rsidR="00F27528" w:rsidRPr="00D84182" w:rsidRDefault="00F27528" w:rsidP="002B5476">
      <w:pPr>
        <w:pStyle w:val="Ttulo3"/>
        <w:numPr>
          <w:ilvl w:val="2"/>
          <w:numId w:val="40"/>
        </w:numPr>
      </w:pPr>
      <w:bookmarkStart w:id="103" w:name="_Toc197421939"/>
      <w:r w:rsidRPr="00D84182">
        <w:t>CERTIFICADO DE ANTECEDENTES JUDICIALES DEL MINISTERIO DE DEFENSA</w:t>
      </w:r>
      <w:r w:rsidR="00DA62CC" w:rsidRPr="00D84182">
        <w:t xml:space="preserve"> </w:t>
      </w:r>
      <w:r w:rsidRPr="00D84182">
        <w:t>- POLICÍA NACIONAL</w:t>
      </w:r>
      <w:bookmarkEnd w:id="103"/>
      <w:r w:rsidRPr="00D84182">
        <w:t xml:space="preserve"> </w:t>
      </w:r>
    </w:p>
    <w:p w14:paraId="1EFD0548" w14:textId="77777777" w:rsidR="00F27528" w:rsidRPr="00D84182" w:rsidRDefault="00F27528" w:rsidP="00F27528"/>
    <w:p w14:paraId="00E525A1" w14:textId="24F14C59" w:rsidR="00A83122" w:rsidRPr="00D84182" w:rsidRDefault="00F27528" w:rsidP="00526E98">
      <w:r w:rsidRPr="00D84182">
        <w:t xml:space="preserve">Se debe adjuntar Certificado de Antecedentes Judiciales expedido por la Policía Nacional, respecto del proponente en caso de persona natural, y del representante legal en caso de persona jurídica. En caso de figuras asociativas este requisito deberá ser aportado por cada uno de los integrantes o representantes de los integrantes, si se presentaren antecedentes judiciales consistentes en sentencia judicial condenatoria con pena accesoria de interdicción de derechos y funciones públicas, la oferta será rechazada. El Contratante verificará la consulta de los antecedentes judiciales realizado a través de la página web de la Policía Nacional. Dicho certificado deberá tener fecha de expedición no mayor a treinta (30) días calendario, anteriores a la fecha de cierre </w:t>
      </w:r>
      <w:r w:rsidR="00715C9E" w:rsidRPr="00D84182">
        <w:t>de la presente LPA</w:t>
      </w:r>
      <w:r w:rsidRPr="00D84182">
        <w:t>.</w:t>
      </w:r>
    </w:p>
    <w:p w14:paraId="28AE9C33" w14:textId="77777777" w:rsidR="00526E98" w:rsidRPr="00D84182" w:rsidRDefault="00526E98" w:rsidP="00526E98"/>
    <w:p w14:paraId="6F1ABAD3" w14:textId="5B836104" w:rsidR="00A83122" w:rsidRPr="00D84182" w:rsidRDefault="00A83122" w:rsidP="002B5476">
      <w:pPr>
        <w:pStyle w:val="Ttulo3"/>
        <w:numPr>
          <w:ilvl w:val="2"/>
          <w:numId w:val="40"/>
        </w:numPr>
      </w:pPr>
      <w:bookmarkStart w:id="104" w:name="_Toc197421940"/>
      <w:r w:rsidRPr="00D84182">
        <w:t>ABONO DE LA OFERTA</w:t>
      </w:r>
      <w:bookmarkEnd w:id="104"/>
      <w:r w:rsidRPr="00D84182">
        <w:t xml:space="preserve"> </w:t>
      </w:r>
    </w:p>
    <w:p w14:paraId="051F1459" w14:textId="4F3CF732" w:rsidR="00526E98" w:rsidRPr="00D84182" w:rsidRDefault="00526E98" w:rsidP="00A83122"/>
    <w:p w14:paraId="550662DA" w14:textId="77777777" w:rsidR="00142F7D" w:rsidRPr="00A05862" w:rsidRDefault="00142F7D" w:rsidP="00142F7D">
      <w:r w:rsidRPr="00A05862">
        <w:t xml:space="preserve">Si el representante legal o apoderado de los destinatarios del proceso licitatorio no posee título necesario para abonar la oferta, esta deberá ser avalada por un </w:t>
      </w:r>
      <w:r>
        <w:t>profesional con el</w:t>
      </w:r>
      <w:r w:rsidRPr="00A05862">
        <w:t xml:space="preserve"> título del perfil del Director de la interventoría </w:t>
      </w:r>
      <w:r w:rsidRPr="00D84182">
        <w:t xml:space="preserve">descrito en el </w:t>
      </w:r>
      <w:r w:rsidRPr="0023685C">
        <w:rPr>
          <w:b/>
          <w:bCs/>
        </w:rPr>
        <w:t>Anexo No. 7.</w:t>
      </w:r>
      <w:r w:rsidRPr="00D84182">
        <w:t xml:space="preserve"> </w:t>
      </w:r>
      <w:r>
        <w:t>(P</w:t>
      </w:r>
      <w:r w:rsidRPr="00D84182">
        <w:t>ersonal mínimo requerido</w:t>
      </w:r>
      <w:r>
        <w:t xml:space="preserve">) </w:t>
      </w:r>
      <w:r w:rsidRPr="00A05862">
        <w:t>y afines de acuerdo con el SNIES para lo cual deberá adjuntar copia de su matrícula o tarjeta profesional y copia del certificado de vigencia de matrícula profesional y certificado de antecedentes disciplinarios expedidos por la entidad competente para ello, de acuerdo con la profesión en caso de aplicar.</w:t>
      </w:r>
    </w:p>
    <w:p w14:paraId="472047B6" w14:textId="77777777" w:rsidR="001C3315" w:rsidRPr="00D84182" w:rsidRDefault="001C3315" w:rsidP="00A83122"/>
    <w:p w14:paraId="248CAC20" w14:textId="4D637774" w:rsidR="001C3315" w:rsidRPr="00D84182" w:rsidRDefault="001C3315" w:rsidP="002B5476">
      <w:pPr>
        <w:pStyle w:val="Ttulo3"/>
        <w:numPr>
          <w:ilvl w:val="2"/>
          <w:numId w:val="40"/>
        </w:numPr>
      </w:pPr>
      <w:bookmarkStart w:id="105" w:name="_Toc197421941"/>
      <w:r w:rsidRPr="00D84182">
        <w:t>CERTIFICACIÓN DEL REVISOR FISCAL</w:t>
      </w:r>
      <w:bookmarkEnd w:id="105"/>
      <w:r w:rsidRPr="00D84182">
        <w:t xml:space="preserve"> </w:t>
      </w:r>
    </w:p>
    <w:p w14:paraId="57E180D3" w14:textId="7C645CBD" w:rsidR="001C3315" w:rsidRPr="00D84182" w:rsidRDefault="001C3315" w:rsidP="001C3315">
      <w:r w:rsidRPr="00D84182">
        <w:t xml:space="preserve"> </w:t>
      </w:r>
    </w:p>
    <w:p w14:paraId="427406B1" w14:textId="222A987A" w:rsidR="001C3315" w:rsidRPr="00D84182" w:rsidRDefault="2C20A40D" w:rsidP="70C421A4">
      <w:pPr>
        <w:rPr>
          <w:rFonts w:ascii="Calibri" w:eastAsia="Calibri" w:hAnsi="Calibri" w:cs="Calibri"/>
        </w:rPr>
      </w:pPr>
      <w:r w:rsidRPr="70C421A4">
        <w:rPr>
          <w:rFonts w:ascii="Calibri" w:eastAsia="Calibri" w:hAnsi="Calibri" w:cs="Calibri"/>
          <w:color w:val="000000" w:themeColor="text1"/>
        </w:rPr>
        <w:t xml:space="preserve"> La persona jurídica nacional deberá allegar certificación expedida por el Revisor Fiscal en la que conste si se trata de una sociedad anónima abierta o cerrada. Este requisito sólo será exigible para las sociedades anónimas.</w:t>
      </w:r>
    </w:p>
    <w:p w14:paraId="5877CB11" w14:textId="3CCF03AB" w:rsidR="001C3315" w:rsidRPr="00D84182" w:rsidRDefault="001C3315" w:rsidP="70C421A4">
      <w:pPr>
        <w:rPr>
          <w:rFonts w:ascii="Calibri" w:eastAsia="Calibri" w:hAnsi="Calibri" w:cs="Calibri"/>
        </w:rPr>
      </w:pPr>
    </w:p>
    <w:p w14:paraId="27D73065" w14:textId="6AE889AE" w:rsidR="001C3315" w:rsidRPr="00D84182" w:rsidRDefault="001C3315" w:rsidP="70C421A4"/>
    <w:p w14:paraId="642302AE" w14:textId="35E2DAA6" w:rsidR="001C3315" w:rsidRPr="00D84182" w:rsidRDefault="001C3315" w:rsidP="002B5476">
      <w:pPr>
        <w:pStyle w:val="Ttulo3"/>
        <w:numPr>
          <w:ilvl w:val="2"/>
          <w:numId w:val="40"/>
        </w:numPr>
      </w:pPr>
      <w:bookmarkStart w:id="106" w:name="_Toc197421942"/>
      <w:r w:rsidRPr="00D84182">
        <w:t>PARTICIPACIÓN ASOCIADOS ACCIONISTAS O SOCIOS</w:t>
      </w:r>
      <w:bookmarkEnd w:id="106"/>
      <w:r w:rsidRPr="00D84182">
        <w:t xml:space="preserve"> </w:t>
      </w:r>
    </w:p>
    <w:p w14:paraId="2025DBE3" w14:textId="77777777" w:rsidR="001C3315" w:rsidRPr="00D84182" w:rsidRDefault="001C3315" w:rsidP="001C3315"/>
    <w:p w14:paraId="2E2AC792" w14:textId="4AD10ED5" w:rsidR="001C3315" w:rsidRPr="00D84182" w:rsidRDefault="7B2B6456" w:rsidP="001C3315">
      <w:r>
        <w:t xml:space="preserve">Las personas jurídicas que presenten su oferta, bien sea de manera individual o como integrantes de una figura asociativa (consorcio o unión temporal), deberán allegar el certificado de composición de los asociados, accionistas o socios, debidamente firmado por el representante legal o revisor fiscal, según corresponda. Para ello, deberán diligenciar el </w:t>
      </w:r>
      <w:r w:rsidRPr="70C421A4">
        <w:rPr>
          <w:b/>
          <w:bCs/>
        </w:rPr>
        <w:t>Anexo No. 17</w:t>
      </w:r>
      <w:r>
        <w:t xml:space="preserve"> (Certificación de participación de accionistas). El presente requisito no aplica para las Sociedades Anónimas abiertas.</w:t>
      </w:r>
    </w:p>
    <w:p w14:paraId="68A13BA3" w14:textId="77777777" w:rsidR="001C3315" w:rsidRPr="00D84182" w:rsidRDefault="001C3315" w:rsidP="001C3315"/>
    <w:p w14:paraId="59F27A50" w14:textId="26493159" w:rsidR="001C3315" w:rsidRPr="00D5731B" w:rsidRDefault="7B2B6456" w:rsidP="00142F7D">
      <w:pPr>
        <w:pStyle w:val="Ttulo3"/>
        <w:numPr>
          <w:ilvl w:val="1"/>
          <w:numId w:val="40"/>
        </w:numPr>
      </w:pPr>
      <w:bookmarkStart w:id="107" w:name="_Toc197421943"/>
      <w:r w:rsidRPr="00D5731B">
        <w:t>REQUISITOS HABILITANTES DE ORDEN FINANCIERO</w:t>
      </w:r>
      <w:bookmarkEnd w:id="107"/>
    </w:p>
    <w:p w14:paraId="2CD6F133" w14:textId="77777777" w:rsidR="001C3315" w:rsidRPr="00D5731B" w:rsidRDefault="001C3315" w:rsidP="70C421A4"/>
    <w:p w14:paraId="58286C29" w14:textId="157A04E8" w:rsidR="001C3315" w:rsidRPr="004557F1" w:rsidRDefault="7B2B6456" w:rsidP="001C3315">
      <w:pPr>
        <w:rPr>
          <w:color w:val="000000" w:themeColor="text1"/>
        </w:rPr>
      </w:pPr>
      <w:r w:rsidRPr="004557F1">
        <w:rPr>
          <w:color w:val="000000" w:themeColor="text1"/>
        </w:rPr>
        <w:t>Con la propuesta se deberán cumplir los siguientes requisitos y allegar los documentos señalados a continuación, con los cuales se acreditará la capacidad financiera del proponente. Los proponentes deben presentar sus respectivos estados financieros certificados y dictaminados. En el caso de ofertas presentadas por unión temporal o consorcio, cada integrante del proponente plural debe presentar sus respectivos estados financieros con el cumplimiento de los mismos requisitos.</w:t>
      </w:r>
    </w:p>
    <w:p w14:paraId="6CD4C73D" w14:textId="1D538827" w:rsidR="70C421A4" w:rsidRPr="004557F1" w:rsidRDefault="70C421A4" w:rsidP="70C421A4">
      <w:pPr>
        <w:rPr>
          <w:color w:val="000000" w:themeColor="text1"/>
        </w:rPr>
      </w:pPr>
    </w:p>
    <w:p w14:paraId="4E74B60B" w14:textId="66457A35" w:rsidR="3A61BFE2" w:rsidRPr="004557F1" w:rsidRDefault="3A61BFE2" w:rsidP="70C421A4">
      <w:pPr>
        <w:ind w:left="12"/>
        <w:rPr>
          <w:rFonts w:ascii="Calibri" w:eastAsia="Calibri" w:hAnsi="Calibri" w:cs="Calibri"/>
          <w:color w:val="000000" w:themeColor="text1"/>
        </w:rPr>
      </w:pPr>
      <w:r w:rsidRPr="004557F1">
        <w:rPr>
          <w:rFonts w:ascii="Calibri" w:eastAsia="Calibri" w:hAnsi="Calibri" w:cs="Calibri"/>
          <w:b/>
          <w:bCs/>
          <w:color w:val="000000" w:themeColor="text1"/>
          <w:u w:val="single"/>
        </w:rPr>
        <w:t xml:space="preserve">Los documentos que se enlistan en el cuadro a continuación </w:t>
      </w:r>
      <w:r w:rsidRPr="004557F1">
        <w:rPr>
          <w:rFonts w:ascii="Calibri" w:eastAsia="Calibri" w:hAnsi="Calibri" w:cs="Calibri"/>
          <w:b/>
          <w:bCs/>
          <w:color w:val="000000" w:themeColor="text1"/>
          <w:u w:val="single"/>
          <w:lang w:val="es-ES"/>
        </w:rPr>
        <w:t>deberán ser allegados junto con la propuesta, es decir para la hora y día señalados en el cronograma como fecha de cierre de la presente LPA, so pena de rechazo.</w:t>
      </w:r>
    </w:p>
    <w:p w14:paraId="7A44BF00" w14:textId="6C1B78F6" w:rsidR="70C421A4" w:rsidRPr="004557F1" w:rsidRDefault="70C421A4" w:rsidP="70C421A4">
      <w:pPr>
        <w:rPr>
          <w:color w:val="000000" w:themeColor="text1"/>
          <w:highlight w:val="yellow"/>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410"/>
        <w:gridCol w:w="4410"/>
      </w:tblGrid>
      <w:tr w:rsidR="004557F1" w:rsidRPr="004557F1" w14:paraId="4EA34A46" w14:textId="77777777" w:rsidTr="70C421A4">
        <w:trPr>
          <w:trHeight w:val="285"/>
        </w:trPr>
        <w:tc>
          <w:tcPr>
            <w:tcW w:w="4410" w:type="dxa"/>
            <w:tcBorders>
              <w:top w:val="single" w:sz="6" w:space="0" w:color="auto"/>
              <w:left w:val="single" w:sz="6" w:space="0" w:color="auto"/>
              <w:bottom w:val="single" w:sz="6" w:space="0" w:color="auto"/>
              <w:right w:val="single" w:sz="6" w:space="0" w:color="auto"/>
            </w:tcBorders>
          </w:tcPr>
          <w:p w14:paraId="7268375A" w14:textId="57A3988F" w:rsidR="70C421A4" w:rsidRPr="004557F1" w:rsidRDefault="70C421A4" w:rsidP="004557F1">
            <w:pPr>
              <w:ind w:left="12"/>
              <w:jc w:val="center"/>
              <w:rPr>
                <w:rFonts w:ascii="Calibri" w:eastAsia="Calibri" w:hAnsi="Calibri" w:cs="Calibri"/>
                <w:color w:val="000000" w:themeColor="text1"/>
              </w:rPr>
            </w:pPr>
            <w:r w:rsidRPr="004557F1">
              <w:rPr>
                <w:rFonts w:ascii="Calibri" w:eastAsia="Calibri" w:hAnsi="Calibri" w:cs="Calibri"/>
                <w:b/>
                <w:bCs/>
                <w:color w:val="000000" w:themeColor="text1"/>
                <w:u w:val="single"/>
                <w:lang w:val="es-ES"/>
              </w:rPr>
              <w:t>DOCUMENTOS</w:t>
            </w:r>
            <w:r w:rsidRPr="004557F1">
              <w:rPr>
                <w:rFonts w:ascii="Calibri" w:eastAsia="Calibri" w:hAnsi="Calibri" w:cs="Calibri"/>
                <w:color w:val="000000" w:themeColor="text1"/>
                <w:u w:val="single"/>
              </w:rPr>
              <w:t>  </w:t>
            </w:r>
          </w:p>
        </w:tc>
        <w:tc>
          <w:tcPr>
            <w:tcW w:w="4410" w:type="dxa"/>
            <w:tcBorders>
              <w:top w:val="single" w:sz="6" w:space="0" w:color="auto"/>
              <w:left w:val="single" w:sz="6" w:space="0" w:color="auto"/>
              <w:bottom w:val="single" w:sz="6" w:space="0" w:color="auto"/>
              <w:right w:val="single" w:sz="6" w:space="0" w:color="auto"/>
            </w:tcBorders>
          </w:tcPr>
          <w:p w14:paraId="2436B661" w14:textId="71121B9D" w:rsidR="70C421A4" w:rsidRPr="004557F1" w:rsidRDefault="70C421A4" w:rsidP="004557F1">
            <w:pPr>
              <w:ind w:left="12"/>
              <w:jc w:val="center"/>
              <w:rPr>
                <w:rFonts w:ascii="Calibri" w:eastAsia="Calibri" w:hAnsi="Calibri" w:cs="Calibri"/>
                <w:color w:val="000000" w:themeColor="text1"/>
              </w:rPr>
            </w:pPr>
            <w:r w:rsidRPr="004557F1">
              <w:rPr>
                <w:rFonts w:ascii="Calibri" w:eastAsia="Calibri" w:hAnsi="Calibri" w:cs="Calibri"/>
                <w:b/>
                <w:bCs/>
                <w:color w:val="000000" w:themeColor="text1"/>
                <w:u w:val="single"/>
                <w:lang w:val="es-ES"/>
              </w:rPr>
              <w:t>INDICADORES</w:t>
            </w:r>
            <w:r w:rsidRPr="004557F1">
              <w:rPr>
                <w:rFonts w:ascii="Calibri" w:eastAsia="Calibri" w:hAnsi="Calibri" w:cs="Calibri"/>
                <w:color w:val="000000" w:themeColor="text1"/>
                <w:u w:val="single"/>
              </w:rPr>
              <w:t>  </w:t>
            </w:r>
          </w:p>
        </w:tc>
      </w:tr>
      <w:tr w:rsidR="004557F1" w:rsidRPr="004557F1" w14:paraId="35B766A8" w14:textId="77777777" w:rsidTr="70C421A4">
        <w:trPr>
          <w:trHeight w:val="285"/>
        </w:trPr>
        <w:tc>
          <w:tcPr>
            <w:tcW w:w="4410" w:type="dxa"/>
            <w:tcBorders>
              <w:top w:val="single" w:sz="6" w:space="0" w:color="auto"/>
              <w:left w:val="single" w:sz="6" w:space="0" w:color="auto"/>
              <w:bottom w:val="single" w:sz="6" w:space="0" w:color="auto"/>
              <w:right w:val="single" w:sz="6" w:space="0" w:color="auto"/>
            </w:tcBorders>
          </w:tcPr>
          <w:p w14:paraId="75F7AD12" w14:textId="6758467D"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Balance general (o estado de Situación Financiera) y Estado de resultados   </w:t>
            </w:r>
          </w:p>
        </w:tc>
        <w:tc>
          <w:tcPr>
            <w:tcW w:w="4410" w:type="dxa"/>
            <w:tcBorders>
              <w:top w:val="single" w:sz="6" w:space="0" w:color="auto"/>
              <w:left w:val="single" w:sz="6" w:space="0" w:color="auto"/>
              <w:bottom w:val="single" w:sz="6" w:space="0" w:color="auto"/>
              <w:right w:val="single" w:sz="6" w:space="0" w:color="auto"/>
            </w:tcBorders>
          </w:tcPr>
          <w:p w14:paraId="6F042896" w14:textId="2F3A951E"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Indicadores financieros   </w:t>
            </w:r>
          </w:p>
        </w:tc>
      </w:tr>
      <w:tr w:rsidR="004557F1" w:rsidRPr="004557F1" w14:paraId="1CFB99D0" w14:textId="77777777" w:rsidTr="70C421A4">
        <w:trPr>
          <w:trHeight w:val="285"/>
        </w:trPr>
        <w:tc>
          <w:tcPr>
            <w:tcW w:w="4410" w:type="dxa"/>
            <w:tcBorders>
              <w:top w:val="single" w:sz="6" w:space="0" w:color="auto"/>
              <w:left w:val="single" w:sz="6" w:space="0" w:color="auto"/>
              <w:bottom w:val="single" w:sz="6" w:space="0" w:color="auto"/>
              <w:right w:val="single" w:sz="6" w:space="0" w:color="auto"/>
            </w:tcBorders>
          </w:tcPr>
          <w:p w14:paraId="43F9293A" w14:textId="07BDBAF8"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DECLARACIÓN DE RENTA</w:t>
            </w:r>
          </w:p>
        </w:tc>
        <w:tc>
          <w:tcPr>
            <w:tcW w:w="4410" w:type="dxa"/>
            <w:tcBorders>
              <w:top w:val="single" w:sz="6" w:space="0" w:color="auto"/>
              <w:left w:val="single" w:sz="6" w:space="0" w:color="auto"/>
              <w:bottom w:val="single" w:sz="6" w:space="0" w:color="auto"/>
              <w:right w:val="single" w:sz="6" w:space="0" w:color="auto"/>
            </w:tcBorders>
          </w:tcPr>
          <w:p w14:paraId="7706795C" w14:textId="446CC698"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Indicadores de capacidad organizacional</w:t>
            </w:r>
          </w:p>
        </w:tc>
      </w:tr>
      <w:tr w:rsidR="004557F1" w:rsidRPr="004557F1" w14:paraId="19BD0062" w14:textId="77777777" w:rsidTr="70C421A4">
        <w:trPr>
          <w:trHeight w:val="285"/>
        </w:trPr>
        <w:tc>
          <w:tcPr>
            <w:tcW w:w="4410" w:type="dxa"/>
            <w:tcBorders>
              <w:top w:val="single" w:sz="6" w:space="0" w:color="auto"/>
              <w:left w:val="single" w:sz="6" w:space="0" w:color="auto"/>
              <w:bottom w:val="single" w:sz="6" w:space="0" w:color="auto"/>
              <w:right w:val="single" w:sz="6" w:space="0" w:color="auto"/>
            </w:tcBorders>
          </w:tcPr>
          <w:p w14:paraId="1957EAF1" w14:textId="2862559A"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Notas a los estados financieros   </w:t>
            </w:r>
          </w:p>
        </w:tc>
        <w:tc>
          <w:tcPr>
            <w:tcW w:w="4410" w:type="dxa"/>
            <w:tcBorders>
              <w:top w:val="single" w:sz="6" w:space="0" w:color="auto"/>
              <w:left w:val="single" w:sz="6" w:space="0" w:color="auto"/>
              <w:bottom w:val="single" w:sz="6" w:space="0" w:color="auto"/>
              <w:right w:val="single" w:sz="6" w:space="0" w:color="auto"/>
            </w:tcBorders>
          </w:tcPr>
          <w:p w14:paraId="3C7B5A8D" w14:textId="5BB764CF"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 </w:t>
            </w:r>
          </w:p>
        </w:tc>
      </w:tr>
      <w:tr w:rsidR="004557F1" w:rsidRPr="004557F1" w14:paraId="65EB9AC1" w14:textId="77777777" w:rsidTr="70C421A4">
        <w:trPr>
          <w:trHeight w:val="285"/>
        </w:trPr>
        <w:tc>
          <w:tcPr>
            <w:tcW w:w="4410" w:type="dxa"/>
            <w:tcBorders>
              <w:top w:val="single" w:sz="6" w:space="0" w:color="auto"/>
              <w:left w:val="single" w:sz="6" w:space="0" w:color="auto"/>
              <w:bottom w:val="single" w:sz="6" w:space="0" w:color="auto"/>
              <w:right w:val="single" w:sz="6" w:space="0" w:color="auto"/>
            </w:tcBorders>
          </w:tcPr>
          <w:p w14:paraId="3677B9BD" w14:textId="4A66B7FD" w:rsidR="70C421A4" w:rsidRPr="004557F1" w:rsidRDefault="70C421A4" w:rsidP="004557F1">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Certificación y Dictamen de los estados financieros   </w:t>
            </w:r>
          </w:p>
        </w:tc>
        <w:tc>
          <w:tcPr>
            <w:tcW w:w="4410" w:type="dxa"/>
            <w:tcBorders>
              <w:top w:val="single" w:sz="6" w:space="0" w:color="auto"/>
              <w:left w:val="single" w:sz="6" w:space="0" w:color="auto"/>
              <w:bottom w:val="single" w:sz="6" w:space="0" w:color="auto"/>
              <w:right w:val="single" w:sz="6" w:space="0" w:color="auto"/>
            </w:tcBorders>
          </w:tcPr>
          <w:p w14:paraId="71832852" w14:textId="2F809F13" w:rsidR="70C421A4" w:rsidRPr="004557F1" w:rsidRDefault="70C421A4" w:rsidP="004557F1">
            <w:pPr>
              <w:ind w:left="12"/>
              <w:jc w:val="left"/>
              <w:rPr>
                <w:rFonts w:ascii="Calibri" w:eastAsia="Calibri" w:hAnsi="Calibri" w:cs="Calibri"/>
                <w:color w:val="000000" w:themeColor="text1"/>
              </w:rPr>
            </w:pPr>
          </w:p>
        </w:tc>
      </w:tr>
    </w:tbl>
    <w:p w14:paraId="13D28AF5" w14:textId="379017FE" w:rsidR="70C421A4" w:rsidRPr="004557F1" w:rsidRDefault="70C421A4" w:rsidP="70C421A4">
      <w:pPr>
        <w:rPr>
          <w:color w:val="000000" w:themeColor="text1"/>
        </w:rPr>
      </w:pPr>
    </w:p>
    <w:p w14:paraId="21CA576F" w14:textId="77777777" w:rsidR="001C3315" w:rsidRPr="004557F1" w:rsidRDefault="001C3315" w:rsidP="70C421A4">
      <w:pPr>
        <w:rPr>
          <w:color w:val="000000" w:themeColor="text1"/>
        </w:rPr>
      </w:pPr>
      <w:bookmarkStart w:id="108" w:name="_Hlk11224135"/>
    </w:p>
    <w:p w14:paraId="66D47EA8" w14:textId="23DCBA34" w:rsidR="001B7002" w:rsidRPr="004557F1" w:rsidRDefault="6E1C2A67" w:rsidP="70C421A4">
      <w:pPr>
        <w:rPr>
          <w:rFonts w:ascii="Calibri" w:eastAsia="Calibri" w:hAnsi="Calibri" w:cs="Calibri"/>
          <w:color w:val="000000" w:themeColor="text1"/>
        </w:rPr>
      </w:pPr>
      <w:r w:rsidRPr="004557F1">
        <w:rPr>
          <w:color w:val="000000" w:themeColor="text1"/>
        </w:rPr>
        <w:t>Los estados financieros entregados deberán estar acorde</w:t>
      </w:r>
      <w:r w:rsidR="1396C959" w:rsidRPr="004557F1">
        <w:rPr>
          <w:color w:val="000000" w:themeColor="text1"/>
        </w:rPr>
        <w:t>s</w:t>
      </w:r>
      <w:r w:rsidRPr="004557F1">
        <w:rPr>
          <w:color w:val="000000" w:themeColor="text1"/>
        </w:rPr>
        <w:t xml:space="preserve"> con lo preceptuado </w:t>
      </w:r>
      <w:r w:rsidR="3C45E6E7" w:rsidRPr="004557F1">
        <w:rPr>
          <w:color w:val="000000" w:themeColor="text1"/>
        </w:rPr>
        <w:t xml:space="preserve">en los Decretos Nacionales </w:t>
      </w:r>
      <w:r w:rsidRPr="004557F1">
        <w:rPr>
          <w:color w:val="000000" w:themeColor="text1"/>
        </w:rPr>
        <w:t>3022 de 2013 y 2420 de 2015</w:t>
      </w:r>
      <w:r w:rsidR="3C45E6E7" w:rsidRPr="004557F1">
        <w:rPr>
          <w:color w:val="000000" w:themeColor="text1"/>
        </w:rPr>
        <w:t xml:space="preserve">, relacionados con la </w:t>
      </w:r>
      <w:r w:rsidRPr="004557F1">
        <w:rPr>
          <w:color w:val="000000" w:themeColor="text1"/>
        </w:rPr>
        <w:t>aplicación de NIIF en Colombia y demás normas concordantes.</w:t>
      </w:r>
      <w:r w:rsidR="3C45E6E7" w:rsidRPr="004557F1">
        <w:rPr>
          <w:color w:val="000000" w:themeColor="text1"/>
        </w:rPr>
        <w:t xml:space="preserve"> </w:t>
      </w:r>
      <w:r w:rsidR="2D08DF2D" w:rsidRPr="004557F1">
        <w:rPr>
          <w:color w:val="000000" w:themeColor="text1"/>
        </w:rPr>
        <w:t>El Comité Evaluador realizará la verificación de los requisitos habilitantes con la información financiera actualizada a corte a 31 de diciembre de 2023.</w:t>
      </w:r>
      <w:r w:rsidR="36AEFD6C" w:rsidRPr="004557F1">
        <w:rPr>
          <w:color w:val="000000" w:themeColor="text1"/>
        </w:rPr>
        <w:t xml:space="preserve"> </w:t>
      </w:r>
      <w:r w:rsidR="36AEFD6C" w:rsidRPr="004557F1">
        <w:rPr>
          <w:rFonts w:ascii="Calibri" w:eastAsia="Calibri" w:hAnsi="Calibri" w:cs="Calibri"/>
          <w:color w:val="000000" w:themeColor="text1"/>
          <w:u w:val="single"/>
        </w:rPr>
        <w:t>De igual manera deberá cumplir con lo preceptuado en artículo 4 del DECRETO 2649 DE 1993.</w:t>
      </w:r>
    </w:p>
    <w:p w14:paraId="54321C82" w14:textId="77777777" w:rsidR="005478DB" w:rsidRPr="004557F1" w:rsidRDefault="005478DB" w:rsidP="70C421A4">
      <w:pPr>
        <w:rPr>
          <w:color w:val="000000" w:themeColor="text1"/>
        </w:rPr>
      </w:pPr>
    </w:p>
    <w:p w14:paraId="72261D82" w14:textId="3A102091" w:rsidR="005478DB" w:rsidRPr="004557F1" w:rsidRDefault="36AEFD6C" w:rsidP="70C421A4">
      <w:pPr>
        <w:rPr>
          <w:rFonts w:ascii="Calibri" w:eastAsia="Calibri" w:hAnsi="Calibri" w:cs="Calibri"/>
          <w:color w:val="000000" w:themeColor="text1"/>
        </w:rPr>
      </w:pPr>
      <w:r w:rsidRPr="004557F1">
        <w:rPr>
          <w:rFonts w:ascii="Calibri" w:eastAsia="Calibri" w:hAnsi="Calibri" w:cs="Calibri"/>
          <w:color w:val="000000" w:themeColor="text1"/>
          <w:u w:val="single"/>
        </w:rPr>
        <w:t>En caso de presentarse proponente, persona natural, o como integrante del proponente plural debe poseer la categoría estar “obligado a llevar contabilidad” dentro del RUT, so pena de rechazo. Lo anterior deberá acreditarse para la fecha de cierre de la presente LPA, so pena de rechazo. El RUT deberá tener una fecha de generación o expedición menor a 30 días contados a partir de la fecha de cierre del presente proceso de selección o del requerimiento por parte del comité evaluador</w:t>
      </w:r>
    </w:p>
    <w:p w14:paraId="4002FFC3" w14:textId="0DDACAEC" w:rsidR="005478DB" w:rsidRPr="004557F1" w:rsidRDefault="005478DB" w:rsidP="70C421A4">
      <w:pPr>
        <w:rPr>
          <w:color w:val="000000" w:themeColor="text1"/>
        </w:rPr>
      </w:pPr>
    </w:p>
    <w:p w14:paraId="4E1AB860" w14:textId="2CC74237" w:rsidR="005478DB" w:rsidRPr="004557F1" w:rsidRDefault="6E1C2A67" w:rsidP="70C421A4">
      <w:pPr>
        <w:rPr>
          <w:color w:val="000000" w:themeColor="text1"/>
        </w:rPr>
      </w:pPr>
      <w:r w:rsidRPr="004557F1">
        <w:rPr>
          <w:color w:val="000000" w:themeColor="text1"/>
        </w:rPr>
        <w:t xml:space="preserve">Tratándose de estructuras plurales, los indicadores se calcularán con base en la </w:t>
      </w:r>
      <w:r w:rsidR="629CFB57" w:rsidRPr="004557F1">
        <w:rPr>
          <w:color w:val="000000" w:themeColor="text1"/>
        </w:rPr>
        <w:t xml:space="preserve">información </w:t>
      </w:r>
      <w:r w:rsidRPr="004557F1">
        <w:rPr>
          <w:color w:val="000000" w:themeColor="text1"/>
        </w:rPr>
        <w:t xml:space="preserve">financiera </w:t>
      </w:r>
      <w:r w:rsidR="660F7D7C" w:rsidRPr="004557F1">
        <w:rPr>
          <w:rFonts w:ascii="Calibri" w:eastAsia="Calibri" w:hAnsi="Calibri" w:cs="Calibri"/>
          <w:color w:val="000000" w:themeColor="text1"/>
        </w:rPr>
        <w:t xml:space="preserve">(indicadores financieros) </w:t>
      </w:r>
      <w:r w:rsidRPr="004557F1">
        <w:rPr>
          <w:color w:val="000000" w:themeColor="text1"/>
        </w:rPr>
        <w:t>de cada uno de los integrantes, de manera proporcional a su porcentaje de participación, salvo para el capital de trabajo, donde el cálculo se hará de acuerdo con la sumatoria de los indicadores correspondientes.</w:t>
      </w:r>
    </w:p>
    <w:p w14:paraId="72202139" w14:textId="77777777" w:rsidR="005478DB" w:rsidRPr="004557F1" w:rsidRDefault="005478DB" w:rsidP="70C421A4">
      <w:pPr>
        <w:rPr>
          <w:color w:val="000000" w:themeColor="text1"/>
          <w:highlight w:val="yellow"/>
        </w:rPr>
      </w:pPr>
    </w:p>
    <w:p w14:paraId="5D2D51CE" w14:textId="3F22CA54" w:rsidR="199B782B" w:rsidRPr="004557F1" w:rsidRDefault="199B782B" w:rsidP="004557F1">
      <w:pPr>
        <w:ind w:left="21"/>
        <w:rPr>
          <w:rFonts w:ascii="Calibri" w:eastAsia="Calibri" w:hAnsi="Calibri" w:cs="Calibri"/>
          <w:color w:val="000000" w:themeColor="text1"/>
        </w:rPr>
      </w:pPr>
      <w:r w:rsidRPr="004557F1">
        <w:rPr>
          <w:rFonts w:ascii="Calibri" w:eastAsia="Calibri" w:hAnsi="Calibri" w:cs="Calibri"/>
          <w:color w:val="000000" w:themeColor="text1"/>
          <w:u w:val="single"/>
        </w:rPr>
        <w:t>El rubro de Total ingresos brutos será el objeto de comparación de valores entre Declaración de renta y Estados Financieros, el cual debe ser congruente, so pena de rechazo.</w:t>
      </w:r>
    </w:p>
    <w:p w14:paraId="48713819" w14:textId="5067ED63" w:rsidR="199B782B" w:rsidRPr="004557F1" w:rsidRDefault="199B782B">
      <w:pPr>
        <w:rPr>
          <w:rFonts w:ascii="Calibri" w:eastAsia="Calibri" w:hAnsi="Calibri" w:cs="Calibri"/>
          <w:color w:val="000000" w:themeColor="text1"/>
        </w:rPr>
      </w:pPr>
      <w:r w:rsidRPr="004557F1">
        <w:rPr>
          <w:rFonts w:ascii="Calibri" w:eastAsia="Calibri" w:hAnsi="Calibri" w:cs="Calibri"/>
          <w:color w:val="000000" w:themeColor="text1"/>
          <w:u w:val="single"/>
        </w:rPr>
        <w:t>En caso de discrepancia entre los valores financieros de la declaración de renta y los estados financieros certificados y dictaminados, en el rubro de Total ingresos brutos será rechazada la propuesta. La evaluación de la concordancia será este rubro exclusivamente y solo se aceptará el ajuste a unidades de mil como procede en el aplicativo de declaración de renta de la DIAN.</w:t>
      </w:r>
    </w:p>
    <w:p w14:paraId="7AA7A698" w14:textId="7D94F6EF" w:rsidR="70C421A4" w:rsidRPr="004557F1" w:rsidRDefault="70C421A4">
      <w:pPr>
        <w:rPr>
          <w:rFonts w:ascii="Calibri" w:eastAsia="Calibri" w:hAnsi="Calibri" w:cs="Calibri"/>
          <w:color w:val="000000" w:themeColor="text1"/>
        </w:rPr>
      </w:pPr>
    </w:p>
    <w:p w14:paraId="5A818425" w14:textId="526C70EA" w:rsidR="199B782B" w:rsidRDefault="199B782B">
      <w:pPr>
        <w:rPr>
          <w:ins w:id="109" w:author="Camacho Valladares Monica Maria" w:date="2025-05-12T22:15:00Z"/>
          <w:rFonts w:ascii="Calibri" w:eastAsia="Calibri" w:hAnsi="Calibri" w:cs="Calibri"/>
          <w:color w:val="000000" w:themeColor="text1"/>
        </w:rPr>
      </w:pPr>
      <w:r w:rsidRPr="004557F1">
        <w:rPr>
          <w:rFonts w:ascii="Calibri" w:eastAsia="Calibri" w:hAnsi="Calibri" w:cs="Calibri"/>
          <w:color w:val="000000" w:themeColor="text1"/>
          <w:u w:val="single"/>
        </w:rPr>
        <w:t>Nota: Es importante aclarar que en caso de presentarse discrepancia y/o diferencias y/o incoherencia no justificada en los valores entregados en los documentos solicitados en el presente numeral de requisitos habilitantes de orden financiero, incluido el RUP, las justificaciones serán con base a normativa y técnica contable vigente en Colombia, se procederá con el rechazo de la propuesta</w:t>
      </w:r>
      <w:ins w:id="110" w:author="Camacho Valladares Monica Maria" w:date="2025-05-12T22:15:00Z">
        <w:r w:rsidRPr="70C421A4">
          <w:rPr>
            <w:rFonts w:ascii="Calibri" w:eastAsia="Calibri" w:hAnsi="Calibri" w:cs="Calibri"/>
            <w:color w:val="0078D4"/>
            <w:u w:val="single"/>
          </w:rPr>
          <w:t>.</w:t>
        </w:r>
      </w:ins>
    </w:p>
    <w:p w14:paraId="37BCD3D4" w14:textId="64996651" w:rsidR="70C421A4" w:rsidRDefault="70C421A4" w:rsidP="70C421A4">
      <w:pPr>
        <w:rPr>
          <w:ins w:id="111" w:author="Camacho Valladares Monica Maria" w:date="2025-05-12T22:15:00Z"/>
          <w:highlight w:val="yellow"/>
        </w:rPr>
      </w:pPr>
    </w:p>
    <w:p w14:paraId="69900BDC" w14:textId="57CFB9BD" w:rsidR="002655B3" w:rsidRPr="00313D26" w:rsidRDefault="6E1C2A67" w:rsidP="70C421A4">
      <w:r w:rsidRPr="00313D26">
        <w:t xml:space="preserve">Los documentos financieros que se </w:t>
      </w:r>
      <w:r w:rsidR="50A5E617" w:rsidRPr="00313D26">
        <w:t xml:space="preserve">refieren </w:t>
      </w:r>
      <w:r w:rsidRPr="00313D26">
        <w:t>a continuación deberán ser entregados junto con la propuesta.</w:t>
      </w:r>
    </w:p>
    <w:p w14:paraId="74868B28" w14:textId="77777777" w:rsidR="001C3315" w:rsidRPr="00D84182" w:rsidRDefault="001C3315" w:rsidP="001C3315"/>
    <w:p w14:paraId="5F2E7C38" w14:textId="6C7AA53C" w:rsidR="001C3315" w:rsidRPr="00D84182" w:rsidRDefault="001C3315" w:rsidP="002B5476">
      <w:pPr>
        <w:pStyle w:val="Ttulo3"/>
        <w:numPr>
          <w:ilvl w:val="2"/>
          <w:numId w:val="40"/>
        </w:numPr>
      </w:pPr>
      <w:bookmarkStart w:id="112" w:name="_Toc197421944"/>
      <w:r w:rsidRPr="00D84182">
        <w:t>BALANCE GENERAL Y ESTADO DE RESULTADOS</w:t>
      </w:r>
      <w:bookmarkEnd w:id="112"/>
    </w:p>
    <w:p w14:paraId="34D1B788" w14:textId="77777777" w:rsidR="001C3315" w:rsidRPr="00D84182" w:rsidRDefault="001C3315" w:rsidP="001C3315"/>
    <w:p w14:paraId="3D6054A2" w14:textId="571563E5" w:rsidR="001C3315" w:rsidRPr="00D84182" w:rsidRDefault="001C3315" w:rsidP="001C3315">
      <w:r w:rsidRPr="00D84182">
        <w:t>A efectos de evaluar los indicadores de capacidad financiera y organizacional, el proponente individual o el integrante del proponente plural deberá allegar junto con la propuesta los estados financieros certificados y dictaminados, atendiendo lo establecido en estos términos y la ley aplicable, y deben contener mínimo:</w:t>
      </w:r>
    </w:p>
    <w:p w14:paraId="339B9E06" w14:textId="77777777" w:rsidR="001C3315" w:rsidRPr="00D84182" w:rsidRDefault="001C3315" w:rsidP="001C3315"/>
    <w:p w14:paraId="740A177B" w14:textId="4E0109E0" w:rsidR="001C3315" w:rsidRPr="00D84182" w:rsidRDefault="001C3315" w:rsidP="002B5476">
      <w:pPr>
        <w:pStyle w:val="Prrafodelista"/>
        <w:numPr>
          <w:ilvl w:val="0"/>
          <w:numId w:val="51"/>
        </w:numPr>
      </w:pPr>
      <w:r w:rsidRPr="00D84182">
        <w:rPr>
          <w:b/>
          <w:bCs/>
        </w:rPr>
        <w:t>Balance General:</w:t>
      </w:r>
      <w:r w:rsidRPr="00D84182">
        <w:t xml:space="preserve"> Activo corriente, activo total, pasivo corriente, pasivo total y patrimonio.</w:t>
      </w:r>
    </w:p>
    <w:p w14:paraId="18547F23" w14:textId="77777777" w:rsidR="005C324E" w:rsidRPr="00D84182" w:rsidRDefault="005C324E" w:rsidP="005C324E">
      <w:pPr>
        <w:pStyle w:val="Prrafodelista"/>
      </w:pPr>
    </w:p>
    <w:p w14:paraId="4233B894" w14:textId="28070E2E" w:rsidR="001C3315" w:rsidRPr="00D84182" w:rsidRDefault="7B2B6456" w:rsidP="70C421A4">
      <w:pPr>
        <w:pStyle w:val="Prrafodelista"/>
        <w:numPr>
          <w:ilvl w:val="0"/>
          <w:numId w:val="51"/>
        </w:numPr>
      </w:pPr>
      <w:r w:rsidRPr="70C421A4">
        <w:rPr>
          <w:b/>
          <w:bCs/>
        </w:rPr>
        <w:t xml:space="preserve">Estado de Resultados: </w:t>
      </w:r>
      <w:ins w:id="113" w:author="Camacho Valladares Monica Maria" w:date="2025-05-12T22:15:00Z">
        <w:r w:rsidR="28875E9D" w:rsidRPr="70C421A4">
          <w:rPr>
            <w:rFonts w:ascii="Calibri" w:eastAsia="Calibri" w:hAnsi="Calibri" w:cs="Calibri"/>
            <w:color w:val="004377"/>
            <w:u w:val="single"/>
          </w:rPr>
          <w:t>Ingresos (operacionales y no operacionales,</w:t>
        </w:r>
        <w:r w:rsidR="28875E9D" w:rsidRPr="70C421A4">
          <w:t xml:space="preserve"> </w:t>
        </w:r>
      </w:ins>
      <w:r>
        <w:t>Utilidad Operacional y Gastos de Intereses.</w:t>
      </w:r>
    </w:p>
    <w:p w14:paraId="553CD903" w14:textId="77777777" w:rsidR="001C3315" w:rsidRPr="00D84182" w:rsidRDefault="001C3315" w:rsidP="001C3315"/>
    <w:p w14:paraId="3DA7B4AC" w14:textId="77777777" w:rsidR="00142F7D" w:rsidRPr="00D84182" w:rsidRDefault="00142F7D" w:rsidP="00142F7D">
      <w:r w:rsidRPr="00D84182">
        <w:t xml:space="preserve">Es decir, deberán contener y expresar de forma clara, expresa e inequívoca el valor de los rubros y cuentas </w:t>
      </w:r>
      <w:r>
        <w:t xml:space="preserve">contables y </w:t>
      </w:r>
      <w:r w:rsidRPr="00D84182">
        <w:t>financieras necesarias para evaluar y calcular los indicadores financieros solicitados.</w:t>
      </w:r>
    </w:p>
    <w:p w14:paraId="65CB04B2" w14:textId="77777777" w:rsidR="00142F7D" w:rsidRPr="00D84182" w:rsidRDefault="00142F7D" w:rsidP="00142F7D"/>
    <w:p w14:paraId="3880152E" w14:textId="77777777" w:rsidR="00142F7D" w:rsidRPr="00D84182" w:rsidRDefault="00142F7D" w:rsidP="00142F7D">
      <w:r w:rsidRPr="00D84182">
        <w:t xml:space="preserve">Los estados financieros deberán ceñirse en su estructuración y preparación a la ley, normas y técnicas contables vigentes, así como a lo establecido en los presentes términos. </w:t>
      </w:r>
    </w:p>
    <w:p w14:paraId="24B94A7F" w14:textId="77777777" w:rsidR="00142F7D" w:rsidRPr="00960BCB" w:rsidRDefault="00142F7D" w:rsidP="00142F7D">
      <w:pPr>
        <w:pStyle w:val="Default"/>
        <w:rPr>
          <w:rFonts w:asciiTheme="minorHAnsi" w:hAnsiTheme="minorHAnsi" w:cstheme="minorHAnsi"/>
          <w:color w:val="auto"/>
        </w:rPr>
      </w:pPr>
    </w:p>
    <w:p w14:paraId="736BBA3B" w14:textId="77777777" w:rsidR="00142F7D" w:rsidRPr="00D84182" w:rsidRDefault="00142F7D" w:rsidP="00142F7D">
      <w:r w:rsidRPr="00D84182">
        <w:t>Los proponentes deben presentar el Balance General y Estado de Resultados</w:t>
      </w:r>
      <w:r>
        <w:t xml:space="preserve"> certificados y dictaminados</w:t>
      </w:r>
      <w:r w:rsidRPr="00D84182">
        <w:t xml:space="preserve"> con corte al 31 de diciembre de 202</w:t>
      </w:r>
      <w:r>
        <w:t>4</w:t>
      </w:r>
      <w:r w:rsidRPr="00D84182">
        <w:t>, debidamente firmados por el Representante Legal, Contador Público y revisor fiscal, cuando aplique, bajo cuya responsabilidad se hubieren elaborado, según lo establecido en el artículo 37</w:t>
      </w:r>
      <w:r>
        <w:t xml:space="preserve"> y 38</w:t>
      </w:r>
      <w:r w:rsidRPr="00D84182">
        <w:t xml:space="preserve"> de la Ley 222 de 1995 o las leyes o normas que las modifiquen, complementen, reglamenten o deroguen. </w:t>
      </w:r>
    </w:p>
    <w:p w14:paraId="06D4704F" w14:textId="77777777" w:rsidR="00142F7D" w:rsidRPr="00D84182" w:rsidRDefault="00142F7D" w:rsidP="00142F7D"/>
    <w:p w14:paraId="1EE53861" w14:textId="77777777" w:rsidR="00142F7D" w:rsidRPr="00A83A84" w:rsidRDefault="00142F7D" w:rsidP="00142F7D">
      <w:r w:rsidRPr="00D84182">
        <w:t xml:space="preserve">Los proponentes deben presentar sus estados financieros en pesos colombianos. </w:t>
      </w:r>
    </w:p>
    <w:p w14:paraId="5AB0A51F" w14:textId="77777777" w:rsidR="00142F7D" w:rsidRPr="00D84182" w:rsidRDefault="00142F7D" w:rsidP="00142F7D"/>
    <w:p w14:paraId="45BB85D4" w14:textId="77777777" w:rsidR="00142F7D" w:rsidRPr="00D84182" w:rsidRDefault="00142F7D" w:rsidP="00142F7D">
      <w:r w:rsidRPr="00D84182">
        <w:rPr>
          <w:b/>
          <w:bCs/>
        </w:rPr>
        <w:t>Nota 1:</w:t>
      </w:r>
      <w:r w:rsidRPr="00D84182">
        <w:t xml:space="preserve"> En los estados financieros se debe evidenciar expresamente, por parte del revisor fiscal, cuando esté obligado a tenerlo, la expresión </w:t>
      </w:r>
      <w:r w:rsidRPr="00D84182">
        <w:rPr>
          <w:i/>
          <w:iCs/>
          <w:u w:val="single"/>
        </w:rPr>
        <w:t>"VER LA OPINIÓN ADJUNTA"</w:t>
      </w:r>
      <w:r w:rsidRPr="00D84182">
        <w:t xml:space="preserve"> u otra similar, tal y como lo establece el artículo 38 de la Ley 222 de 1995, so pena de rechazo.</w:t>
      </w:r>
    </w:p>
    <w:p w14:paraId="460A019D" w14:textId="77777777" w:rsidR="00142F7D" w:rsidRPr="00D84182" w:rsidRDefault="00142F7D" w:rsidP="00142F7D"/>
    <w:p w14:paraId="08ECB795" w14:textId="77777777" w:rsidR="00142F7D" w:rsidRPr="00D84182" w:rsidRDefault="00142F7D" w:rsidP="00142F7D">
      <w:r w:rsidRPr="00D84182">
        <w:rPr>
          <w:b/>
          <w:bCs/>
        </w:rPr>
        <w:t>Nota 2:</w:t>
      </w:r>
      <w:r w:rsidRPr="00D84182">
        <w:t xml:space="preserve"> Todos los anteriores documentos deberán ser allegados junto con la propuesta, es decir para el día señalado en el cronograma como fecha de cierre de la presente LPA, so pena de rechazo. </w:t>
      </w:r>
    </w:p>
    <w:p w14:paraId="7C4B96E8" w14:textId="77777777" w:rsidR="00142F7D" w:rsidRPr="00D84182" w:rsidRDefault="00142F7D" w:rsidP="00142F7D"/>
    <w:p w14:paraId="7AE942EE" w14:textId="77777777" w:rsidR="00142F7D" w:rsidRPr="00D84182" w:rsidRDefault="00142F7D" w:rsidP="00142F7D">
      <w:r w:rsidRPr="00D84182">
        <w:rPr>
          <w:b/>
          <w:bCs/>
        </w:rPr>
        <w:t>Nota 3:</w:t>
      </w:r>
      <w:r w:rsidRPr="00D84182">
        <w:t xml:space="preserve"> Los anteriores documentos podrán ser susceptibles de aclaración a solicitud y requerimiento del comité evaluador.</w:t>
      </w:r>
    </w:p>
    <w:p w14:paraId="61B9A004" w14:textId="77777777" w:rsidR="00142F7D" w:rsidRPr="00B74B3C" w:rsidRDefault="00142F7D" w:rsidP="00142F7D"/>
    <w:p w14:paraId="192EA0BA" w14:textId="16F39301" w:rsidR="001C3315" w:rsidRPr="00D84182" w:rsidRDefault="00142F7D" w:rsidP="001C3315">
      <w:r w:rsidRPr="00B74B3C">
        <w:t>Adicionalmente, se deberá presentar la tarjeta profesional del Contador Público/ Revisor Fiscal y el certificado de antecedentes disciplinarios del Contador Público/ Revisor Fiscal, emitido por la Junta Central de Contadores, cuya fecha de expedición no debe ser superior a tres (3) meses, contados hacia atrás a partir de la fecha de cierre del proceso.</w:t>
      </w:r>
    </w:p>
    <w:p w14:paraId="3F30346E" w14:textId="4BC90BC0" w:rsidR="70C421A4" w:rsidRDefault="70C421A4">
      <w:pPr>
        <w:rPr>
          <w:ins w:id="114" w:author="Camacho Valladares Monica Maria" w:date="2025-05-12T22:16:00Z"/>
        </w:rPr>
      </w:pPr>
    </w:p>
    <w:p w14:paraId="4CF8A474" w14:textId="15B79599" w:rsidR="559591A2" w:rsidRPr="004557F1" w:rsidRDefault="559591A2" w:rsidP="004557F1">
      <w:pPr>
        <w:pStyle w:val="Ttulo3"/>
        <w:numPr>
          <w:ilvl w:val="0"/>
          <w:numId w:val="0"/>
        </w:numPr>
        <w:rPr>
          <w:rFonts w:ascii="Calibri" w:eastAsia="Calibri" w:hAnsi="Calibri" w:cs="Calibri"/>
          <w:color w:val="000000" w:themeColor="text1"/>
        </w:rPr>
      </w:pPr>
      <w:r w:rsidRPr="004557F1">
        <w:rPr>
          <w:rFonts w:ascii="Calibri" w:eastAsia="Calibri" w:hAnsi="Calibri" w:cs="Calibri"/>
          <w:color w:val="000000" w:themeColor="text1"/>
        </w:rPr>
        <w:t>5.2.2 DECLARACIÓN DE RENTA</w:t>
      </w:r>
    </w:p>
    <w:p w14:paraId="1B3F839C" w14:textId="4000907B" w:rsidR="70C421A4" w:rsidRPr="004557F1" w:rsidRDefault="70C421A4">
      <w:pPr>
        <w:rPr>
          <w:rFonts w:ascii="Calibri" w:eastAsia="Calibri" w:hAnsi="Calibri" w:cs="Calibri"/>
          <w:color w:val="000000" w:themeColor="text1"/>
        </w:rPr>
      </w:pPr>
    </w:p>
    <w:p w14:paraId="70E270C2" w14:textId="707BCF91" w:rsidR="559591A2" w:rsidRPr="004557F1" w:rsidRDefault="559591A2" w:rsidP="004557F1">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El proponente, ya sea que se presente de manera individual o como integrante del proponente plural, deberá presentar la declaración de renta del año gravable 202</w:t>
      </w:r>
      <w:r w:rsidR="00297B36">
        <w:rPr>
          <w:rFonts w:ascii="Calibri" w:eastAsia="Calibri" w:hAnsi="Calibri" w:cs="Calibri"/>
          <w:color w:val="000000" w:themeColor="text1"/>
        </w:rPr>
        <w:t>4</w:t>
      </w:r>
      <w:r w:rsidRPr="004557F1">
        <w:rPr>
          <w:rFonts w:ascii="Calibri" w:eastAsia="Calibri" w:hAnsi="Calibri" w:cs="Calibri"/>
          <w:color w:val="000000" w:themeColor="text1"/>
        </w:rPr>
        <w:t>, presentada según cronograma tributario en 202</w:t>
      </w:r>
      <w:r w:rsidR="00297B36">
        <w:rPr>
          <w:rFonts w:ascii="Calibri" w:eastAsia="Calibri" w:hAnsi="Calibri" w:cs="Calibri"/>
          <w:color w:val="000000" w:themeColor="text1"/>
        </w:rPr>
        <w:t>5</w:t>
      </w:r>
      <w:r w:rsidRPr="004557F1">
        <w:rPr>
          <w:rFonts w:ascii="Calibri" w:eastAsia="Calibri" w:hAnsi="Calibri" w:cs="Calibri"/>
          <w:color w:val="000000" w:themeColor="text1"/>
        </w:rPr>
        <w:t>. Dicha declaración deberá estar presentada</w:t>
      </w:r>
    </w:p>
    <w:p w14:paraId="716FE635" w14:textId="43610762" w:rsidR="559591A2" w:rsidRPr="004557F1" w:rsidRDefault="559591A2" w:rsidP="004557F1">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En el caso de proponentes plurales, se requiere la declaración de renta de cada uno de los integrantes, personas jurídicas y naturales del proponente plural debidamente presentada con las mismas condiciones.</w:t>
      </w:r>
    </w:p>
    <w:p w14:paraId="686A7F2E" w14:textId="7A3D3E5E" w:rsidR="559591A2" w:rsidRPr="004557F1" w:rsidRDefault="559591A2" w:rsidP="004557F1">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Se procede a solicitar esta información teniendo en cuenta la necesidad de concordancia de las informaciones públicas que presumen veracidad según el estatuto tributario artículo 746 y ley 222 de 1995 artículo situación que garantiza que la información presentada por el oferente sea confiable para poder hacer una evaluación en términos de igualdad para todos los proponentes.</w:t>
      </w:r>
    </w:p>
    <w:p w14:paraId="36E50BE5" w14:textId="626686B9" w:rsidR="559591A2" w:rsidRPr="004557F1" w:rsidRDefault="559591A2">
      <w:pPr>
        <w:rPr>
          <w:rFonts w:ascii="Calibri" w:eastAsia="Calibri" w:hAnsi="Calibri" w:cs="Calibri"/>
          <w:color w:val="000000" w:themeColor="text1"/>
        </w:rPr>
      </w:pPr>
      <w:r w:rsidRPr="004557F1">
        <w:rPr>
          <w:rFonts w:ascii="Calibri" w:eastAsia="Calibri" w:hAnsi="Calibri" w:cs="Calibri"/>
          <w:color w:val="000000" w:themeColor="text1"/>
        </w:rPr>
        <w:t>Teniendo en cuenta que, para lograr la coherencia de los datos, es necesaria la consistencia de los valores presentados en los Estados Financieros y la declaración de renta con respecto a los ingresos brutos reportados, es requerido sí no existe dicha consistencia de manera explícita, se proceda a explicar detallar en un acápite adicional a los EE.FF. y sus notas, esto en cumplimiento del Art 4 del decreto 2649 de 1993, cualidades de la información contable. En caso de presentarse diferencias a este nivel será causal de rechazo.</w:t>
      </w:r>
    </w:p>
    <w:p w14:paraId="3344761A" w14:textId="77777777" w:rsidR="001B7002" w:rsidRPr="00D84182" w:rsidRDefault="001B7002" w:rsidP="001C3315"/>
    <w:p w14:paraId="009153DC" w14:textId="594AFBEF" w:rsidR="00EB3E71" w:rsidRPr="00D84182" w:rsidRDefault="559591A2" w:rsidP="70C421A4">
      <w:pPr>
        <w:pStyle w:val="Ttulo3"/>
        <w:numPr>
          <w:ilvl w:val="0"/>
          <w:numId w:val="0"/>
        </w:numPr>
      </w:pPr>
      <w:bookmarkStart w:id="115" w:name="_Toc197421945"/>
      <w:ins w:id="116" w:author="Camacho Valladares Monica Maria" w:date="2025-05-12T22:17:00Z">
        <w:r>
          <w:t>5.2.</w:t>
        </w:r>
      </w:ins>
      <w:ins w:id="117" w:author="Camacho Valladares Monica Maria" w:date="2025-05-12T22:18:00Z">
        <w:r>
          <w:t xml:space="preserve">3 </w:t>
        </w:r>
      </w:ins>
      <w:r w:rsidR="66858BEE">
        <w:t>NOTAS A LOS ESTADOS FINANCIEROS</w:t>
      </w:r>
      <w:bookmarkEnd w:id="115"/>
    </w:p>
    <w:p w14:paraId="6B5270C3" w14:textId="77777777" w:rsidR="009E0400" w:rsidRPr="00D84182" w:rsidRDefault="009E0400" w:rsidP="00194FA1"/>
    <w:p w14:paraId="2F7E8588" w14:textId="77777777" w:rsidR="00194FA1" w:rsidRPr="00D84182" w:rsidRDefault="00194FA1" w:rsidP="00194FA1">
      <w:r w:rsidRPr="00D84182">
        <w:t>Se deberán presentar, junto al balance y al estado de resultados, las notas explicativas de los estados financieros especificando los gastos de intereses.</w:t>
      </w:r>
    </w:p>
    <w:p w14:paraId="23D58521" w14:textId="77777777" w:rsidR="00194FA1" w:rsidRPr="00D84182" w:rsidRDefault="00194FA1" w:rsidP="00194FA1"/>
    <w:p w14:paraId="6DD50D40" w14:textId="51610AD8" w:rsidR="009E0400" w:rsidRPr="00D84182" w:rsidRDefault="00194FA1" w:rsidP="00194FA1">
      <w:r w:rsidRPr="00D84182">
        <w:rPr>
          <w:b/>
          <w:bCs/>
        </w:rPr>
        <w:t>Nota:</w:t>
      </w:r>
      <w:r w:rsidRPr="00D84182">
        <w:t xml:space="preserve"> Se debe entregar de manera desagregada el ítem de gastos financieros, con el fin de evidenciar los gastos de intereses individualmente.</w:t>
      </w:r>
    </w:p>
    <w:p w14:paraId="13B0CAE5" w14:textId="77777777" w:rsidR="009E0400" w:rsidRPr="00D84182" w:rsidRDefault="009E0400" w:rsidP="00194FA1"/>
    <w:p w14:paraId="397D2A93" w14:textId="541FBC02" w:rsidR="00C60A08" w:rsidRPr="00D84182" w:rsidRDefault="396C331B" w:rsidP="70C421A4">
      <w:pPr>
        <w:pStyle w:val="Ttulo3"/>
        <w:numPr>
          <w:ilvl w:val="0"/>
          <w:numId w:val="0"/>
        </w:numPr>
        <w:rPr>
          <w:lang w:val="es-ES"/>
        </w:rPr>
      </w:pPr>
      <w:bookmarkStart w:id="118" w:name="_Toc10997189"/>
      <w:bookmarkStart w:id="119" w:name="_Toc50452772"/>
      <w:bookmarkStart w:id="120" w:name="_Toc77616695"/>
      <w:bookmarkStart w:id="121" w:name="_Toc162014194"/>
      <w:bookmarkStart w:id="122" w:name="_Toc197421946"/>
      <w:r w:rsidRPr="70C421A4">
        <w:rPr>
          <w:lang w:val="es-ES"/>
        </w:rPr>
        <w:t xml:space="preserve">5.2.4 </w:t>
      </w:r>
      <w:r w:rsidR="30005868" w:rsidRPr="70C421A4">
        <w:rPr>
          <w:lang w:val="es-ES"/>
        </w:rPr>
        <w:t>CERTIFICACIÓN Y DICTAMEN DE LOS ESTADOS FINANCIEROS</w:t>
      </w:r>
      <w:bookmarkEnd w:id="118"/>
      <w:bookmarkEnd w:id="119"/>
      <w:bookmarkEnd w:id="120"/>
      <w:bookmarkEnd w:id="121"/>
      <w:bookmarkEnd w:id="122"/>
    </w:p>
    <w:p w14:paraId="08D82FFF" w14:textId="77777777" w:rsidR="00C60A08" w:rsidRPr="00D84182" w:rsidRDefault="00C60A08" w:rsidP="00194FA1">
      <w:pPr>
        <w:rPr>
          <w:w w:val="90"/>
        </w:rPr>
      </w:pPr>
    </w:p>
    <w:p w14:paraId="13242B2C" w14:textId="2D1D210A" w:rsidR="003213DD" w:rsidRPr="00D84182" w:rsidRDefault="003213DD" w:rsidP="00194FA1">
      <w:pPr>
        <w:rPr>
          <w:lang w:val="es-ES_tradnl" w:eastAsia="es-CO"/>
        </w:rPr>
      </w:pPr>
      <w:r w:rsidRPr="00D84182">
        <w:rPr>
          <w:lang w:val="es-ES_tradnl" w:eastAsia="es-CO"/>
        </w:rPr>
        <w:t xml:space="preserve">Este numeral corresponde a dos </w:t>
      </w:r>
      <w:r w:rsidR="006D1FDF" w:rsidRPr="00D84182">
        <w:rPr>
          <w:lang w:val="es-ES_tradnl" w:eastAsia="es-CO"/>
        </w:rPr>
        <w:t xml:space="preserve">(2) </w:t>
      </w:r>
      <w:r w:rsidRPr="00D84182">
        <w:rPr>
          <w:lang w:val="es-ES_tradnl" w:eastAsia="es-CO"/>
        </w:rPr>
        <w:t xml:space="preserve">documentos diferentes y separados, suscritos como se indica a continuación: </w:t>
      </w:r>
    </w:p>
    <w:p w14:paraId="29A83A7A" w14:textId="77777777" w:rsidR="0092197E" w:rsidRPr="00D84182" w:rsidRDefault="0092197E" w:rsidP="00194FA1">
      <w:pPr>
        <w:rPr>
          <w:lang w:val="es-ES_tradnl" w:eastAsia="es-CO"/>
        </w:rPr>
      </w:pPr>
    </w:p>
    <w:p w14:paraId="2AA0E956" w14:textId="77777777" w:rsidR="006754A2" w:rsidRPr="00D84182" w:rsidRDefault="003213DD" w:rsidP="002B5476">
      <w:pPr>
        <w:pStyle w:val="Prrafodelista"/>
        <w:numPr>
          <w:ilvl w:val="0"/>
          <w:numId w:val="52"/>
        </w:numPr>
        <w:rPr>
          <w:lang w:val="es-ES_tradnl" w:eastAsia="es-CO"/>
        </w:rPr>
      </w:pPr>
      <w:r w:rsidRPr="00D84182">
        <w:rPr>
          <w:b/>
          <w:bCs/>
          <w:u w:val="single"/>
          <w:lang w:val="es-ES_tradnl" w:eastAsia="es-CO"/>
        </w:rPr>
        <w:t>Certificación de los Estados Financieros</w:t>
      </w:r>
      <w:r w:rsidRPr="00D84182">
        <w:rPr>
          <w:lang w:val="es-ES_tradnl" w:eastAsia="es-CO"/>
        </w:rPr>
        <w:t xml:space="preserve">: </w:t>
      </w:r>
      <w:r w:rsidR="00194FA1" w:rsidRPr="00D84182">
        <w:rPr>
          <w:lang w:val="es-ES_tradnl" w:eastAsia="es-CO"/>
        </w:rPr>
        <w:t>D</w:t>
      </w:r>
      <w:r w:rsidRPr="00D84182">
        <w:rPr>
          <w:lang w:val="es-ES_tradnl" w:eastAsia="es-CO"/>
        </w:rPr>
        <w:t>ocumento mediante el cual el representante legal y el contador</w:t>
      </w:r>
      <w:r w:rsidR="00781CC0" w:rsidRPr="00D84182">
        <w:rPr>
          <w:lang w:val="es-ES_tradnl" w:eastAsia="es-CO"/>
        </w:rPr>
        <w:t>,</w:t>
      </w:r>
      <w:r w:rsidRPr="00D84182">
        <w:rPr>
          <w:lang w:val="es-ES_tradnl" w:eastAsia="es-CO"/>
        </w:rPr>
        <w:t xml:space="preserve"> certifican que los estados financieros remitidos a la entidad cumplen lo dispuesto en el artículo 37 de la Ley 222 de 1995 y las normas que l</w:t>
      </w:r>
      <w:r w:rsidR="00781CC0" w:rsidRPr="00D84182">
        <w:rPr>
          <w:lang w:val="es-ES_tradnl" w:eastAsia="es-CO"/>
        </w:rPr>
        <w:t>o</w:t>
      </w:r>
      <w:r w:rsidRPr="00D84182">
        <w:rPr>
          <w:lang w:val="es-ES_tradnl" w:eastAsia="es-CO"/>
        </w:rPr>
        <w:t xml:space="preserve"> modifiquen, deroguen o complementen</w:t>
      </w:r>
      <w:r w:rsidR="00B4719D" w:rsidRPr="00D84182">
        <w:rPr>
          <w:lang w:val="es-ES_tradnl" w:eastAsia="es-CO"/>
        </w:rPr>
        <w:t>, conforme a la cual:</w:t>
      </w:r>
    </w:p>
    <w:p w14:paraId="60D3914D" w14:textId="77777777" w:rsidR="006754A2" w:rsidRPr="00D84182" w:rsidRDefault="006754A2" w:rsidP="006754A2">
      <w:pPr>
        <w:ind w:left="360"/>
        <w:rPr>
          <w:lang w:val="es-ES_tradnl" w:eastAsia="es-CO"/>
        </w:rPr>
      </w:pPr>
    </w:p>
    <w:p w14:paraId="7C85E24B" w14:textId="77777777" w:rsidR="006754A2" w:rsidRPr="00D84182" w:rsidRDefault="003213DD" w:rsidP="006754A2">
      <w:pPr>
        <w:ind w:left="360"/>
        <w:rPr>
          <w:i/>
          <w:iCs/>
          <w:lang w:val="es-ES_tradnl" w:eastAsia="es-CO"/>
        </w:rPr>
      </w:pPr>
      <w:r w:rsidRPr="00D84182">
        <w:rPr>
          <w:i/>
          <w:iCs/>
          <w:lang w:val="es-ES_tradnl" w:eastAsia="es-CO"/>
        </w:rPr>
        <w:t>“ARTÍCULO 37. ESTADOS FINANCIEROS CERTIFICADOS. El representante legal y el contador público bajo cuya responsabilidad se hubiesen preparado los estados financieros deberán certificar aquellos que se pongan a disposición de los asociados o de terceros. La certificación consiste en declarar que se han verificado previamente las afirmaciones contenidas en ellos, conforme al reglamento, y que las mismas se han tomado fielmente de los libros.”</w:t>
      </w:r>
    </w:p>
    <w:p w14:paraId="43D66C6C" w14:textId="77777777" w:rsidR="006754A2" w:rsidRPr="00D84182" w:rsidRDefault="006754A2" w:rsidP="006754A2">
      <w:pPr>
        <w:ind w:left="360"/>
        <w:rPr>
          <w:lang w:val="es-ES_tradnl" w:eastAsia="es-CO"/>
        </w:rPr>
      </w:pPr>
    </w:p>
    <w:p w14:paraId="65768870" w14:textId="374742B2" w:rsidR="003213DD" w:rsidRPr="00D84182" w:rsidRDefault="003213DD" w:rsidP="006754A2">
      <w:pPr>
        <w:ind w:left="360"/>
        <w:rPr>
          <w:lang w:val="es-ES_tradnl" w:eastAsia="es-CO"/>
        </w:rPr>
      </w:pPr>
      <w:r w:rsidRPr="00D84182">
        <w:rPr>
          <w:lang w:val="es-ES_tradnl" w:eastAsia="es-CO"/>
        </w:rPr>
        <w:t xml:space="preserve">La certificación a los estados financieros mínimo deberá estar suscrita por el representante legal y el contador público. </w:t>
      </w:r>
    </w:p>
    <w:p w14:paraId="3E28594C" w14:textId="77777777" w:rsidR="00AE4043" w:rsidRPr="00D84182" w:rsidRDefault="00AE4043" w:rsidP="0013343A">
      <w:pPr>
        <w:rPr>
          <w:lang w:val="es-ES_tradnl" w:eastAsia="es-CO"/>
        </w:rPr>
      </w:pPr>
    </w:p>
    <w:p w14:paraId="02636C73" w14:textId="19FCB80C" w:rsidR="003213DD" w:rsidRPr="00D84182" w:rsidRDefault="003213DD" w:rsidP="002B5476">
      <w:pPr>
        <w:pStyle w:val="Prrafodelista"/>
        <w:numPr>
          <w:ilvl w:val="0"/>
          <w:numId w:val="52"/>
        </w:numPr>
        <w:rPr>
          <w:lang w:val="es-ES_tradnl" w:eastAsia="es-CO"/>
        </w:rPr>
      </w:pPr>
      <w:r w:rsidRPr="00D84182">
        <w:rPr>
          <w:b/>
          <w:bCs/>
          <w:u w:val="single"/>
          <w:lang w:val="es-ES_tradnl" w:eastAsia="es-CO"/>
        </w:rPr>
        <w:t>Dictamen</w:t>
      </w:r>
      <w:r w:rsidRPr="00D84182">
        <w:rPr>
          <w:lang w:val="es-ES_tradnl" w:eastAsia="es-CO"/>
        </w:rPr>
        <w:t xml:space="preserve">: </w:t>
      </w:r>
      <w:r w:rsidR="00F21E52" w:rsidRPr="00D84182">
        <w:rPr>
          <w:lang w:val="es-ES_tradnl" w:eastAsia="es-CO"/>
        </w:rPr>
        <w:t>d</w:t>
      </w:r>
      <w:r w:rsidRPr="00D84182">
        <w:rPr>
          <w:lang w:val="es-ES_tradnl" w:eastAsia="es-CO"/>
        </w:rPr>
        <w:t>ocumento suscrito por el revisor fiscal que los dictamina en cumplimiento de lo estipulado en el artículo 38 de la ley 222 de 1995 y las normas que la modifiquen, deroguen o complementen</w:t>
      </w:r>
      <w:r w:rsidR="00C14193" w:rsidRPr="00D84182">
        <w:rPr>
          <w:lang w:val="es-ES_tradnl" w:eastAsia="es-CO"/>
        </w:rPr>
        <w:t>, conforme a la cual se dispone lo siguiente:</w:t>
      </w:r>
      <w:r w:rsidRPr="00D84182">
        <w:rPr>
          <w:lang w:val="es-ES_tradnl" w:eastAsia="es-CO"/>
        </w:rPr>
        <w:t xml:space="preserve"> </w:t>
      </w:r>
    </w:p>
    <w:p w14:paraId="1446B316" w14:textId="77777777" w:rsidR="0092197E" w:rsidRPr="00D84182" w:rsidRDefault="0092197E" w:rsidP="00382545">
      <w:pPr>
        <w:rPr>
          <w:lang w:val="es-ES_tradnl" w:eastAsia="es-CO"/>
        </w:rPr>
      </w:pPr>
    </w:p>
    <w:p w14:paraId="3B4418E5" w14:textId="77777777" w:rsidR="003213DD" w:rsidRPr="00D84182" w:rsidRDefault="003213DD" w:rsidP="00382545">
      <w:pPr>
        <w:ind w:left="360"/>
        <w:rPr>
          <w:i/>
          <w:iCs/>
          <w:lang w:val="es-ES" w:eastAsia="es-CO"/>
        </w:rPr>
      </w:pPr>
      <w:r w:rsidRPr="00D84182">
        <w:rPr>
          <w:i/>
          <w:iCs/>
          <w:lang w:val="es-ES" w:eastAsia="es-CO"/>
        </w:rPr>
        <w:t xml:space="preserve">“ARTÍCULO 38. ESTADOS FINANCIEROS DICTAMINADOS. Son dictaminados aquellos estados financieros certificados que se acompañen de la opinión profesional del revisor fiscal o, a falta de éste, del contador público independiente que los hubiere examinado de conformidad con las normas de auditoría generalmente aceptadas. </w:t>
      </w:r>
    </w:p>
    <w:p w14:paraId="18200074" w14:textId="77777777" w:rsidR="0092197E" w:rsidRPr="00D84182" w:rsidRDefault="0092197E" w:rsidP="00382545">
      <w:pPr>
        <w:ind w:left="360"/>
        <w:rPr>
          <w:i/>
          <w:iCs/>
          <w:lang w:val="es-ES" w:eastAsia="es-CO"/>
        </w:rPr>
      </w:pPr>
    </w:p>
    <w:p w14:paraId="3E7BEDF9" w14:textId="571DB03B" w:rsidR="003213DD" w:rsidRPr="00D84182" w:rsidRDefault="003213DD" w:rsidP="00382545">
      <w:pPr>
        <w:ind w:left="360"/>
        <w:rPr>
          <w:i/>
          <w:iCs/>
          <w:lang w:val="es-ES_tradnl" w:eastAsia="es-CO"/>
        </w:rPr>
      </w:pPr>
      <w:r w:rsidRPr="00D84182">
        <w:rPr>
          <w:i/>
          <w:iCs/>
          <w:lang w:val="es-ES_tradnl" w:eastAsia="es-CO"/>
        </w:rPr>
        <w:t xml:space="preserve">Estos estados deben ser suscritos por dicho profesional, anteponiendo </w:t>
      </w:r>
      <w:r w:rsidR="00382545" w:rsidRPr="00D84182">
        <w:rPr>
          <w:i/>
          <w:iCs/>
          <w:lang w:val="es-ES_tradnl" w:eastAsia="es-CO"/>
        </w:rPr>
        <w:t xml:space="preserve">la expresión </w:t>
      </w:r>
      <w:r w:rsidR="00382545" w:rsidRPr="00D84182">
        <w:rPr>
          <w:i/>
          <w:iCs/>
          <w:u w:val="single"/>
          <w:lang w:val="es-ES_tradnl" w:eastAsia="es-CO"/>
        </w:rPr>
        <w:t>"VER LA OPINIÓN ADJUNTA"</w:t>
      </w:r>
      <w:r w:rsidRPr="00D84182">
        <w:rPr>
          <w:i/>
          <w:iCs/>
          <w:lang w:val="es-ES_tradnl" w:eastAsia="es-CO"/>
        </w:rPr>
        <w:t xml:space="preserve"> u otra similar. El sentido y alcance de su firma será el que se indique en el dictamen correspondiente. </w:t>
      </w:r>
    </w:p>
    <w:p w14:paraId="6CAA74AD" w14:textId="77777777" w:rsidR="0092197E" w:rsidRPr="00D84182" w:rsidRDefault="0092197E" w:rsidP="00382545">
      <w:pPr>
        <w:ind w:left="360"/>
        <w:rPr>
          <w:i/>
          <w:iCs/>
          <w:lang w:val="es-ES_tradnl" w:eastAsia="es-CO"/>
        </w:rPr>
      </w:pPr>
    </w:p>
    <w:p w14:paraId="4E49927D" w14:textId="5C257341" w:rsidR="003213DD" w:rsidRPr="00D84182" w:rsidRDefault="003213DD" w:rsidP="00382545">
      <w:pPr>
        <w:ind w:left="360"/>
        <w:rPr>
          <w:lang w:val="es-ES" w:eastAsia="es-CO"/>
        </w:rPr>
      </w:pPr>
      <w:r w:rsidRPr="00D84182">
        <w:rPr>
          <w:i/>
          <w:iCs/>
          <w:lang w:val="es-ES" w:eastAsia="es-CO"/>
        </w:rPr>
        <w:t xml:space="preserve">Cuando los estados financieros se presenten conjuntamente con el informe de gestión de los administradores, el revisor fiscal o contador público independiente deberá incluir en su informe su opinión sobre si entre aquéllos y éstos existe la debida concordancia.” </w:t>
      </w:r>
    </w:p>
    <w:p w14:paraId="6A0763E3" w14:textId="77777777" w:rsidR="00AE4043" w:rsidRPr="00D84182" w:rsidRDefault="00AE4043" w:rsidP="00382545">
      <w:pPr>
        <w:rPr>
          <w:lang w:val="es-ES_tradnl" w:eastAsia="es-CO"/>
        </w:rPr>
      </w:pPr>
    </w:p>
    <w:p w14:paraId="7785A4CA" w14:textId="07674844" w:rsidR="003213DD" w:rsidRPr="00D84182" w:rsidRDefault="003213DD" w:rsidP="00382545">
      <w:pPr>
        <w:rPr>
          <w:lang w:val="es-ES_tradnl" w:eastAsia="es-CO"/>
        </w:rPr>
      </w:pPr>
      <w:r w:rsidRPr="00D84182">
        <w:rPr>
          <w:lang w:val="es-ES_tradnl" w:eastAsia="es-CO"/>
        </w:rPr>
        <w:t>En cumplimiento de la legislación mencionada anteriormente, es necesario que en los Estados Financieros esté incluid</w:t>
      </w:r>
      <w:r w:rsidR="00693C97" w:rsidRPr="00D84182">
        <w:rPr>
          <w:lang w:val="es-ES_tradnl" w:eastAsia="es-CO"/>
        </w:rPr>
        <w:t>a</w:t>
      </w:r>
      <w:r w:rsidRPr="00D84182">
        <w:rPr>
          <w:lang w:val="es-ES_tradnl" w:eastAsia="es-CO"/>
        </w:rPr>
        <w:t xml:space="preserve"> la nota </w:t>
      </w:r>
      <w:r w:rsidR="0081757D" w:rsidRPr="00D84182">
        <w:rPr>
          <w:i/>
          <w:iCs/>
          <w:u w:val="single"/>
          <w:lang w:val="es-ES_tradnl" w:eastAsia="es-CO"/>
        </w:rPr>
        <w:t>“VER LA OPINIÓN ADJUNTA”</w:t>
      </w:r>
      <w:r w:rsidRPr="00D84182">
        <w:rPr>
          <w:lang w:val="es-ES_tradnl" w:eastAsia="es-CO"/>
        </w:rPr>
        <w:t xml:space="preserve"> u otra similar, como indicación de la referencia al dictamen. En el caso de las no obligadas a tener revisor fiscal, se considerará válido con la referencia correcta a la empresa, en el documento del dictamen por el contador independiente.</w:t>
      </w:r>
    </w:p>
    <w:p w14:paraId="7CD3AF7D" w14:textId="77777777" w:rsidR="0081757D" w:rsidRPr="00D84182" w:rsidRDefault="0081757D" w:rsidP="0081757D">
      <w:pPr>
        <w:rPr>
          <w:lang w:val="es-ES" w:eastAsia="es-CO"/>
        </w:rPr>
      </w:pPr>
    </w:p>
    <w:p w14:paraId="749BE9D9" w14:textId="20B93930" w:rsidR="00DA6A84" w:rsidRPr="00D84182" w:rsidRDefault="003213DD" w:rsidP="0081757D">
      <w:pPr>
        <w:rPr>
          <w:lang w:val="es-ES" w:eastAsia="es-CO"/>
        </w:rPr>
      </w:pPr>
      <w:r w:rsidRPr="00D84182">
        <w:rPr>
          <w:lang w:val="es-ES" w:eastAsia="es-CO"/>
        </w:rPr>
        <w:t xml:space="preserve">De acuerdo con lo dispuesto en los artículos 37 y 38 de la Ley 222 de 1995, quien certifica los estados financieros, no puede dictaminar los mismos. De igual manera con lo dispuesto en la ley 43 de 1990 art 50 y 51 y las normas o leyes que la deroguen, modifiquen o reglamenten. </w:t>
      </w:r>
    </w:p>
    <w:p w14:paraId="3B433E59" w14:textId="77777777" w:rsidR="00DA6A84" w:rsidRPr="00D84182" w:rsidRDefault="00DA6A84" w:rsidP="0081757D">
      <w:pPr>
        <w:rPr>
          <w:lang w:val="es-ES" w:eastAsia="es-CO"/>
        </w:rPr>
      </w:pPr>
    </w:p>
    <w:p w14:paraId="5D0FE25A" w14:textId="11663DA7" w:rsidR="003213DD" w:rsidRPr="00D84182" w:rsidRDefault="003213DD" w:rsidP="0081757D">
      <w:pPr>
        <w:rPr>
          <w:lang w:val="es-ES" w:eastAsia="es-CO"/>
        </w:rPr>
      </w:pPr>
      <w:r w:rsidRPr="00D84182">
        <w:rPr>
          <w:lang w:val="es-ES" w:eastAsia="es-CO"/>
        </w:rPr>
        <w:t xml:space="preserve">En concordancia con lo referido en el inciso anterior, los estados financieros deben ser dictaminados por el revisor fiscal; si el </w:t>
      </w:r>
      <w:r w:rsidR="00A57AE7" w:rsidRPr="00D84182">
        <w:rPr>
          <w:lang w:val="es-ES" w:eastAsia="es-CO"/>
        </w:rPr>
        <w:t>proponente</w:t>
      </w:r>
      <w:r w:rsidR="00E7648F" w:rsidRPr="00D84182">
        <w:rPr>
          <w:lang w:val="es-ES" w:eastAsia="es-CO"/>
        </w:rPr>
        <w:t xml:space="preserve"> no está obligado </w:t>
      </w:r>
      <w:r w:rsidRPr="00D84182">
        <w:rPr>
          <w:lang w:val="es-ES" w:eastAsia="es-CO"/>
        </w:rPr>
        <w:t>a tener revisor fiscal, serán dictaminados por un contador público independiente</w:t>
      </w:r>
      <w:r w:rsidR="00E7648F" w:rsidRPr="00D84182">
        <w:rPr>
          <w:lang w:val="es-ES" w:eastAsia="es-CO"/>
        </w:rPr>
        <w:t xml:space="preserve">, conforme a lo previsto en la </w:t>
      </w:r>
      <w:r w:rsidRPr="00D84182">
        <w:rPr>
          <w:lang w:val="es-ES" w:eastAsia="es-CO"/>
        </w:rPr>
        <w:t xml:space="preserve">Circular Externa 030 de junio 1998 </w:t>
      </w:r>
      <w:r w:rsidR="00E7648F" w:rsidRPr="00D84182">
        <w:rPr>
          <w:lang w:val="es-ES" w:eastAsia="es-CO"/>
        </w:rPr>
        <w:t xml:space="preserve">de la </w:t>
      </w:r>
      <w:r w:rsidRPr="00D84182">
        <w:rPr>
          <w:lang w:val="es-ES" w:eastAsia="es-CO"/>
        </w:rPr>
        <w:t>J</w:t>
      </w:r>
      <w:r w:rsidR="00E7648F" w:rsidRPr="00D84182">
        <w:rPr>
          <w:lang w:val="es-ES" w:eastAsia="es-CO"/>
        </w:rPr>
        <w:t xml:space="preserve">unta </w:t>
      </w:r>
      <w:r w:rsidRPr="00D84182">
        <w:rPr>
          <w:lang w:val="es-ES" w:eastAsia="es-CO"/>
        </w:rPr>
        <w:t>C</w:t>
      </w:r>
      <w:r w:rsidR="00E7648F" w:rsidRPr="00D84182">
        <w:rPr>
          <w:lang w:val="es-ES" w:eastAsia="es-CO"/>
        </w:rPr>
        <w:t xml:space="preserve">entral de </w:t>
      </w:r>
      <w:r w:rsidRPr="00D84182">
        <w:rPr>
          <w:lang w:val="es-ES" w:eastAsia="es-CO"/>
        </w:rPr>
        <w:t>C</w:t>
      </w:r>
      <w:r w:rsidR="00E7648F" w:rsidRPr="00D84182">
        <w:rPr>
          <w:lang w:val="es-ES" w:eastAsia="es-CO"/>
        </w:rPr>
        <w:t xml:space="preserve">ontadores </w:t>
      </w:r>
      <w:r w:rsidRPr="00D84182">
        <w:rPr>
          <w:lang w:val="es-ES" w:eastAsia="es-CO"/>
        </w:rPr>
        <w:t>y sus modificaciones.</w:t>
      </w:r>
      <w:r w:rsidR="00971A78" w:rsidRPr="00D84182">
        <w:rPr>
          <w:lang w:val="es-ES" w:eastAsia="es-CO"/>
        </w:rPr>
        <w:t xml:space="preserve"> </w:t>
      </w:r>
    </w:p>
    <w:p w14:paraId="1D1CFA73" w14:textId="77777777" w:rsidR="00AE4043" w:rsidRPr="00D84182" w:rsidRDefault="00AE4043" w:rsidP="0081757D">
      <w:pPr>
        <w:rPr>
          <w:lang w:val="es-ES_tradnl" w:eastAsia="es-CO"/>
        </w:rPr>
      </w:pPr>
    </w:p>
    <w:p w14:paraId="1012BA56" w14:textId="5B2B96DF" w:rsidR="003213DD" w:rsidRPr="00D84182" w:rsidRDefault="003213DD" w:rsidP="0081757D">
      <w:pPr>
        <w:rPr>
          <w:lang w:val="es-ES_tradnl" w:eastAsia="es-CO"/>
        </w:rPr>
      </w:pPr>
      <w:r w:rsidRPr="00D84182">
        <w:rPr>
          <w:lang w:val="es-ES_tradnl" w:eastAsia="es-CO"/>
        </w:rPr>
        <w:t>Ahora bien, de conformidad con el Parágrafo 2</w:t>
      </w:r>
      <w:r w:rsidR="00E7648F" w:rsidRPr="00D84182">
        <w:rPr>
          <w:lang w:val="es-ES_tradnl" w:eastAsia="es-CO"/>
        </w:rPr>
        <w:t xml:space="preserve">º </w:t>
      </w:r>
      <w:r w:rsidRPr="00D84182">
        <w:rPr>
          <w:lang w:val="es-ES_tradnl" w:eastAsia="es-CO"/>
        </w:rPr>
        <w:t>del artículo 13 de la Ley 43 de 1990:</w:t>
      </w:r>
      <w:r w:rsidR="0026673E" w:rsidRPr="00D84182">
        <w:rPr>
          <w:lang w:val="es-ES_tradnl" w:eastAsia="es-CO"/>
        </w:rPr>
        <w:t xml:space="preserve"> </w:t>
      </w:r>
      <w:r w:rsidRPr="00D84182">
        <w:rPr>
          <w:i/>
          <w:iCs/>
          <w:lang w:val="es-ES_tradnl" w:eastAsia="es-CO"/>
        </w:rPr>
        <w:t xml:space="preserve">“Será obligatorio tener revisor fiscal en todas las sociedades comerciales, de cualquier naturaleza, cuyos activos brutos al 31 de diciembre del año inmediatamente anterior sean o excedan el equivalente de cinco mil salarios mínimos </w:t>
      </w:r>
      <w:r w:rsidR="00C861D3" w:rsidRPr="00D84182">
        <w:rPr>
          <w:i/>
          <w:iCs/>
          <w:lang w:val="es-ES_tradnl" w:eastAsia="es-CO"/>
        </w:rPr>
        <w:t>o</w:t>
      </w:r>
      <w:r w:rsidRPr="00D84182">
        <w:rPr>
          <w:i/>
          <w:iCs/>
          <w:lang w:val="es-ES_tradnl" w:eastAsia="es-CO"/>
        </w:rPr>
        <w:t xml:space="preserve"> cuyos ingresos brutos durante el año inmediatamente anterior sean o excedan al equivalente a tres mil salarios mínimos”</w:t>
      </w:r>
      <w:r w:rsidRPr="00D84182">
        <w:rPr>
          <w:lang w:val="es-ES_tradnl" w:eastAsia="es-CO"/>
        </w:rPr>
        <w:t>.</w:t>
      </w:r>
    </w:p>
    <w:p w14:paraId="73C6190F" w14:textId="77777777" w:rsidR="0092197E" w:rsidRPr="00D84182" w:rsidRDefault="0092197E" w:rsidP="0081757D">
      <w:pPr>
        <w:rPr>
          <w:lang w:val="es-ES_tradnl" w:eastAsia="es-CO"/>
        </w:rPr>
      </w:pPr>
    </w:p>
    <w:p w14:paraId="7692F9F6" w14:textId="552363D4" w:rsidR="003213DD" w:rsidRPr="00D84182" w:rsidRDefault="003213DD" w:rsidP="00382545">
      <w:pPr>
        <w:rPr>
          <w:lang w:val="es-ES_tradnl" w:eastAsia="es-CO"/>
        </w:rPr>
      </w:pPr>
      <w:r w:rsidRPr="00D84182">
        <w:rPr>
          <w:lang w:val="es-ES_tradnl" w:eastAsia="es-CO"/>
        </w:rPr>
        <w:t xml:space="preserve">Por lo anterior, si el </w:t>
      </w:r>
      <w:r w:rsidR="00A57AE7" w:rsidRPr="00D84182">
        <w:rPr>
          <w:lang w:val="es-ES_tradnl" w:eastAsia="es-CO"/>
        </w:rPr>
        <w:t>proponente</w:t>
      </w:r>
      <w:r w:rsidRPr="00D84182">
        <w:rPr>
          <w:lang w:val="es-ES_tradnl" w:eastAsia="es-CO"/>
        </w:rPr>
        <w:t xml:space="preserve"> se encuentra obligado a tener revisor fiscal y no generó la respectiva notificación y suscripción ante la </w:t>
      </w:r>
      <w:r w:rsidR="004E0977" w:rsidRPr="00D84182">
        <w:rPr>
          <w:lang w:val="es-ES_tradnl" w:eastAsia="es-CO"/>
        </w:rPr>
        <w:t xml:space="preserve">correspondiente </w:t>
      </w:r>
      <w:r w:rsidRPr="00D84182">
        <w:rPr>
          <w:lang w:val="es-ES_tradnl" w:eastAsia="es-CO"/>
        </w:rPr>
        <w:t xml:space="preserve">cámara de comercio, se considerará no válido el dictamen a los estados financieros y </w:t>
      </w:r>
      <w:r w:rsidR="0051744F" w:rsidRPr="00D84182">
        <w:rPr>
          <w:lang w:val="es-ES_tradnl" w:eastAsia="es-CO"/>
        </w:rPr>
        <w:t xml:space="preserve">se </w:t>
      </w:r>
      <w:r w:rsidRPr="00D84182">
        <w:rPr>
          <w:lang w:val="es-ES_tradnl" w:eastAsia="es-CO"/>
        </w:rPr>
        <w:t>generará una causal de rechazo.</w:t>
      </w:r>
    </w:p>
    <w:p w14:paraId="69CF4EAC" w14:textId="77777777" w:rsidR="0092197E" w:rsidRPr="00D84182" w:rsidRDefault="0092197E" w:rsidP="00382545">
      <w:pPr>
        <w:rPr>
          <w:lang w:val="es-ES_tradnl" w:eastAsia="es-CO"/>
        </w:rPr>
      </w:pPr>
    </w:p>
    <w:p w14:paraId="4634322E" w14:textId="2D910F2E" w:rsidR="003213DD" w:rsidRPr="00D84182" w:rsidRDefault="003213DD" w:rsidP="00382545">
      <w:pPr>
        <w:rPr>
          <w:lang w:val="es-ES_tradnl" w:eastAsia="es-CO"/>
        </w:rPr>
      </w:pPr>
      <w:r w:rsidRPr="00D84182">
        <w:rPr>
          <w:lang w:val="es-ES_tradnl" w:eastAsia="es-CO"/>
        </w:rPr>
        <w:t>Para el caso del dictamen a los estados financieros, este debe mencionar el tipo de dictamen como: dictamen limpio, dictamen con salvedades, dictamen negativo o abstención de dictamen. Este será analizado y verificado en atención al contenido y a la opinión dada, así:</w:t>
      </w:r>
    </w:p>
    <w:p w14:paraId="18A89280" w14:textId="77777777" w:rsidR="0092197E" w:rsidRPr="00D84182" w:rsidRDefault="0092197E" w:rsidP="00DF642C">
      <w:pPr>
        <w:rPr>
          <w:lang w:val="es-ES_tradnl" w:eastAsia="es-CO"/>
        </w:rPr>
      </w:pPr>
    </w:p>
    <w:p w14:paraId="5B75F67C" w14:textId="197645D9" w:rsidR="003213DD" w:rsidRPr="00D84182" w:rsidRDefault="003213DD" w:rsidP="00514CCB">
      <w:pPr>
        <w:pStyle w:val="Prrafodelista"/>
        <w:numPr>
          <w:ilvl w:val="0"/>
          <w:numId w:val="53"/>
        </w:numPr>
        <w:ind w:left="360"/>
        <w:rPr>
          <w:lang w:val="es-ES_tradnl" w:eastAsia="es-CO"/>
        </w:rPr>
      </w:pPr>
      <w:r w:rsidRPr="00D84182">
        <w:rPr>
          <w:b/>
          <w:bCs/>
          <w:lang w:val="es-ES_tradnl" w:eastAsia="es-CO"/>
        </w:rPr>
        <w:t xml:space="preserve">Dictamen </w:t>
      </w:r>
      <w:r w:rsidR="00DF642C" w:rsidRPr="00D84182">
        <w:rPr>
          <w:b/>
          <w:bCs/>
          <w:lang w:val="es-ES_tradnl" w:eastAsia="es-CO"/>
        </w:rPr>
        <w:t>limpio:</w:t>
      </w:r>
      <w:r w:rsidRPr="00D84182">
        <w:rPr>
          <w:lang w:val="es-ES_tradnl" w:eastAsia="es-CO"/>
        </w:rPr>
        <w:t xml:space="preserve"> Se acepta.</w:t>
      </w:r>
    </w:p>
    <w:p w14:paraId="1391615A" w14:textId="77777777" w:rsidR="009F25FB" w:rsidRPr="00D84182" w:rsidRDefault="009F25FB" w:rsidP="00514CCB">
      <w:pPr>
        <w:rPr>
          <w:lang w:val="es-ES_tradnl" w:eastAsia="es-CO"/>
        </w:rPr>
      </w:pPr>
    </w:p>
    <w:p w14:paraId="577DE2D7" w14:textId="4DE779FE" w:rsidR="003213DD" w:rsidRPr="00D84182" w:rsidRDefault="003213DD" w:rsidP="00514CCB">
      <w:pPr>
        <w:pStyle w:val="Prrafodelista"/>
        <w:numPr>
          <w:ilvl w:val="0"/>
          <w:numId w:val="53"/>
        </w:numPr>
        <w:ind w:left="360"/>
        <w:rPr>
          <w:lang w:val="es-ES_tradnl" w:eastAsia="es-CO"/>
        </w:rPr>
      </w:pPr>
      <w:r w:rsidRPr="00D84182">
        <w:rPr>
          <w:b/>
          <w:bCs/>
          <w:lang w:val="es-ES_tradnl" w:eastAsia="es-CO"/>
        </w:rPr>
        <w:t xml:space="preserve">Dictamen </w:t>
      </w:r>
      <w:r w:rsidR="00DF642C" w:rsidRPr="00D84182">
        <w:rPr>
          <w:b/>
          <w:bCs/>
          <w:lang w:val="es-ES_tradnl" w:eastAsia="es-CO"/>
        </w:rPr>
        <w:t>con salvedades:</w:t>
      </w:r>
      <w:r w:rsidR="00DF642C" w:rsidRPr="00D84182">
        <w:rPr>
          <w:lang w:val="es-ES_tradnl" w:eastAsia="es-CO"/>
        </w:rPr>
        <w:t xml:space="preserve"> </w:t>
      </w:r>
      <w:r w:rsidRPr="00D84182">
        <w:rPr>
          <w:lang w:val="es-ES_tradnl" w:eastAsia="es-CO"/>
        </w:rPr>
        <w:t xml:space="preserve">Se acepta, cuando las salvedades no tengan relación directa con la información requerida para calcular los Indicadores </w:t>
      </w:r>
      <w:r w:rsidR="00DF642C" w:rsidRPr="00D84182">
        <w:rPr>
          <w:lang w:val="es-ES_tradnl" w:eastAsia="es-CO"/>
        </w:rPr>
        <w:t>de capacidad financiera y administrativa. en caso de tener salvedades y estas se relacionen con las cuentas que se incluyen para el cálculo de los indicadores, el proponente será rechazado</w:t>
      </w:r>
      <w:r w:rsidRPr="00D84182">
        <w:rPr>
          <w:lang w:val="es-ES_tradnl" w:eastAsia="es-CO"/>
        </w:rPr>
        <w:t>.</w:t>
      </w:r>
    </w:p>
    <w:p w14:paraId="67CEB0D3" w14:textId="77777777" w:rsidR="009F25FB" w:rsidRPr="00D84182" w:rsidRDefault="009F25FB" w:rsidP="00514CCB">
      <w:pPr>
        <w:rPr>
          <w:lang w:val="es-ES_tradnl" w:eastAsia="es-CO"/>
        </w:rPr>
      </w:pPr>
    </w:p>
    <w:p w14:paraId="13742C3F" w14:textId="604B399F" w:rsidR="003213DD" w:rsidRPr="00D84182" w:rsidRDefault="003213DD" w:rsidP="00514CCB">
      <w:pPr>
        <w:pStyle w:val="Prrafodelista"/>
        <w:numPr>
          <w:ilvl w:val="0"/>
          <w:numId w:val="53"/>
        </w:numPr>
        <w:ind w:left="360"/>
        <w:rPr>
          <w:lang w:val="es-ES_tradnl" w:eastAsia="es-CO"/>
        </w:rPr>
      </w:pPr>
      <w:r w:rsidRPr="00D84182">
        <w:rPr>
          <w:b/>
          <w:bCs/>
          <w:lang w:val="es-ES_tradnl" w:eastAsia="es-CO"/>
        </w:rPr>
        <w:t xml:space="preserve">Dictamen </w:t>
      </w:r>
      <w:r w:rsidR="00DF642C" w:rsidRPr="00D84182">
        <w:rPr>
          <w:b/>
          <w:bCs/>
          <w:lang w:val="es-ES_tradnl" w:eastAsia="es-CO"/>
        </w:rPr>
        <w:t>negativo:</w:t>
      </w:r>
      <w:r w:rsidRPr="00D84182">
        <w:rPr>
          <w:lang w:val="es-ES_tradnl" w:eastAsia="es-CO"/>
        </w:rPr>
        <w:t xml:space="preserve"> No se acepta y genera rechazo de la propuesta.</w:t>
      </w:r>
    </w:p>
    <w:p w14:paraId="3DF36589" w14:textId="77777777" w:rsidR="009F25FB" w:rsidRPr="00D84182" w:rsidRDefault="009F25FB" w:rsidP="00514CCB">
      <w:pPr>
        <w:rPr>
          <w:lang w:val="es-ES_tradnl" w:eastAsia="es-CO"/>
        </w:rPr>
      </w:pPr>
    </w:p>
    <w:p w14:paraId="6AD23411" w14:textId="16042BB4" w:rsidR="003213DD" w:rsidRPr="00D84182" w:rsidRDefault="003213DD" w:rsidP="00514CCB">
      <w:pPr>
        <w:pStyle w:val="Prrafodelista"/>
        <w:numPr>
          <w:ilvl w:val="0"/>
          <w:numId w:val="53"/>
        </w:numPr>
        <w:ind w:left="360"/>
        <w:rPr>
          <w:lang w:val="es-ES_tradnl" w:eastAsia="es-CO"/>
        </w:rPr>
      </w:pPr>
      <w:r w:rsidRPr="00D84182">
        <w:rPr>
          <w:b/>
          <w:bCs/>
          <w:lang w:val="es-ES_tradnl" w:eastAsia="es-CO"/>
        </w:rPr>
        <w:t xml:space="preserve">Abstención </w:t>
      </w:r>
      <w:r w:rsidR="00DF642C" w:rsidRPr="00D84182">
        <w:rPr>
          <w:b/>
          <w:bCs/>
          <w:lang w:val="es-ES_tradnl" w:eastAsia="es-CO"/>
        </w:rPr>
        <w:t xml:space="preserve">de dictamen: </w:t>
      </w:r>
      <w:r w:rsidRPr="00D84182">
        <w:rPr>
          <w:lang w:val="es-ES_tradnl" w:eastAsia="es-CO"/>
        </w:rPr>
        <w:t>No se acepta y genera rechazo de la propuesta.</w:t>
      </w:r>
    </w:p>
    <w:p w14:paraId="1D245F72" w14:textId="77777777" w:rsidR="003213DD" w:rsidRPr="00D84182" w:rsidRDefault="003213DD" w:rsidP="00DF642C">
      <w:pPr>
        <w:rPr>
          <w:lang w:val="es-ES_tradnl" w:eastAsia="es-CO"/>
        </w:rPr>
      </w:pPr>
    </w:p>
    <w:p w14:paraId="1089D190" w14:textId="36D767EF" w:rsidR="003213DD" w:rsidRPr="00D84182" w:rsidRDefault="003213DD" w:rsidP="00DF642C">
      <w:pPr>
        <w:rPr>
          <w:lang w:val="es-ES_tradnl" w:eastAsia="es-CO"/>
        </w:rPr>
      </w:pPr>
      <w:r w:rsidRPr="00D84182">
        <w:rPr>
          <w:b/>
          <w:lang w:val="es-ES" w:eastAsia="es-CO"/>
        </w:rPr>
        <w:t>Nota 1</w:t>
      </w:r>
      <w:r w:rsidRPr="00D84182">
        <w:rPr>
          <w:lang w:val="es-ES" w:eastAsia="es-CO"/>
        </w:rPr>
        <w:t xml:space="preserve">: </w:t>
      </w:r>
      <w:r w:rsidR="00420BE3" w:rsidRPr="00D84182">
        <w:rPr>
          <w:lang w:val="es-ES" w:eastAsia="es-CO"/>
        </w:rPr>
        <w:t>Para</w:t>
      </w:r>
      <w:r w:rsidRPr="00D84182">
        <w:rPr>
          <w:lang w:val="es-ES" w:eastAsia="es-CO"/>
        </w:rPr>
        <w:t xml:space="preserve"> las empresas que estén exceptuadas de contar con Revisor fiscal, teniendo en cuenta normatividad especial, deben suministrar los estatutos y el informe de la auditoría financiera del ente de control según el nivel al que esté</w:t>
      </w:r>
      <w:r w:rsidR="00B133D6" w:rsidRPr="00D84182">
        <w:rPr>
          <w:lang w:val="es-ES" w:eastAsia="es-CO"/>
        </w:rPr>
        <w:t>n</w:t>
      </w:r>
      <w:r w:rsidRPr="00D84182">
        <w:rPr>
          <w:lang w:val="es-ES" w:eastAsia="es-CO"/>
        </w:rPr>
        <w:t xml:space="preserve"> adscrit</w:t>
      </w:r>
      <w:r w:rsidR="00B133D6" w:rsidRPr="00D84182">
        <w:rPr>
          <w:lang w:val="es-ES" w:eastAsia="es-CO"/>
        </w:rPr>
        <w:t>as</w:t>
      </w:r>
      <w:r w:rsidRPr="00D84182">
        <w:rPr>
          <w:lang w:val="es-ES" w:eastAsia="es-CO"/>
        </w:rPr>
        <w:t>, el cual contenga la auditoría financiera respectiva, del año inmediatamente anterior.</w:t>
      </w:r>
      <w:r w:rsidR="00420BE3" w:rsidRPr="00D84182">
        <w:rPr>
          <w:lang w:val="es-ES" w:eastAsia="es-CO"/>
        </w:rPr>
        <w:t xml:space="preserve"> </w:t>
      </w:r>
      <w:r w:rsidRPr="00D84182">
        <w:rPr>
          <w:lang w:val="es-ES_tradnl" w:eastAsia="es-CO"/>
        </w:rPr>
        <w:t>En este sentido, los estatutos deberán indicar en el título de control fiscal y control interno, la entidad que ejerce esta función.</w:t>
      </w:r>
    </w:p>
    <w:p w14:paraId="0A575F9D" w14:textId="77777777" w:rsidR="0009246A" w:rsidRPr="00D84182" w:rsidRDefault="0009246A" w:rsidP="00DF642C">
      <w:pPr>
        <w:rPr>
          <w:lang w:val="es-ES_tradnl" w:eastAsia="es-CO"/>
        </w:rPr>
      </w:pPr>
    </w:p>
    <w:p w14:paraId="123943B4" w14:textId="245A8B02" w:rsidR="003213DD" w:rsidRPr="00D84182" w:rsidRDefault="003213DD" w:rsidP="00DF642C">
      <w:pPr>
        <w:rPr>
          <w:lang w:val="es-ES_tradnl" w:eastAsia="es-CO"/>
        </w:rPr>
      </w:pPr>
      <w:r w:rsidRPr="00D84182">
        <w:rPr>
          <w:b/>
          <w:bCs/>
          <w:lang w:val="es-ES_tradnl" w:eastAsia="es-CO"/>
        </w:rPr>
        <w:t>Nota 2</w:t>
      </w:r>
      <w:r w:rsidRPr="00D84182">
        <w:rPr>
          <w:lang w:val="es-ES_tradnl" w:eastAsia="es-CO"/>
        </w:rPr>
        <w:t xml:space="preserve">: </w:t>
      </w:r>
      <w:r w:rsidR="00B133D6" w:rsidRPr="00D84182">
        <w:rPr>
          <w:lang w:val="es-ES_tradnl" w:eastAsia="es-CO"/>
        </w:rPr>
        <w:t>En</w:t>
      </w:r>
      <w:r w:rsidRPr="00D84182">
        <w:rPr>
          <w:lang w:val="es-ES_tradnl" w:eastAsia="es-CO"/>
        </w:rPr>
        <w:t xml:space="preserve"> los estados financieros se debe evidenciar expresamente, por parte del revisor fiscal, cuando esté obligado a tenerlo, la expresión "ver la opinión adjunta" u otra similar, tal y como lo establece el artículo 38 de la ley 222 de 1995, so pena de rechazo. En los casos de no obligado</w:t>
      </w:r>
      <w:r w:rsidR="00D167E8" w:rsidRPr="00D84182">
        <w:rPr>
          <w:lang w:val="es-ES_tradnl" w:eastAsia="es-CO"/>
        </w:rPr>
        <w:t>,</w:t>
      </w:r>
      <w:r w:rsidRPr="00D84182">
        <w:rPr>
          <w:lang w:val="es-ES_tradnl" w:eastAsia="es-CO"/>
        </w:rPr>
        <w:t xml:space="preserve"> debe ser clara la referencia a la empresa desde el documento de dictamen entregado por el contador independiente.</w:t>
      </w:r>
    </w:p>
    <w:p w14:paraId="73F0C740" w14:textId="77777777" w:rsidR="0092197E" w:rsidRPr="00D84182" w:rsidRDefault="0092197E" w:rsidP="00DF642C">
      <w:pPr>
        <w:rPr>
          <w:lang w:val="es-ES_tradnl" w:eastAsia="es-CO"/>
        </w:rPr>
      </w:pPr>
    </w:p>
    <w:p w14:paraId="39E70CD2" w14:textId="40939E26" w:rsidR="003213DD" w:rsidRPr="00D84182" w:rsidRDefault="003213DD" w:rsidP="00DF642C">
      <w:pPr>
        <w:rPr>
          <w:lang w:val="es-ES_tradnl" w:eastAsia="es-CO"/>
        </w:rPr>
      </w:pPr>
      <w:r w:rsidRPr="00D84182">
        <w:rPr>
          <w:lang w:val="es-ES_tradnl" w:eastAsia="es-CO"/>
        </w:rPr>
        <w:t xml:space="preserve">El dictamen en los casos de contador independiente deberá iniciar el documento con la referencia clara a la empresa a la cual se le realiza el dictamen, su identificación, periodo evaluado y fecha de realización. </w:t>
      </w:r>
    </w:p>
    <w:p w14:paraId="0ECB6681" w14:textId="77777777" w:rsidR="0009246A" w:rsidRPr="00D84182" w:rsidRDefault="0009246A" w:rsidP="00DF642C">
      <w:pPr>
        <w:rPr>
          <w:lang w:val="es-ES_tradnl" w:eastAsia="es-CO"/>
        </w:rPr>
      </w:pPr>
    </w:p>
    <w:p w14:paraId="0C91EA14" w14:textId="5E5DC06B" w:rsidR="003213DD" w:rsidRPr="00D84182" w:rsidRDefault="55F74705" w:rsidP="70C421A4">
      <w:pPr>
        <w:rPr>
          <w:lang w:val="es-ES" w:eastAsia="es-CO"/>
        </w:rPr>
      </w:pPr>
      <w:r w:rsidRPr="70C421A4">
        <w:rPr>
          <w:b/>
          <w:bCs/>
          <w:lang w:val="es-ES" w:eastAsia="es-CO"/>
        </w:rPr>
        <w:t>Nota 3</w:t>
      </w:r>
      <w:r w:rsidRPr="70C421A4">
        <w:rPr>
          <w:lang w:val="es-ES" w:eastAsia="es-CO"/>
        </w:rPr>
        <w:t xml:space="preserve">: </w:t>
      </w:r>
      <w:r w:rsidR="3D2705CD" w:rsidRPr="70C421A4">
        <w:rPr>
          <w:lang w:val="es-ES" w:eastAsia="es-CO"/>
        </w:rPr>
        <w:t>El</w:t>
      </w:r>
      <w:r w:rsidRPr="70C421A4">
        <w:rPr>
          <w:lang w:val="es-ES" w:eastAsia="es-CO"/>
        </w:rPr>
        <w:t xml:space="preserve"> documento de </w:t>
      </w:r>
      <w:r w:rsidR="46C86757" w:rsidRPr="70C421A4">
        <w:rPr>
          <w:lang w:val="es-ES" w:eastAsia="es-CO"/>
        </w:rPr>
        <w:t xml:space="preserve">certificación y </w:t>
      </w:r>
      <w:r w:rsidRPr="70C421A4">
        <w:rPr>
          <w:lang w:val="es-ES" w:eastAsia="es-CO"/>
        </w:rPr>
        <w:t>dictamen debe</w:t>
      </w:r>
      <w:r w:rsidR="0B8A76A1" w:rsidRPr="70C421A4">
        <w:rPr>
          <w:lang w:val="es-ES" w:eastAsia="es-CO"/>
        </w:rPr>
        <w:t>rán</w:t>
      </w:r>
      <w:r w:rsidRPr="70C421A4">
        <w:rPr>
          <w:lang w:val="es-ES" w:eastAsia="es-CO"/>
        </w:rPr>
        <w:t xml:space="preserve"> contener como mínimo los siguientes acápites: a) Identificación de la empresa dictaminada; b) Periodo evaluado; c) Evaluaciones practicadas; d) Fecha de la evaluación; e) Observaciones o salvedades y f) Opinión, so pena de rechazo.</w:t>
      </w:r>
    </w:p>
    <w:p w14:paraId="1EE36E9B" w14:textId="77777777" w:rsidR="0009246A" w:rsidRPr="00D84182" w:rsidRDefault="0009246A" w:rsidP="00DF642C">
      <w:pPr>
        <w:rPr>
          <w:lang w:val="es-ES_tradnl" w:eastAsia="es-CO"/>
        </w:rPr>
      </w:pPr>
    </w:p>
    <w:p w14:paraId="54CDBF3B" w14:textId="3453935C" w:rsidR="003213DD" w:rsidRPr="00D84182" w:rsidRDefault="003213DD" w:rsidP="00DF642C">
      <w:pPr>
        <w:rPr>
          <w:lang w:val="es-ES" w:eastAsia="es-CO"/>
        </w:rPr>
      </w:pPr>
      <w:r w:rsidRPr="00D84182">
        <w:rPr>
          <w:b/>
          <w:lang w:val="es-ES" w:eastAsia="es-CO"/>
        </w:rPr>
        <w:t>Nota 4</w:t>
      </w:r>
      <w:r w:rsidRPr="00D84182">
        <w:rPr>
          <w:lang w:val="es-ES" w:eastAsia="es-CO"/>
        </w:rPr>
        <w:t xml:space="preserve">: </w:t>
      </w:r>
      <w:r w:rsidR="00171F2E" w:rsidRPr="00D84182">
        <w:rPr>
          <w:lang w:val="es-ES" w:eastAsia="es-CO"/>
        </w:rPr>
        <w:t>Lo</w:t>
      </w:r>
      <w:r w:rsidRPr="00D84182">
        <w:rPr>
          <w:lang w:val="es-ES" w:eastAsia="es-CO"/>
        </w:rPr>
        <w:t xml:space="preserve">s anteriores documentos deberán ser allegados junto con la propuesta, es decir para el día señalado en el cronograma como fecha de cierre de la presente LPA, so pena de rechazo. </w:t>
      </w:r>
    </w:p>
    <w:p w14:paraId="4AB857E3" w14:textId="77777777" w:rsidR="0009246A" w:rsidRPr="00D84182" w:rsidRDefault="0009246A" w:rsidP="00DF642C">
      <w:pPr>
        <w:rPr>
          <w:rFonts w:eastAsia="MS Gothic"/>
          <w:b/>
          <w:bCs/>
          <w:lang w:val="es-ES_tradnl"/>
        </w:rPr>
      </w:pPr>
    </w:p>
    <w:p w14:paraId="7D4C56CD" w14:textId="5B4CDE58" w:rsidR="003213DD" w:rsidRPr="00D84182" w:rsidRDefault="003213DD" w:rsidP="00DF642C">
      <w:pPr>
        <w:rPr>
          <w:w w:val="90"/>
        </w:rPr>
      </w:pPr>
      <w:r w:rsidRPr="00D84182">
        <w:rPr>
          <w:rFonts w:eastAsia="MS Gothic"/>
          <w:b/>
          <w:bCs/>
          <w:lang w:val="es-ES_tradnl"/>
        </w:rPr>
        <w:t>Nota 5</w:t>
      </w:r>
      <w:r w:rsidRPr="00D84182">
        <w:rPr>
          <w:rFonts w:eastAsia="MS Gothic"/>
          <w:lang w:val="es-ES_tradnl"/>
        </w:rPr>
        <w:t xml:space="preserve">: </w:t>
      </w:r>
      <w:r w:rsidR="00171F2E" w:rsidRPr="00D84182">
        <w:rPr>
          <w:rFonts w:eastAsia="MS Gothic"/>
          <w:lang w:val="es-ES_tradnl"/>
        </w:rPr>
        <w:t>Los</w:t>
      </w:r>
      <w:r w:rsidRPr="00D84182">
        <w:rPr>
          <w:rFonts w:eastAsia="MS Gothic"/>
          <w:lang w:val="es-ES_tradnl"/>
        </w:rPr>
        <w:t xml:space="preserve"> anteriores documentos podrán ser susceptibles de aclaración a solicitud y requerimiento del comité evaluador.</w:t>
      </w:r>
    </w:p>
    <w:p w14:paraId="336B25FF" w14:textId="77777777" w:rsidR="00C60A08" w:rsidRPr="00D84182" w:rsidRDefault="00C60A08" w:rsidP="004A1DDB">
      <w:pPr>
        <w:pStyle w:val="Default"/>
        <w:rPr>
          <w:rFonts w:asciiTheme="minorHAnsi" w:hAnsiTheme="minorHAnsi" w:cstheme="minorHAnsi"/>
          <w:color w:val="auto"/>
          <w:w w:val="90"/>
          <w:sz w:val="22"/>
          <w:szCs w:val="22"/>
        </w:rPr>
      </w:pPr>
    </w:p>
    <w:p w14:paraId="717BF2B1" w14:textId="5F9CCA3F" w:rsidR="00E149B3" w:rsidRPr="00D84182" w:rsidRDefault="3A4DBB43" w:rsidP="70C421A4">
      <w:pPr>
        <w:pStyle w:val="Ttulo3"/>
        <w:numPr>
          <w:ilvl w:val="0"/>
          <w:numId w:val="0"/>
        </w:numPr>
        <w:rPr>
          <w:lang w:val="es-ES"/>
        </w:rPr>
      </w:pPr>
      <w:bookmarkStart w:id="123" w:name="_Toc10997190"/>
      <w:bookmarkStart w:id="124" w:name="_Toc50452773"/>
      <w:bookmarkStart w:id="125" w:name="_Toc77616696"/>
      <w:bookmarkStart w:id="126" w:name="_Toc162014195"/>
      <w:bookmarkStart w:id="127" w:name="_Toc197421947"/>
      <w:r w:rsidRPr="70C421A4">
        <w:rPr>
          <w:lang w:val="es-ES"/>
        </w:rPr>
        <w:t xml:space="preserve">5.2.5 </w:t>
      </w:r>
      <w:r w:rsidR="4F0CF81C" w:rsidRPr="70C421A4">
        <w:rPr>
          <w:lang w:val="es-ES"/>
        </w:rPr>
        <w:t>FOTOCOPIA DE LA TARJETA PROFESIONAL Y CERTIFICADO DE ANTECEDENTES</w:t>
      </w:r>
      <w:r w:rsidR="1542FF25" w:rsidRPr="70C421A4">
        <w:rPr>
          <w:lang w:val="es-ES"/>
        </w:rPr>
        <w:t xml:space="preserve"> </w:t>
      </w:r>
      <w:r w:rsidR="4F0CF81C" w:rsidRPr="70C421A4">
        <w:rPr>
          <w:lang w:val="es-ES"/>
        </w:rPr>
        <w:t>DISCIPLINARIOS</w:t>
      </w:r>
      <w:bookmarkEnd w:id="123"/>
      <w:bookmarkEnd w:id="124"/>
      <w:bookmarkEnd w:id="125"/>
      <w:bookmarkEnd w:id="126"/>
      <w:bookmarkEnd w:id="127"/>
    </w:p>
    <w:p w14:paraId="7426DC73" w14:textId="77777777" w:rsidR="002056FA" w:rsidRPr="00D84182" w:rsidRDefault="002056FA" w:rsidP="00DF642C">
      <w:pPr>
        <w:rPr>
          <w:lang w:val="es-ES_tradnl"/>
        </w:rPr>
      </w:pPr>
    </w:p>
    <w:p w14:paraId="00AE6221" w14:textId="5134AC20" w:rsidR="008972C5" w:rsidRPr="00D84182" w:rsidRDefault="008972C5" w:rsidP="00DF642C">
      <w:pPr>
        <w:rPr>
          <w:lang w:val="es-ES_tradnl" w:eastAsia="es-CO"/>
        </w:rPr>
      </w:pPr>
      <w:r w:rsidRPr="00D84182">
        <w:rPr>
          <w:lang w:val="es-ES_tradnl" w:eastAsia="es-CO"/>
        </w:rPr>
        <w:t>Se deberá presentar la tarjeta Profesional y el Certificado de Antecedentes Disciplinarios</w:t>
      </w:r>
      <w:r w:rsidR="004A17DA" w:rsidRPr="00D84182">
        <w:rPr>
          <w:lang w:val="es-ES_tradnl" w:eastAsia="es-CO"/>
        </w:rPr>
        <w:t>, este último,</w:t>
      </w:r>
      <w:r w:rsidRPr="00D84182">
        <w:rPr>
          <w:lang w:val="es-ES_tradnl" w:eastAsia="es-CO"/>
        </w:rPr>
        <w:t xml:space="preserve"> emitido por la Junta Central de Contadores de los profesionales (Contador Público</w:t>
      </w:r>
      <w:r w:rsidR="00DF642C" w:rsidRPr="00D84182">
        <w:rPr>
          <w:lang w:val="es-ES_tradnl" w:eastAsia="es-CO"/>
        </w:rPr>
        <w:t>/</w:t>
      </w:r>
      <w:r w:rsidRPr="00D84182">
        <w:rPr>
          <w:lang w:val="es-ES_tradnl" w:eastAsia="es-CO"/>
        </w:rPr>
        <w:t xml:space="preserve"> Revisor Fiscal, en caso de aplicar y contador público independiente) que certifican y dictaminan los estados financieros.</w:t>
      </w:r>
    </w:p>
    <w:p w14:paraId="4400CF7B" w14:textId="77777777" w:rsidR="0009246A" w:rsidRPr="00D84182" w:rsidRDefault="0009246A" w:rsidP="00DF642C">
      <w:pPr>
        <w:rPr>
          <w:rFonts w:eastAsia="MS Gothic"/>
          <w:lang w:val="es-ES_tradnl"/>
        </w:rPr>
      </w:pPr>
    </w:p>
    <w:p w14:paraId="0A6956B8" w14:textId="0CE45227" w:rsidR="00E149B3" w:rsidRPr="00D84182" w:rsidRDefault="008972C5" w:rsidP="00DF642C">
      <w:pPr>
        <w:rPr>
          <w:rFonts w:eastAsia="MS Gothic"/>
          <w:lang w:val="es-ES_tradnl"/>
        </w:rPr>
      </w:pPr>
      <w:r w:rsidRPr="00D84182">
        <w:rPr>
          <w:rFonts w:eastAsia="MS Gothic"/>
          <w:lang w:val="es-ES_tradnl"/>
        </w:rPr>
        <w:t xml:space="preserve">El Certificado de Antecedentes Disciplinarios deberá tener fecha de expedición no superior a tres (3) meses, contados </w:t>
      </w:r>
      <w:r w:rsidR="00583C1C" w:rsidRPr="00D84182">
        <w:rPr>
          <w:rFonts w:eastAsia="MS Gothic"/>
          <w:lang w:val="es-ES_tradnl"/>
        </w:rPr>
        <w:t xml:space="preserve">hacia atrás desde </w:t>
      </w:r>
      <w:r w:rsidRPr="00D84182">
        <w:rPr>
          <w:rFonts w:eastAsia="MS Gothic"/>
          <w:lang w:val="es-ES_tradnl"/>
        </w:rPr>
        <w:t xml:space="preserve">la fecha de cierre </w:t>
      </w:r>
      <w:r w:rsidR="00583C1C" w:rsidRPr="00D84182">
        <w:rPr>
          <w:rFonts w:eastAsia="MS Gothic"/>
          <w:lang w:val="es-ES_tradnl"/>
        </w:rPr>
        <w:t>del proceso</w:t>
      </w:r>
      <w:r w:rsidRPr="00D84182">
        <w:rPr>
          <w:rFonts w:eastAsia="MS Gothic"/>
          <w:lang w:val="es-ES_tradnl"/>
        </w:rPr>
        <w:t>.</w:t>
      </w:r>
    </w:p>
    <w:p w14:paraId="31A5EF37" w14:textId="77777777" w:rsidR="00DF642C" w:rsidRPr="00D84182" w:rsidRDefault="00DF642C" w:rsidP="00DF642C">
      <w:pPr>
        <w:rPr>
          <w:rFonts w:eastAsia="MS Gothic"/>
          <w:lang w:val="es-ES_tradnl"/>
        </w:rPr>
      </w:pPr>
    </w:p>
    <w:p w14:paraId="50110F11" w14:textId="58C86A80" w:rsidR="00E70851" w:rsidRPr="00E70851" w:rsidRDefault="75C09C91" w:rsidP="70C421A4">
      <w:pPr>
        <w:pStyle w:val="Ttulo3"/>
        <w:numPr>
          <w:ilvl w:val="0"/>
          <w:numId w:val="0"/>
        </w:numPr>
      </w:pPr>
      <w:bookmarkStart w:id="128" w:name="_Toc197421948"/>
      <w:r w:rsidRPr="70C421A4">
        <w:rPr>
          <w:lang w:val="es-ES"/>
        </w:rPr>
        <w:t xml:space="preserve">5.2.6 </w:t>
      </w:r>
      <w:r w:rsidR="42E3A3C0" w:rsidRPr="70C421A4">
        <w:rPr>
          <w:lang w:val="es-ES"/>
        </w:rPr>
        <w:t>INDICADORES DE CAPACIDAD FINANCIERA Y ORGANIZACIONAL</w:t>
      </w:r>
      <w:bookmarkEnd w:id="128"/>
    </w:p>
    <w:p w14:paraId="45D6D311" w14:textId="536B2256" w:rsidR="00DF642C" w:rsidRPr="00D84182" w:rsidRDefault="00DF642C" w:rsidP="00E70851">
      <w:r w:rsidRPr="00D84182">
        <w:t>(se verificará de acuerdo con el valor del contrato)</w:t>
      </w:r>
    </w:p>
    <w:p w14:paraId="407B9CBA" w14:textId="77777777" w:rsidR="00DF642C" w:rsidRPr="00D84182" w:rsidRDefault="00DF642C" w:rsidP="00DF642C">
      <w:pPr>
        <w:rPr>
          <w:lang w:val="es-ES_tradnl"/>
        </w:rPr>
      </w:pPr>
    </w:p>
    <w:p w14:paraId="31BF0EDC" w14:textId="124B5012" w:rsidR="00DF642C" w:rsidRPr="00D84182" w:rsidRDefault="00DF642C" w:rsidP="00DF642C">
      <w:pPr>
        <w:rPr>
          <w:lang w:val="es-ES_tradnl"/>
        </w:rPr>
      </w:pPr>
      <w:r w:rsidRPr="00D84182">
        <w:rPr>
          <w:lang w:val="es-ES_tradnl"/>
        </w:rPr>
        <w:t>Se requiere que los proponentes acrediten los siguientes indicadores que miden la fortaleza financiera del interesado:</w:t>
      </w:r>
    </w:p>
    <w:p w14:paraId="618F667D" w14:textId="77777777" w:rsidR="00DF642C" w:rsidRPr="00D84182" w:rsidRDefault="00DF642C" w:rsidP="00DF642C">
      <w:pPr>
        <w:rPr>
          <w:lang w:val="es-ES_tradn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9"/>
        <w:gridCol w:w="3778"/>
      </w:tblGrid>
      <w:tr w:rsidR="00136AC3" w:rsidRPr="00D84182" w14:paraId="77C641D7" w14:textId="77777777" w:rsidTr="70C421A4">
        <w:trPr>
          <w:trHeight w:val="284"/>
          <w:jc w:val="center"/>
        </w:trPr>
        <w:tc>
          <w:tcPr>
            <w:tcW w:w="5049" w:type="dxa"/>
            <w:shd w:val="clear" w:color="auto" w:fill="F2F2F2" w:themeFill="background1" w:themeFillShade="F2"/>
            <w:vAlign w:val="center"/>
          </w:tcPr>
          <w:p w14:paraId="1898D9CC" w14:textId="77777777" w:rsidR="002655B3" w:rsidRPr="00D84182" w:rsidRDefault="002655B3" w:rsidP="00DF642C">
            <w:pPr>
              <w:jc w:val="center"/>
              <w:rPr>
                <w:b/>
                <w:bCs/>
                <w:lang w:val="es-ES_tradnl"/>
              </w:rPr>
            </w:pPr>
            <w:r w:rsidRPr="00D84182">
              <w:rPr>
                <w:b/>
                <w:bCs/>
                <w:lang w:val="es-ES_tradnl"/>
              </w:rPr>
              <w:t>INDICADOR</w:t>
            </w:r>
          </w:p>
        </w:tc>
        <w:tc>
          <w:tcPr>
            <w:tcW w:w="3778" w:type="dxa"/>
            <w:shd w:val="clear" w:color="auto" w:fill="F2F2F2" w:themeFill="background1" w:themeFillShade="F2"/>
            <w:vAlign w:val="center"/>
          </w:tcPr>
          <w:p w14:paraId="3AE82AFF" w14:textId="77777777" w:rsidR="002655B3" w:rsidRPr="00D84182" w:rsidRDefault="002655B3" w:rsidP="00DF642C">
            <w:pPr>
              <w:jc w:val="center"/>
              <w:rPr>
                <w:b/>
                <w:bCs/>
                <w:lang w:val="es-ES_tradnl"/>
              </w:rPr>
            </w:pPr>
            <w:r w:rsidRPr="00D84182">
              <w:rPr>
                <w:b/>
                <w:bCs/>
                <w:lang w:val="es-ES_tradnl"/>
              </w:rPr>
              <w:t>MARGEN SOLICITADO</w:t>
            </w:r>
          </w:p>
        </w:tc>
      </w:tr>
      <w:tr w:rsidR="00136AC3" w:rsidRPr="00D84182" w14:paraId="73DC9AF7" w14:textId="77777777" w:rsidTr="70C421A4">
        <w:trPr>
          <w:trHeight w:val="284"/>
          <w:jc w:val="center"/>
        </w:trPr>
        <w:tc>
          <w:tcPr>
            <w:tcW w:w="5049" w:type="dxa"/>
            <w:vAlign w:val="center"/>
          </w:tcPr>
          <w:p w14:paraId="0BD8C0B5" w14:textId="4ADD894C" w:rsidR="002655B3" w:rsidRPr="00D84182" w:rsidRDefault="0009246A" w:rsidP="00DF642C">
            <w:pPr>
              <w:jc w:val="center"/>
              <w:rPr>
                <w:lang w:val="es-ES_tradnl"/>
              </w:rPr>
            </w:pPr>
            <w:r w:rsidRPr="00D84182">
              <w:rPr>
                <w:lang w:val="es-ES_tradnl"/>
              </w:rPr>
              <w:t>Í</w:t>
            </w:r>
            <w:r w:rsidR="00515614" w:rsidRPr="00D84182">
              <w:rPr>
                <w:lang w:val="es-ES_tradnl"/>
              </w:rPr>
              <w:t>ndice de liquidez</w:t>
            </w:r>
          </w:p>
        </w:tc>
        <w:tc>
          <w:tcPr>
            <w:tcW w:w="3778" w:type="dxa"/>
            <w:vAlign w:val="center"/>
          </w:tcPr>
          <w:p w14:paraId="15658CF0" w14:textId="5A8E5C69" w:rsidR="002655B3" w:rsidRPr="00D84182" w:rsidRDefault="55C85BDA" w:rsidP="70C421A4">
            <w:pPr>
              <w:jc w:val="center"/>
              <w:rPr>
                <w:lang w:val="es-ES"/>
              </w:rPr>
            </w:pPr>
            <w:r w:rsidRPr="70C421A4">
              <w:rPr>
                <w:lang w:val="es-ES"/>
              </w:rPr>
              <w:t xml:space="preserve">Debe ser igual o mayor a </w:t>
            </w:r>
            <w:r w:rsidR="28C59233" w:rsidRPr="70C421A4">
              <w:rPr>
                <w:lang w:val="es-ES"/>
              </w:rPr>
              <w:t xml:space="preserve">1,5 </w:t>
            </w:r>
            <w:r w:rsidRPr="70C421A4">
              <w:rPr>
                <w:lang w:val="es-ES"/>
              </w:rPr>
              <w:t>veces</w:t>
            </w:r>
          </w:p>
        </w:tc>
      </w:tr>
      <w:tr w:rsidR="00136AC3" w:rsidRPr="00D84182" w14:paraId="569A73D1" w14:textId="77777777" w:rsidTr="70C421A4">
        <w:trPr>
          <w:trHeight w:val="284"/>
          <w:jc w:val="center"/>
        </w:trPr>
        <w:tc>
          <w:tcPr>
            <w:tcW w:w="5049" w:type="dxa"/>
            <w:vAlign w:val="center"/>
          </w:tcPr>
          <w:p w14:paraId="7131F661" w14:textId="1829D1CC" w:rsidR="002655B3" w:rsidRPr="00D84182" w:rsidRDefault="00515614" w:rsidP="00DF642C">
            <w:pPr>
              <w:jc w:val="center"/>
              <w:rPr>
                <w:lang w:val="es-ES_tradnl"/>
              </w:rPr>
            </w:pPr>
            <w:r w:rsidRPr="00D84182">
              <w:rPr>
                <w:lang w:val="es-ES_tradnl"/>
              </w:rPr>
              <w:t>Nivel de endeudamiento</w:t>
            </w:r>
          </w:p>
        </w:tc>
        <w:tc>
          <w:tcPr>
            <w:tcW w:w="3778" w:type="dxa"/>
            <w:vAlign w:val="center"/>
          </w:tcPr>
          <w:p w14:paraId="24C5E2CC" w14:textId="17FFD594" w:rsidR="002655B3" w:rsidRPr="00D84182" w:rsidRDefault="55C85BDA" w:rsidP="002356A5">
            <w:pPr>
              <w:jc w:val="center"/>
              <w:rPr>
                <w:lang w:val="es-ES"/>
              </w:rPr>
            </w:pPr>
            <w:r w:rsidRPr="70C421A4">
              <w:rPr>
                <w:lang w:val="es-ES"/>
              </w:rPr>
              <w:t>Debe ser menor o igual a</w:t>
            </w:r>
            <w:r w:rsidR="28C59233" w:rsidRPr="70C421A4">
              <w:rPr>
                <w:lang w:val="es-ES"/>
              </w:rPr>
              <w:t xml:space="preserve"> 60</w:t>
            </w:r>
            <w:r w:rsidRPr="70C421A4">
              <w:rPr>
                <w:lang w:val="es-ES"/>
              </w:rPr>
              <w:t>%</w:t>
            </w:r>
          </w:p>
        </w:tc>
      </w:tr>
      <w:tr w:rsidR="00136AC3" w:rsidRPr="00D84182" w14:paraId="6CFCE059" w14:textId="77777777" w:rsidTr="70C421A4">
        <w:trPr>
          <w:trHeight w:val="284"/>
          <w:jc w:val="center"/>
        </w:trPr>
        <w:tc>
          <w:tcPr>
            <w:tcW w:w="5049" w:type="dxa"/>
            <w:vAlign w:val="center"/>
          </w:tcPr>
          <w:p w14:paraId="7E59EC3E" w14:textId="0EC40832" w:rsidR="002655B3" w:rsidRPr="00D84182" w:rsidRDefault="00515614" w:rsidP="00DF642C">
            <w:pPr>
              <w:jc w:val="center"/>
              <w:rPr>
                <w:lang w:val="es-ES_tradnl"/>
              </w:rPr>
            </w:pPr>
            <w:r w:rsidRPr="00D84182">
              <w:rPr>
                <w:lang w:val="es-ES_tradnl"/>
              </w:rPr>
              <w:t>Razón de cobertura de intereses</w:t>
            </w:r>
          </w:p>
        </w:tc>
        <w:tc>
          <w:tcPr>
            <w:tcW w:w="3778" w:type="dxa"/>
            <w:vAlign w:val="center"/>
          </w:tcPr>
          <w:p w14:paraId="5AC90620" w14:textId="40B74A09" w:rsidR="002655B3" w:rsidRPr="00D84182" w:rsidRDefault="55C85BDA" w:rsidP="70C421A4">
            <w:pPr>
              <w:jc w:val="center"/>
              <w:rPr>
                <w:lang w:val="es-ES"/>
              </w:rPr>
            </w:pPr>
            <w:r w:rsidRPr="70C421A4">
              <w:rPr>
                <w:lang w:val="es-ES"/>
              </w:rPr>
              <w:t xml:space="preserve">Debe ser igual o mayor a </w:t>
            </w:r>
            <w:r w:rsidR="28C59233" w:rsidRPr="70C421A4">
              <w:rPr>
                <w:lang w:val="es-ES"/>
              </w:rPr>
              <w:t xml:space="preserve">1,3 </w:t>
            </w:r>
            <w:r w:rsidRPr="70C421A4">
              <w:rPr>
                <w:lang w:val="es-ES"/>
              </w:rPr>
              <w:t>veces</w:t>
            </w:r>
          </w:p>
        </w:tc>
      </w:tr>
    </w:tbl>
    <w:p w14:paraId="1EB63C1E" w14:textId="77777777" w:rsidR="008F3236" w:rsidRPr="00D84182" w:rsidRDefault="008F3236" w:rsidP="00DF642C">
      <w:pPr>
        <w:rPr>
          <w:w w:val="90"/>
        </w:rPr>
      </w:pPr>
    </w:p>
    <w:p w14:paraId="0650D2A7" w14:textId="0E16E0AE" w:rsidR="00EE3EC7" w:rsidRPr="00D84182" w:rsidRDefault="00DF642C" w:rsidP="00DF642C">
      <w:pPr>
        <w:rPr>
          <w:lang w:val="es-ES_tradnl"/>
        </w:rPr>
      </w:pPr>
      <w:r w:rsidRPr="00D84182">
        <w:rPr>
          <w:lang w:val="es-ES_tradnl"/>
        </w:rPr>
        <w:t>Los proponentes deben acreditar su capacidad organizacional a partir de los siguientes indicadores:</w:t>
      </w:r>
    </w:p>
    <w:p w14:paraId="0EFE54A5" w14:textId="77777777" w:rsidR="0050719D" w:rsidRPr="00D84182" w:rsidRDefault="0050719D" w:rsidP="00DF642C">
      <w:pPr>
        <w:rPr>
          <w:lang w:val="es-ES_tradn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9"/>
        <w:gridCol w:w="3778"/>
      </w:tblGrid>
      <w:tr w:rsidR="0050719D" w:rsidRPr="00D84182" w14:paraId="38172407" w14:textId="77777777" w:rsidTr="70C421A4">
        <w:trPr>
          <w:trHeight w:val="284"/>
          <w:jc w:val="center"/>
        </w:trPr>
        <w:tc>
          <w:tcPr>
            <w:tcW w:w="5049" w:type="dxa"/>
            <w:shd w:val="clear" w:color="auto" w:fill="F2F2F2" w:themeFill="background1" w:themeFillShade="F2"/>
            <w:vAlign w:val="center"/>
          </w:tcPr>
          <w:p w14:paraId="479D383A" w14:textId="77777777" w:rsidR="0050719D" w:rsidRPr="00D84182" w:rsidRDefault="0050719D" w:rsidP="00D14590">
            <w:pPr>
              <w:jc w:val="center"/>
              <w:rPr>
                <w:b/>
                <w:bCs/>
                <w:lang w:val="es-ES_tradnl"/>
              </w:rPr>
            </w:pPr>
            <w:r w:rsidRPr="00D84182">
              <w:rPr>
                <w:b/>
                <w:bCs/>
                <w:lang w:val="es-ES_tradnl"/>
              </w:rPr>
              <w:t>INDICADOR</w:t>
            </w:r>
          </w:p>
        </w:tc>
        <w:tc>
          <w:tcPr>
            <w:tcW w:w="3778" w:type="dxa"/>
            <w:shd w:val="clear" w:color="auto" w:fill="F2F2F2" w:themeFill="background1" w:themeFillShade="F2"/>
            <w:vAlign w:val="center"/>
          </w:tcPr>
          <w:p w14:paraId="7582DAF7" w14:textId="77777777" w:rsidR="0050719D" w:rsidRPr="00D84182" w:rsidRDefault="0050719D" w:rsidP="00D14590">
            <w:pPr>
              <w:jc w:val="center"/>
              <w:rPr>
                <w:b/>
                <w:bCs/>
                <w:lang w:val="es-ES_tradnl"/>
              </w:rPr>
            </w:pPr>
            <w:r w:rsidRPr="00D84182">
              <w:rPr>
                <w:b/>
                <w:bCs/>
                <w:lang w:val="es-ES_tradnl"/>
              </w:rPr>
              <w:t>MARGEN SOLICITADO</w:t>
            </w:r>
          </w:p>
        </w:tc>
      </w:tr>
      <w:tr w:rsidR="0050719D" w:rsidRPr="00D84182" w14:paraId="248220F5" w14:textId="77777777" w:rsidTr="70C421A4">
        <w:trPr>
          <w:trHeight w:val="284"/>
          <w:jc w:val="center"/>
        </w:trPr>
        <w:tc>
          <w:tcPr>
            <w:tcW w:w="5049" w:type="dxa"/>
            <w:vAlign w:val="center"/>
          </w:tcPr>
          <w:p w14:paraId="6ACDE267" w14:textId="38C4AF12" w:rsidR="0050719D" w:rsidRPr="00D84182" w:rsidRDefault="00515614" w:rsidP="00D14590">
            <w:pPr>
              <w:jc w:val="center"/>
              <w:rPr>
                <w:lang w:val="es-ES_tradnl"/>
              </w:rPr>
            </w:pPr>
            <w:r w:rsidRPr="00D84182">
              <w:rPr>
                <w:lang w:val="es-ES_tradnl"/>
              </w:rPr>
              <w:t>Rentabilidad del patrimonio</w:t>
            </w:r>
          </w:p>
        </w:tc>
        <w:tc>
          <w:tcPr>
            <w:tcW w:w="3778" w:type="dxa"/>
            <w:vAlign w:val="center"/>
          </w:tcPr>
          <w:p w14:paraId="77737CA8" w14:textId="195B403E" w:rsidR="0050719D" w:rsidRPr="00D84182" w:rsidRDefault="520AFA3E" w:rsidP="70C421A4">
            <w:pPr>
              <w:jc w:val="center"/>
              <w:rPr>
                <w:lang w:val="es-ES"/>
              </w:rPr>
            </w:pPr>
            <w:r w:rsidRPr="70C421A4">
              <w:rPr>
                <w:lang w:val="es-ES"/>
              </w:rPr>
              <w:t xml:space="preserve">Mayor o igual a </w:t>
            </w:r>
            <w:r w:rsidR="03061396" w:rsidRPr="70C421A4">
              <w:rPr>
                <w:lang w:val="es-ES"/>
              </w:rPr>
              <w:t>1.3</w:t>
            </w:r>
            <w:r w:rsidR="776EF71C" w:rsidRPr="70C421A4">
              <w:rPr>
                <w:lang w:val="es-ES"/>
              </w:rPr>
              <w:t>%</w:t>
            </w:r>
          </w:p>
        </w:tc>
      </w:tr>
      <w:tr w:rsidR="0050719D" w:rsidRPr="00D84182" w14:paraId="079421F8" w14:textId="77777777" w:rsidTr="70C421A4">
        <w:trPr>
          <w:trHeight w:val="284"/>
          <w:jc w:val="center"/>
        </w:trPr>
        <w:tc>
          <w:tcPr>
            <w:tcW w:w="5049" w:type="dxa"/>
            <w:vAlign w:val="center"/>
          </w:tcPr>
          <w:p w14:paraId="2F372E72" w14:textId="18CA6B29" w:rsidR="0050719D" w:rsidRPr="00D84182" w:rsidRDefault="00515614" w:rsidP="00D14590">
            <w:pPr>
              <w:jc w:val="center"/>
              <w:rPr>
                <w:lang w:val="es-ES_tradnl"/>
              </w:rPr>
            </w:pPr>
            <w:r w:rsidRPr="00D84182">
              <w:rPr>
                <w:lang w:val="es-ES_tradnl"/>
              </w:rPr>
              <w:t>Rentabilidad del activo</w:t>
            </w:r>
          </w:p>
        </w:tc>
        <w:tc>
          <w:tcPr>
            <w:tcW w:w="3778" w:type="dxa"/>
            <w:vAlign w:val="center"/>
          </w:tcPr>
          <w:p w14:paraId="72FDA447" w14:textId="5CBC4ACF" w:rsidR="0050719D" w:rsidRPr="00D84182" w:rsidRDefault="520AFA3E" w:rsidP="002356A5">
            <w:pPr>
              <w:jc w:val="center"/>
              <w:rPr>
                <w:lang w:val="es-ES"/>
              </w:rPr>
            </w:pPr>
            <w:r w:rsidRPr="70C421A4">
              <w:rPr>
                <w:lang w:val="es-ES"/>
              </w:rPr>
              <w:t xml:space="preserve">Mayor o igual a </w:t>
            </w:r>
            <w:r w:rsidR="46F613F3" w:rsidRPr="70C421A4">
              <w:rPr>
                <w:lang w:val="es-ES"/>
              </w:rPr>
              <w:t>1.3</w:t>
            </w:r>
            <w:r w:rsidR="776EF71C" w:rsidRPr="70C421A4">
              <w:rPr>
                <w:lang w:val="es-ES"/>
              </w:rPr>
              <w:t>%</w:t>
            </w:r>
          </w:p>
        </w:tc>
      </w:tr>
    </w:tbl>
    <w:p w14:paraId="59CC1904" w14:textId="77777777" w:rsidR="0050719D" w:rsidRPr="00D84182" w:rsidRDefault="0050719D" w:rsidP="0050719D">
      <w:pPr>
        <w:rPr>
          <w:lang w:val="es-ES_tradnl"/>
        </w:rPr>
      </w:pPr>
    </w:p>
    <w:p w14:paraId="1DA58850" w14:textId="3308204E" w:rsidR="0050719D" w:rsidRPr="00D84182" w:rsidRDefault="0050719D" w:rsidP="687961BF">
      <w:pPr>
        <w:rPr>
          <w:lang w:val="es-ES"/>
        </w:rPr>
      </w:pPr>
      <w:r w:rsidRPr="00D84182">
        <w:rPr>
          <w:lang w:val="es-ES"/>
        </w:rPr>
        <w:t>En caso de no cumplir con alguno de los indicadores exigidos la propuesta será no hábil.</w:t>
      </w:r>
    </w:p>
    <w:p w14:paraId="726B1636" w14:textId="77777777" w:rsidR="0050719D" w:rsidRPr="00D84182" w:rsidRDefault="0050719D" w:rsidP="0050719D">
      <w:pPr>
        <w:rPr>
          <w:lang w:val="es-ES_tradnl"/>
        </w:rPr>
      </w:pPr>
    </w:p>
    <w:p w14:paraId="11401BD1" w14:textId="7C51EDC3" w:rsidR="0050719D" w:rsidRPr="00D84182" w:rsidRDefault="0050719D" w:rsidP="0050719D">
      <w:pPr>
        <w:rPr>
          <w:lang w:val="es-ES_tradnl"/>
        </w:rPr>
      </w:pPr>
      <w:r w:rsidRPr="00D84182">
        <w:rPr>
          <w:b/>
          <w:bCs/>
          <w:u w:val="single"/>
          <w:lang w:val="es-ES_tradnl"/>
        </w:rPr>
        <w:t xml:space="preserve">Índice de </w:t>
      </w:r>
      <w:r w:rsidR="00515614" w:rsidRPr="00D84182">
        <w:rPr>
          <w:b/>
          <w:bCs/>
          <w:u w:val="single"/>
          <w:lang w:val="es-ES_tradnl"/>
        </w:rPr>
        <w:t>l</w:t>
      </w:r>
      <w:r w:rsidRPr="00D84182">
        <w:rPr>
          <w:b/>
          <w:bCs/>
          <w:u w:val="single"/>
          <w:lang w:val="es-ES_tradnl"/>
        </w:rPr>
        <w:t>iquidez:</w:t>
      </w:r>
      <w:r w:rsidRPr="00D84182">
        <w:rPr>
          <w:lang w:val="es-ES_tradnl"/>
        </w:rPr>
        <w:t xml:space="preserve"> Determina la capacidad que tiene un proponente para cumplir con sus obligaciones de corto plazo. A mayor índice de liquidez, menor es la probabilidad de que el proponente incumpla sus obligaciones de corto plazo. En este orden, el Proponente individual o el integrante del proponente plural que no tiene pasivos corrientes, se encuentra habilitado en lo que al índice de liquidez respecta.</w:t>
      </w:r>
    </w:p>
    <w:p w14:paraId="6296181F" w14:textId="77777777" w:rsidR="0050719D" w:rsidRPr="00D84182" w:rsidRDefault="0050719D" w:rsidP="0050719D">
      <w:pPr>
        <w:rPr>
          <w:lang w:val="es-ES_tradnl"/>
        </w:rPr>
      </w:pPr>
    </w:p>
    <w:p w14:paraId="78027E22" w14:textId="0C7B9D79" w:rsidR="00502C15" w:rsidRPr="00D84182" w:rsidRDefault="00502C15" w:rsidP="0013343A">
      <w:pPr>
        <w:rPr>
          <w:lang w:eastAsia="es-ES"/>
        </w:rPr>
      </w:pPr>
      <w:r w:rsidRPr="00D84182">
        <w:rPr>
          <w:lang w:eastAsia="es-ES"/>
        </w:rPr>
        <w:t>Fórmula:</w:t>
      </w:r>
    </w:p>
    <w:p w14:paraId="12B2F78B" w14:textId="4155786B" w:rsidR="002655B3" w:rsidRPr="00D84182" w:rsidRDefault="00502C15" w:rsidP="0013343A">
      <w:pPr>
        <w:pStyle w:val="Textoindependiente"/>
        <w:rPr>
          <w:rFonts w:asciiTheme="minorHAnsi" w:eastAsiaTheme="minorHAnsi" w:hAnsiTheme="minorHAnsi"/>
          <w:w w:val="90"/>
          <w:lang w:eastAsia="en-US"/>
        </w:rPr>
      </w:pPr>
      <m:oMathPara>
        <m:oMath>
          <m:r>
            <w:rPr>
              <w:rFonts w:ascii="Cambria Math" w:hAnsi="Cambria Math"/>
            </w:rPr>
            <m:t>Indice</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liquidez</m:t>
          </m:r>
          <m:r>
            <m:rPr>
              <m:sty m:val="p"/>
            </m:rPr>
            <w:rPr>
              <w:rFonts w:ascii="Cambria Math" w:hAnsi="Cambria Math"/>
            </w:rPr>
            <m:t>=</m:t>
          </m:r>
          <m:f>
            <m:fPr>
              <m:ctrlPr>
                <w:rPr>
                  <w:rFonts w:ascii="Cambria Math" w:hAnsi="Cambria Math"/>
                </w:rPr>
              </m:ctrlPr>
            </m:fPr>
            <m:num>
              <m:r>
                <w:rPr>
                  <w:rFonts w:ascii="Cambria Math" w:hAnsi="Cambria Math"/>
                </w:rPr>
                <m:t>Activo</m:t>
              </m:r>
              <m:r>
                <m:rPr>
                  <m:sty m:val="p"/>
                </m:rPr>
                <w:rPr>
                  <w:rFonts w:ascii="Cambria Math" w:hAnsi="Cambria Math"/>
                </w:rPr>
                <m:t xml:space="preserve"> </m:t>
              </m:r>
              <m:r>
                <w:rPr>
                  <w:rFonts w:ascii="Cambria Math" w:hAnsi="Cambria Math"/>
                </w:rPr>
                <m:t>corriente</m:t>
              </m:r>
            </m:num>
            <m:den>
              <m:r>
                <w:rPr>
                  <w:rFonts w:ascii="Cambria Math" w:hAnsi="Cambria Math"/>
                </w:rPr>
                <m:t>Pasivo</m:t>
              </m:r>
              <m:r>
                <m:rPr>
                  <m:sty m:val="p"/>
                </m:rPr>
                <w:rPr>
                  <w:rFonts w:ascii="Cambria Math" w:hAnsi="Cambria Math"/>
                </w:rPr>
                <m:t xml:space="preserve"> </m:t>
              </m:r>
              <m:r>
                <w:rPr>
                  <w:rFonts w:ascii="Cambria Math" w:hAnsi="Cambria Math"/>
                </w:rPr>
                <m:t>corriente</m:t>
              </m:r>
            </m:den>
          </m:f>
          <m:r>
            <m:rPr>
              <m:sty m:val="p"/>
            </m:rPr>
            <w:rPr>
              <w:rFonts w:ascii="Cambria Math" w:hAnsi="Cambria Math"/>
            </w:rPr>
            <m:t xml:space="preserve"> </m:t>
          </m:r>
        </m:oMath>
      </m:oMathPara>
    </w:p>
    <w:p w14:paraId="76CF5B19" w14:textId="20554A40" w:rsidR="002655B3" w:rsidRPr="00D84182" w:rsidRDefault="002655B3" w:rsidP="0013343A">
      <w:pPr>
        <w:pStyle w:val="Textoindependiente"/>
        <w:rPr>
          <w:rFonts w:eastAsiaTheme="minorHAnsi"/>
          <w:w w:val="90"/>
        </w:rPr>
      </w:pPr>
    </w:p>
    <w:p w14:paraId="02DAA9B7" w14:textId="4AACC41A" w:rsidR="00104335" w:rsidRPr="00D84182" w:rsidRDefault="00104335" w:rsidP="00515614">
      <w:pPr>
        <w:rPr>
          <w:lang w:eastAsia="es-ES"/>
        </w:rPr>
      </w:pPr>
      <w:r w:rsidRPr="00D84182">
        <w:rPr>
          <w:b/>
          <w:bCs/>
          <w:u w:val="single"/>
          <w:lang w:eastAsia="es-ES"/>
        </w:rPr>
        <w:t xml:space="preserve">Nivel </w:t>
      </w:r>
      <w:r w:rsidR="00515614" w:rsidRPr="00D84182">
        <w:rPr>
          <w:b/>
          <w:bCs/>
          <w:u w:val="single"/>
          <w:lang w:eastAsia="es-ES"/>
        </w:rPr>
        <w:t>de endeudamiento</w:t>
      </w:r>
      <w:r w:rsidRPr="00D84182">
        <w:rPr>
          <w:u w:val="single"/>
          <w:lang w:eastAsia="es-ES"/>
        </w:rPr>
        <w:t>:</w:t>
      </w:r>
      <w:r w:rsidRPr="00D84182">
        <w:rPr>
          <w:lang w:eastAsia="es-ES"/>
        </w:rPr>
        <w:t xml:space="preserve"> </w:t>
      </w:r>
      <w:r w:rsidR="00515614" w:rsidRPr="00D84182">
        <w:rPr>
          <w:lang w:eastAsia="es-ES"/>
        </w:rPr>
        <w:t>D</w:t>
      </w:r>
      <w:r w:rsidRPr="00D84182">
        <w:rPr>
          <w:lang w:eastAsia="es-ES"/>
        </w:rPr>
        <w:t>etermina el grado de endeudamiento en la estructura de financiación (pasivos y patrimonio) del proponente. A mayor índice de endeudamiento, mayor es la probabilidad del proponente de no poder cumplir con sus pasivos.</w:t>
      </w:r>
    </w:p>
    <w:p w14:paraId="7F1506A5" w14:textId="77777777" w:rsidR="00377F0E" w:rsidRPr="00D84182" w:rsidRDefault="00377F0E" w:rsidP="00515614">
      <w:pPr>
        <w:rPr>
          <w:lang w:eastAsia="es-ES"/>
        </w:rPr>
      </w:pPr>
    </w:p>
    <w:p w14:paraId="2E9F1607" w14:textId="5D256809" w:rsidR="00104335" w:rsidRPr="00D84182" w:rsidRDefault="00104335" w:rsidP="0013343A">
      <w:pPr>
        <w:rPr>
          <w:lang w:eastAsia="es-ES"/>
        </w:rPr>
      </w:pPr>
      <w:r w:rsidRPr="00D84182">
        <w:rPr>
          <w:lang w:eastAsia="es-ES"/>
        </w:rPr>
        <w:t>Fórmula:</w:t>
      </w:r>
    </w:p>
    <w:p w14:paraId="0BE6B27D" w14:textId="378401B1" w:rsidR="002655B3" w:rsidRPr="00D84182" w:rsidRDefault="00104335" w:rsidP="0013343A">
      <w:pPr>
        <w:pStyle w:val="Textoindependiente"/>
        <w:rPr>
          <w:rFonts w:asciiTheme="minorHAnsi" w:eastAsiaTheme="minorHAnsi" w:hAnsiTheme="minorHAnsi"/>
          <w:w w:val="90"/>
          <w:lang w:eastAsia="en-US"/>
        </w:rPr>
      </w:pPr>
      <m:oMathPara>
        <m:oMath>
          <m:r>
            <w:rPr>
              <w:rFonts w:ascii="Cambria Math" w:hAnsi="Cambria Math"/>
            </w:rPr>
            <m:t>Nivel</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endeudamiento</m:t>
          </m:r>
          <m:r>
            <m:rPr>
              <m:sty m:val="p"/>
            </m:rPr>
            <w:rPr>
              <w:rFonts w:ascii="Cambria Math" w:hAnsi="Cambria Math"/>
            </w:rPr>
            <m:t>=</m:t>
          </m:r>
          <m:f>
            <m:fPr>
              <m:ctrlPr>
                <w:rPr>
                  <w:rFonts w:ascii="Cambria Math" w:hAnsi="Cambria Math"/>
                </w:rPr>
              </m:ctrlPr>
            </m:fPr>
            <m:num>
              <m:r>
                <w:rPr>
                  <w:rFonts w:ascii="Cambria Math" w:hAnsi="Cambria Math"/>
                </w:rPr>
                <m:t>Pasivo</m:t>
              </m:r>
              <m:r>
                <m:rPr>
                  <m:sty m:val="p"/>
                </m:rPr>
                <w:rPr>
                  <w:rFonts w:ascii="Cambria Math" w:hAnsi="Cambria Math"/>
                </w:rPr>
                <m:t xml:space="preserve"> </m:t>
              </m:r>
              <m:r>
                <w:rPr>
                  <w:rFonts w:ascii="Cambria Math" w:hAnsi="Cambria Math"/>
                </w:rPr>
                <m:t>total</m:t>
              </m:r>
            </m:num>
            <m:den>
              <m:r>
                <w:rPr>
                  <w:rFonts w:ascii="Cambria Math" w:hAnsi="Cambria Math"/>
                </w:rPr>
                <m:t>Activo</m:t>
              </m:r>
              <m:r>
                <m:rPr>
                  <m:sty m:val="p"/>
                </m:rPr>
                <w:rPr>
                  <w:rFonts w:ascii="Cambria Math" w:hAnsi="Cambria Math"/>
                </w:rPr>
                <m:t xml:space="preserve"> </m:t>
              </m:r>
              <m:r>
                <w:rPr>
                  <w:rFonts w:ascii="Cambria Math" w:hAnsi="Cambria Math"/>
                </w:rPr>
                <m:t>total</m:t>
              </m:r>
            </m:den>
          </m:f>
          <m:r>
            <m:rPr>
              <m:sty m:val="p"/>
            </m:rPr>
            <w:rPr>
              <w:rFonts w:ascii="Cambria Math" w:hAnsi="Cambria Math"/>
            </w:rPr>
            <m:t xml:space="preserve"> </m:t>
          </m:r>
          <m:r>
            <w:rPr>
              <w:rFonts w:ascii="Cambria Math" w:hAnsi="Cambria Math"/>
            </w:rPr>
            <m:t>x</m:t>
          </m:r>
          <m:r>
            <m:rPr>
              <m:sty m:val="p"/>
            </m:rPr>
            <w:rPr>
              <w:rFonts w:ascii="Cambria Math" w:hAnsi="Cambria Math"/>
            </w:rPr>
            <m:t xml:space="preserve"> 100 </m:t>
          </m:r>
        </m:oMath>
      </m:oMathPara>
    </w:p>
    <w:p w14:paraId="474121D7" w14:textId="77777777" w:rsidR="00A4393B" w:rsidRPr="00D84182" w:rsidRDefault="00A4393B" w:rsidP="00515614">
      <w:pPr>
        <w:rPr>
          <w:w w:val="90"/>
        </w:rPr>
      </w:pPr>
    </w:p>
    <w:p w14:paraId="72CA4227" w14:textId="782AA021" w:rsidR="00A4393B" w:rsidRPr="00D84182" w:rsidRDefault="00A4393B" w:rsidP="00515614">
      <w:pPr>
        <w:rPr>
          <w:lang w:eastAsia="es-ES"/>
        </w:rPr>
      </w:pPr>
      <w:r w:rsidRPr="00D84182">
        <w:rPr>
          <w:b/>
          <w:bCs/>
          <w:u w:val="single"/>
          <w:lang w:eastAsia="es-ES"/>
        </w:rPr>
        <w:t xml:space="preserve">Razón </w:t>
      </w:r>
      <w:r w:rsidR="00515614" w:rsidRPr="00D84182">
        <w:rPr>
          <w:b/>
          <w:bCs/>
          <w:u w:val="single"/>
          <w:lang w:eastAsia="es-ES"/>
        </w:rPr>
        <w:t>de cobertura de intereses</w:t>
      </w:r>
      <w:r w:rsidRPr="00D84182">
        <w:rPr>
          <w:u w:val="single"/>
          <w:lang w:eastAsia="es-ES"/>
        </w:rPr>
        <w:t>:</w:t>
      </w:r>
      <w:r w:rsidRPr="00D84182">
        <w:rPr>
          <w:lang w:eastAsia="es-ES"/>
        </w:rPr>
        <w:t xml:space="preserve"> </w:t>
      </w:r>
      <w:r w:rsidR="00515614" w:rsidRPr="00D84182">
        <w:rPr>
          <w:lang w:eastAsia="es-ES"/>
        </w:rPr>
        <w:t>R</w:t>
      </w:r>
      <w:r w:rsidRPr="00D84182">
        <w:rPr>
          <w:lang w:eastAsia="es-ES"/>
        </w:rPr>
        <w:t xml:space="preserve">efleja la capacidad del proponente de cumplir con sus obligaciones financieras. A mayor cobertura de intereses, menor es la probabilidad de que el proponente incumpla sus obligaciones financieras. </w:t>
      </w:r>
    </w:p>
    <w:p w14:paraId="08693EA2" w14:textId="77777777" w:rsidR="00052257" w:rsidRPr="00D84182" w:rsidRDefault="00052257" w:rsidP="00515614">
      <w:pPr>
        <w:rPr>
          <w:lang w:eastAsia="es-ES"/>
        </w:rPr>
      </w:pPr>
    </w:p>
    <w:p w14:paraId="6A5288E2" w14:textId="152004EA" w:rsidR="00A4393B" w:rsidRPr="00D84182" w:rsidRDefault="00A4393B" w:rsidP="00515614">
      <w:pPr>
        <w:rPr>
          <w:lang w:eastAsia="es-ES"/>
        </w:rPr>
      </w:pPr>
      <w:r w:rsidRPr="00D84182">
        <w:rPr>
          <w:lang w:eastAsia="es-ES"/>
        </w:rPr>
        <w:t>Fórmula:</w:t>
      </w:r>
    </w:p>
    <w:p w14:paraId="02375D46" w14:textId="77777777" w:rsidR="00052257" w:rsidRPr="00D84182" w:rsidRDefault="00052257" w:rsidP="00515614">
      <w:pPr>
        <w:rPr>
          <w:lang w:eastAsia="es-ES"/>
        </w:rPr>
      </w:pPr>
    </w:p>
    <w:p w14:paraId="01F63E82" w14:textId="1C8BAE09" w:rsidR="00A4393B" w:rsidRPr="00D84182" w:rsidRDefault="00A4393B" w:rsidP="0013343A">
      <w:pPr>
        <w:pStyle w:val="Textoindependiente"/>
        <w:rPr>
          <w:rFonts w:asciiTheme="minorHAnsi" w:eastAsiaTheme="minorHAnsi" w:hAnsiTheme="minorHAnsi"/>
          <w:w w:val="90"/>
          <w:lang w:eastAsia="en-US"/>
        </w:rPr>
      </w:pPr>
      <m:oMathPara>
        <m:oMath>
          <m:r>
            <w:rPr>
              <w:rFonts w:ascii="Cambria Math" w:hAnsi="Cambria Math"/>
            </w:rPr>
            <m:t>Raz</m:t>
          </m:r>
          <m:r>
            <m:rPr>
              <m:sty m:val="p"/>
            </m:rPr>
            <w:rPr>
              <w:rFonts w:ascii="Cambria Math" w:hAnsi="Cambria Math"/>
            </w:rPr>
            <m:t>ó</m:t>
          </m:r>
          <m:r>
            <w:rPr>
              <w:rFonts w:ascii="Cambria Math" w:hAnsi="Cambria Math"/>
            </w:rPr>
            <m:t>n</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cobertura</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Intereses</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r>
                <m:rPr>
                  <m:sty m:val="p"/>
                </m:rPr>
                <w:rPr>
                  <w:rFonts w:ascii="Cambria Math" w:hAnsi="Cambria Math"/>
                </w:rPr>
                <m:t xml:space="preserve"> </m:t>
              </m:r>
            </m:num>
            <m:den>
              <m:r>
                <w:rPr>
                  <w:rFonts w:ascii="Cambria Math" w:hAnsi="Cambria Math"/>
                </w:rPr>
                <m:t>Gastos</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intereses</m:t>
              </m:r>
            </m:den>
          </m:f>
          <m:r>
            <m:rPr>
              <m:sty m:val="p"/>
            </m:rPr>
            <w:rPr>
              <w:rFonts w:ascii="Cambria Math" w:hAnsi="Cambria Math"/>
            </w:rPr>
            <m:t xml:space="preserve"> </m:t>
          </m:r>
        </m:oMath>
      </m:oMathPara>
    </w:p>
    <w:p w14:paraId="7484485B" w14:textId="77777777" w:rsidR="004F6E9A" w:rsidRPr="00D84182" w:rsidRDefault="004F6E9A" w:rsidP="008C7996">
      <w:pPr>
        <w:rPr>
          <w:w w:val="90"/>
        </w:rPr>
      </w:pPr>
    </w:p>
    <w:p w14:paraId="1D44E24E" w14:textId="586D287E" w:rsidR="004F6E9A" w:rsidRPr="00D84182" w:rsidRDefault="004F6E9A" w:rsidP="008C7996">
      <w:pPr>
        <w:rPr>
          <w:lang w:eastAsia="es-ES"/>
        </w:rPr>
      </w:pPr>
      <w:r w:rsidRPr="00D84182">
        <w:rPr>
          <w:b/>
          <w:bCs/>
          <w:lang w:eastAsia="es-ES"/>
        </w:rPr>
        <w:t>Nota 1:</w:t>
      </w:r>
      <w:r w:rsidRPr="00D84182">
        <w:rPr>
          <w:lang w:eastAsia="es-ES"/>
        </w:rPr>
        <w:t xml:space="preserve"> Los proponentes, ya sea que se presenten de forma individual o como integrante</w:t>
      </w:r>
      <w:r w:rsidR="00052257" w:rsidRPr="00D84182">
        <w:rPr>
          <w:lang w:eastAsia="es-ES"/>
        </w:rPr>
        <w:t>s</w:t>
      </w:r>
      <w:r w:rsidRPr="00D84182">
        <w:rPr>
          <w:lang w:eastAsia="es-ES"/>
        </w:rPr>
        <w:t xml:space="preserve"> </w:t>
      </w:r>
      <w:r w:rsidR="00052257" w:rsidRPr="00D84182">
        <w:rPr>
          <w:lang w:eastAsia="es-ES"/>
        </w:rPr>
        <w:t xml:space="preserve">de un </w:t>
      </w:r>
      <w:r w:rsidRPr="00D84182">
        <w:rPr>
          <w:lang w:eastAsia="es-ES"/>
        </w:rPr>
        <w:t>proponente plural, cuyos gastos de intereses sean cero (0), no podrán calcular el indicador de razón de cobertura de intereses. En este caso</w:t>
      </w:r>
      <w:r w:rsidR="00052257" w:rsidRPr="00D84182">
        <w:rPr>
          <w:lang w:eastAsia="es-ES"/>
        </w:rPr>
        <w:t>,</w:t>
      </w:r>
      <w:r w:rsidRPr="00D84182">
        <w:rPr>
          <w:lang w:eastAsia="es-ES"/>
        </w:rPr>
        <w:t xml:space="preserve"> el proponente individual o </w:t>
      </w:r>
      <w:r w:rsidR="00052257" w:rsidRPr="00D84182">
        <w:rPr>
          <w:lang w:eastAsia="es-ES"/>
        </w:rPr>
        <w:t xml:space="preserve">el </w:t>
      </w:r>
      <w:r w:rsidRPr="00D84182">
        <w:rPr>
          <w:lang w:eastAsia="es-ES"/>
        </w:rPr>
        <w:t xml:space="preserve">integrante </w:t>
      </w:r>
      <w:r w:rsidR="00052257" w:rsidRPr="00D84182">
        <w:rPr>
          <w:lang w:eastAsia="es-ES"/>
        </w:rPr>
        <w:t xml:space="preserve">de un </w:t>
      </w:r>
      <w:r w:rsidRPr="00D84182">
        <w:rPr>
          <w:lang w:eastAsia="es-ES"/>
        </w:rPr>
        <w:t>proponente plural</w:t>
      </w:r>
      <w:r w:rsidR="00C619D6" w:rsidRPr="00D84182">
        <w:rPr>
          <w:lang w:eastAsia="es-ES"/>
        </w:rPr>
        <w:t>,</w:t>
      </w:r>
      <w:r w:rsidRPr="00D84182">
        <w:rPr>
          <w:lang w:eastAsia="es-ES"/>
        </w:rPr>
        <w:t xml:space="preserve"> CUMPLE el indicador, salvo que su utilidad operacional sea negativa, caso en el cual NO CUMPLE con el indicador de razón de cobertura de intereses.</w:t>
      </w:r>
    </w:p>
    <w:p w14:paraId="5E5E9615" w14:textId="77777777" w:rsidR="00C619D6" w:rsidRPr="00D84182" w:rsidRDefault="00C619D6" w:rsidP="008C7996">
      <w:pPr>
        <w:rPr>
          <w:lang w:eastAsia="es-ES"/>
        </w:rPr>
      </w:pPr>
    </w:p>
    <w:p w14:paraId="76AA9663" w14:textId="69A3DDAA" w:rsidR="004F6E9A" w:rsidRPr="00D84182" w:rsidRDefault="004F6E9A" w:rsidP="008C7996">
      <w:pPr>
        <w:rPr>
          <w:lang w:eastAsia="es-ES"/>
        </w:rPr>
      </w:pPr>
      <w:r w:rsidRPr="00D84182">
        <w:rPr>
          <w:b/>
          <w:bCs/>
          <w:lang w:eastAsia="es-ES"/>
        </w:rPr>
        <w:t>Nota 2:</w:t>
      </w:r>
      <w:r w:rsidRPr="00D84182">
        <w:rPr>
          <w:lang w:eastAsia="es-ES"/>
        </w:rPr>
        <w:t xml:space="preserve"> </w:t>
      </w:r>
      <w:r w:rsidR="00515614" w:rsidRPr="00D84182">
        <w:rPr>
          <w:lang w:eastAsia="es-ES"/>
        </w:rPr>
        <w:t>T</w:t>
      </w:r>
      <w:r w:rsidRPr="00D84182">
        <w:rPr>
          <w:lang w:eastAsia="es-ES"/>
        </w:rPr>
        <w:t xml:space="preserve">ratándose de estructuras plurales, los indicadores se calcularán con base en las partidas financieras de cada uno de los integrantes, de manera proporcional a su porcentaje de participación, salvo para el capital de trabajo, donde el cálculo se hará de acuerdo con la sumatoria de los indicadores correspondientes. En caso de que </w:t>
      </w:r>
      <w:r w:rsidR="00C619D6" w:rsidRPr="00D84182">
        <w:rPr>
          <w:lang w:eastAsia="es-ES"/>
        </w:rPr>
        <w:t xml:space="preserve">el proponente </w:t>
      </w:r>
      <w:r w:rsidRPr="00D84182">
        <w:rPr>
          <w:lang w:eastAsia="es-ES"/>
        </w:rPr>
        <w:t>no cumpla con alguno de los indicadores financieros requeridos, será calificad</w:t>
      </w:r>
      <w:r w:rsidR="00C619D6" w:rsidRPr="00D84182">
        <w:rPr>
          <w:lang w:eastAsia="es-ES"/>
        </w:rPr>
        <w:t>o</w:t>
      </w:r>
      <w:r w:rsidRPr="00D84182">
        <w:rPr>
          <w:lang w:eastAsia="es-ES"/>
        </w:rPr>
        <w:t xml:space="preserve"> como NO HÁBIL, </w:t>
      </w:r>
      <w:r w:rsidR="00C619D6" w:rsidRPr="00D84182">
        <w:rPr>
          <w:lang w:eastAsia="es-ES"/>
        </w:rPr>
        <w:t xml:space="preserve">lo cual </w:t>
      </w:r>
      <w:r w:rsidRPr="00D84182">
        <w:rPr>
          <w:lang w:eastAsia="es-ES"/>
        </w:rPr>
        <w:t>aplica no solo para las estructuras plurales</w:t>
      </w:r>
      <w:r w:rsidR="00C619D6" w:rsidRPr="00D84182">
        <w:rPr>
          <w:lang w:eastAsia="es-ES"/>
        </w:rPr>
        <w:t>,</w:t>
      </w:r>
      <w:r w:rsidRPr="00D84182">
        <w:rPr>
          <w:lang w:eastAsia="es-ES"/>
        </w:rPr>
        <w:t xml:space="preserve"> sino también para las personas jurídicas </w:t>
      </w:r>
      <w:r w:rsidR="00C861D3" w:rsidRPr="00D84182">
        <w:rPr>
          <w:lang w:eastAsia="es-ES"/>
        </w:rPr>
        <w:t>o</w:t>
      </w:r>
      <w:r w:rsidRPr="00D84182">
        <w:rPr>
          <w:lang w:eastAsia="es-ES"/>
        </w:rPr>
        <w:t xml:space="preserve"> naturales que se presenten de manera individual. </w:t>
      </w:r>
    </w:p>
    <w:p w14:paraId="3E9CA598" w14:textId="77777777" w:rsidR="00900A8C" w:rsidRPr="00D84182" w:rsidRDefault="00900A8C" w:rsidP="008C7996">
      <w:pPr>
        <w:rPr>
          <w:lang w:eastAsia="es-CO"/>
        </w:rPr>
      </w:pPr>
    </w:p>
    <w:p w14:paraId="09583BD2" w14:textId="1EEA2E1E" w:rsidR="004F6E9A" w:rsidRPr="00D84182" w:rsidRDefault="004F6E9A" w:rsidP="008C7996">
      <w:pPr>
        <w:rPr>
          <w:lang w:eastAsia="es-CO"/>
        </w:rPr>
      </w:pPr>
      <w:r w:rsidRPr="00D84182">
        <w:rPr>
          <w:b/>
          <w:bCs/>
          <w:u w:val="single"/>
          <w:lang w:eastAsia="es-CO"/>
        </w:rPr>
        <w:t xml:space="preserve">Rentabilidad </w:t>
      </w:r>
      <w:r w:rsidR="008C7996" w:rsidRPr="00D84182">
        <w:rPr>
          <w:b/>
          <w:bCs/>
          <w:u w:val="single"/>
          <w:lang w:eastAsia="es-CO"/>
        </w:rPr>
        <w:t xml:space="preserve">del patrimonio </w:t>
      </w:r>
      <w:r w:rsidRPr="00D84182">
        <w:rPr>
          <w:b/>
          <w:bCs/>
          <w:u w:val="single"/>
          <w:lang w:eastAsia="es-CO"/>
        </w:rPr>
        <w:t>(ROE)</w:t>
      </w:r>
      <w:r w:rsidRPr="00D84182">
        <w:rPr>
          <w:u w:val="single"/>
          <w:lang w:eastAsia="es-CO"/>
        </w:rPr>
        <w:t>:</w:t>
      </w:r>
      <w:r w:rsidRPr="00D84182">
        <w:rPr>
          <w:lang w:eastAsia="es-CO"/>
        </w:rPr>
        <w:t xml:space="preserve"> </w:t>
      </w:r>
      <w:r w:rsidR="008C7996" w:rsidRPr="00D84182">
        <w:rPr>
          <w:lang w:eastAsia="es-CO"/>
        </w:rPr>
        <w:t>M</w:t>
      </w:r>
      <w:r w:rsidRPr="00D84182">
        <w:rPr>
          <w:lang w:eastAsia="es-CO"/>
        </w:rPr>
        <w:t>uestra la rentabilidad y estabilidad del proponente, con la capacidad para ejecutar el presente contrato.</w:t>
      </w:r>
    </w:p>
    <w:p w14:paraId="11EAC644" w14:textId="77777777" w:rsidR="00C619D6" w:rsidRPr="00D84182" w:rsidRDefault="00C619D6" w:rsidP="008C7996">
      <w:pPr>
        <w:rPr>
          <w:lang w:eastAsia="es-CO"/>
        </w:rPr>
      </w:pPr>
    </w:p>
    <w:p w14:paraId="0608B2EA" w14:textId="3CD35182" w:rsidR="004F6E9A" w:rsidRPr="00D84182" w:rsidRDefault="004F6E9A" w:rsidP="008C7996">
      <w:pPr>
        <w:rPr>
          <w:lang w:eastAsia="es-CO"/>
        </w:rPr>
      </w:pPr>
      <w:r w:rsidRPr="00D84182">
        <w:rPr>
          <w:lang w:eastAsia="es-CO"/>
        </w:rPr>
        <w:t>Fórmula:</w:t>
      </w:r>
    </w:p>
    <w:p w14:paraId="7783A318" w14:textId="77777777" w:rsidR="00C619D6" w:rsidRPr="00D84182" w:rsidRDefault="00C619D6" w:rsidP="0013343A">
      <w:pPr>
        <w:rPr>
          <w:lang w:eastAsia="es-CO"/>
        </w:rPr>
      </w:pPr>
    </w:p>
    <w:p w14:paraId="16C47A53" w14:textId="75ADEF1C" w:rsidR="004F6E9A" w:rsidRPr="00D84182" w:rsidRDefault="004F6E9A" w:rsidP="008C7996">
      <w:pPr>
        <w:jc w:val="center"/>
      </w:pPr>
      <m:oMathPara>
        <m:oMath>
          <m:r>
            <w:rPr>
              <w:rFonts w:ascii="Cambria Math" w:hAnsi="Cambria Math"/>
            </w:rPr>
            <m:t>ROE</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num>
            <m:den>
              <m:r>
                <w:rPr>
                  <w:rFonts w:ascii="Cambria Math" w:hAnsi="Cambria Math"/>
                </w:rPr>
                <m:t>Patrimonio</m:t>
              </m:r>
            </m:den>
          </m:f>
          <m:r>
            <m:rPr>
              <m:sty m:val="p"/>
            </m:rPr>
            <w:rPr>
              <w:rFonts w:ascii="Cambria Math" w:hAnsi="Cambria Math"/>
            </w:rPr>
            <m:t>*100</m:t>
          </m:r>
        </m:oMath>
      </m:oMathPara>
    </w:p>
    <w:p w14:paraId="0A95884A" w14:textId="77777777" w:rsidR="004F6E9A" w:rsidRPr="00D84182" w:rsidRDefault="004F6E9A" w:rsidP="008C7996">
      <w:pPr>
        <w:rPr>
          <w:lang w:eastAsia="es-CO"/>
        </w:rPr>
      </w:pPr>
    </w:p>
    <w:p w14:paraId="259A32F6" w14:textId="210DC5A5" w:rsidR="004F6E9A" w:rsidRPr="00D84182" w:rsidRDefault="004F6E9A" w:rsidP="008C7996">
      <w:pPr>
        <w:rPr>
          <w:lang w:eastAsia="es-CO"/>
        </w:rPr>
      </w:pPr>
      <w:r w:rsidRPr="00D84182">
        <w:rPr>
          <w:b/>
          <w:bCs/>
          <w:u w:val="single"/>
          <w:lang w:eastAsia="es-CO"/>
        </w:rPr>
        <w:t xml:space="preserve">Rentabilidad </w:t>
      </w:r>
      <w:r w:rsidR="008C7996" w:rsidRPr="00D84182">
        <w:rPr>
          <w:b/>
          <w:bCs/>
          <w:u w:val="single"/>
          <w:lang w:eastAsia="es-CO"/>
        </w:rPr>
        <w:t>del activo</w:t>
      </w:r>
      <w:r w:rsidRPr="00D84182">
        <w:rPr>
          <w:b/>
          <w:bCs/>
          <w:u w:val="single"/>
          <w:lang w:eastAsia="es-CO"/>
        </w:rPr>
        <w:t xml:space="preserve"> (ROA)</w:t>
      </w:r>
      <w:r w:rsidRPr="00D84182">
        <w:rPr>
          <w:u w:val="single"/>
          <w:lang w:eastAsia="es-CO"/>
        </w:rPr>
        <w:t>:</w:t>
      </w:r>
      <w:r w:rsidRPr="00D84182">
        <w:rPr>
          <w:lang w:eastAsia="es-CO"/>
        </w:rPr>
        <w:t xml:space="preserve"> </w:t>
      </w:r>
      <w:r w:rsidR="008C7996" w:rsidRPr="00D84182">
        <w:rPr>
          <w:lang w:eastAsia="es-CO"/>
        </w:rPr>
        <w:t>D</w:t>
      </w:r>
      <w:r w:rsidRPr="00D84182">
        <w:rPr>
          <w:lang w:eastAsia="es-CO"/>
        </w:rPr>
        <w:t>etermina la rentabilidad de los Activos del proponente, es decir, la capacidad de generación de utilidad operacional por cada peso invertido en el activo. A mayor rentabilidad sobre activos, mayor es la rentabilidad del negocio y mejor la capacidad organizacional del proponente. Este indicador debe ser siempre menor o igual que el de rentabilidad sobre patrimonio.</w:t>
      </w:r>
    </w:p>
    <w:p w14:paraId="0BFA4E4A" w14:textId="77777777" w:rsidR="000536C0" w:rsidRPr="00D84182" w:rsidRDefault="000536C0" w:rsidP="008C7996">
      <w:pPr>
        <w:rPr>
          <w:lang w:eastAsia="es-CO"/>
        </w:rPr>
      </w:pPr>
    </w:p>
    <w:p w14:paraId="03EB523D" w14:textId="19FFF8D9" w:rsidR="004F6E9A" w:rsidRPr="00D84182" w:rsidRDefault="004F6E9A" w:rsidP="008C7996">
      <w:pPr>
        <w:rPr>
          <w:lang w:eastAsia="es-CO"/>
        </w:rPr>
      </w:pPr>
      <w:r w:rsidRPr="00D84182">
        <w:rPr>
          <w:lang w:eastAsia="es-CO"/>
        </w:rPr>
        <w:t>Fórmula:</w:t>
      </w:r>
    </w:p>
    <w:p w14:paraId="5F2BC2DA" w14:textId="77777777" w:rsidR="000536C0" w:rsidRPr="00D84182" w:rsidRDefault="000536C0" w:rsidP="008C7996">
      <w:pPr>
        <w:rPr>
          <w:lang w:eastAsia="es-CO"/>
        </w:rPr>
      </w:pPr>
    </w:p>
    <w:p w14:paraId="75BE9904" w14:textId="5382C812" w:rsidR="004F6E9A" w:rsidRPr="00D84182" w:rsidRDefault="004F6E9A" w:rsidP="008C7996">
      <w:pPr>
        <w:jc w:val="center"/>
      </w:pPr>
      <m:oMathPara>
        <m:oMath>
          <m:r>
            <w:rPr>
              <w:rFonts w:ascii="Cambria Math" w:hAnsi="Cambria Math"/>
            </w:rPr>
            <m:t>ROA</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r>
                <m:rPr>
                  <m:sty m:val="p"/>
                </m:rPr>
                <w:rPr>
                  <w:rFonts w:ascii="Cambria Math" w:hAnsi="Cambria Math"/>
                </w:rPr>
                <m:t xml:space="preserve"> </m:t>
              </m:r>
            </m:num>
            <m:den>
              <m:r>
                <w:rPr>
                  <w:rFonts w:ascii="Cambria Math" w:hAnsi="Cambria Math"/>
                </w:rPr>
                <m:t>Activo</m:t>
              </m:r>
              <m:r>
                <m:rPr>
                  <m:sty m:val="p"/>
                </m:rPr>
                <w:rPr>
                  <w:rFonts w:ascii="Cambria Math" w:hAnsi="Cambria Math"/>
                </w:rPr>
                <m:t xml:space="preserve"> </m:t>
              </m:r>
              <m:r>
                <w:rPr>
                  <w:rFonts w:ascii="Cambria Math" w:hAnsi="Cambria Math"/>
                </w:rPr>
                <m:t>total</m:t>
              </m:r>
            </m:den>
          </m:f>
          <m:r>
            <m:rPr>
              <m:sty m:val="p"/>
            </m:rPr>
            <w:rPr>
              <w:rFonts w:ascii="Cambria Math" w:hAnsi="Cambria Math"/>
            </w:rPr>
            <m:t xml:space="preserve"> *100</m:t>
          </m:r>
        </m:oMath>
      </m:oMathPara>
    </w:p>
    <w:p w14:paraId="68001156" w14:textId="196008D3" w:rsidR="002655B3" w:rsidRPr="00D84182" w:rsidRDefault="002655B3" w:rsidP="008C7996">
      <w:pPr>
        <w:rPr>
          <w:w w:val="90"/>
        </w:rPr>
      </w:pPr>
      <w:r w:rsidRPr="00D84182">
        <w:rPr>
          <w:w w:val="90"/>
        </w:rPr>
        <w:t xml:space="preserve"> </w:t>
      </w:r>
    </w:p>
    <w:p w14:paraId="7C8E87FF" w14:textId="77777777" w:rsidR="000B15BB" w:rsidRPr="00D84182" w:rsidRDefault="000B15BB" w:rsidP="008C7996">
      <w:pPr>
        <w:rPr>
          <w:rFonts w:eastAsia="Arial"/>
        </w:rPr>
      </w:pPr>
      <w:r w:rsidRPr="00D84182">
        <w:t>Si el Proponente</w:t>
      </w:r>
      <w:r w:rsidRPr="00D84182">
        <w:rPr>
          <w:rFonts w:eastAsia="Arial"/>
        </w:rPr>
        <w:t xml:space="preserve"> es </w:t>
      </w:r>
      <w:r w:rsidRPr="00D84182">
        <w:t>plural</w:t>
      </w:r>
      <w:r w:rsidRPr="00D84182">
        <w:rPr>
          <w:rFonts w:eastAsia="Arial"/>
        </w:rPr>
        <w:t xml:space="preserve"> </w:t>
      </w:r>
      <w:r w:rsidRPr="00D84182">
        <w:t>cada</w:t>
      </w:r>
      <w:r w:rsidRPr="00D84182">
        <w:rPr>
          <w:rFonts w:eastAsia="Arial"/>
        </w:rPr>
        <w:t xml:space="preserve"> </w:t>
      </w:r>
      <w:r w:rsidRPr="00D84182">
        <w:t>indicador</w:t>
      </w:r>
      <w:r w:rsidRPr="00D84182">
        <w:rPr>
          <w:rFonts w:eastAsia="Arial"/>
        </w:rPr>
        <w:t xml:space="preserve"> </w:t>
      </w:r>
      <w:r w:rsidRPr="00D84182">
        <w:t>debe</w:t>
      </w:r>
      <w:r w:rsidRPr="00D84182">
        <w:rPr>
          <w:rFonts w:eastAsia="Arial"/>
        </w:rPr>
        <w:t xml:space="preserve"> </w:t>
      </w:r>
      <w:r w:rsidRPr="00D84182">
        <w:t>calcularse</w:t>
      </w:r>
      <w:r w:rsidRPr="00D84182">
        <w:rPr>
          <w:rFonts w:eastAsia="Arial"/>
        </w:rPr>
        <w:t xml:space="preserve"> </w:t>
      </w:r>
      <w:r w:rsidRPr="00D84182">
        <w:t>así:</w:t>
      </w:r>
      <w:r w:rsidRPr="00D84182">
        <w:rPr>
          <w:rFonts w:eastAsia="Arial"/>
        </w:rPr>
        <w:t xml:space="preserve"> </w:t>
      </w:r>
    </w:p>
    <w:p w14:paraId="0DC55BC4" w14:textId="77777777" w:rsidR="007D5109" w:rsidRPr="00D84182" w:rsidRDefault="007D5109" w:rsidP="008C7996"/>
    <w:p w14:paraId="53959B57" w14:textId="232E4772" w:rsidR="000B15BB" w:rsidRPr="00D84182" w:rsidRDefault="002B5ED0" w:rsidP="0013343A">
      <w:pPr>
        <w:rPr>
          <w:rFonts w:eastAsia="Times New Roman"/>
        </w:rPr>
      </w:pPr>
      <m:oMathPara>
        <m:oMath>
          <m:r>
            <m:rPr>
              <m:sty m:val="p"/>
            </m:rPr>
            <w:rPr>
              <w:rFonts w:ascii="Cambria Math" w:hAnsi="Cambria Math"/>
            </w:rPr>
            <m:t>Indicador =</m:t>
          </m:r>
          <m:nary>
            <m:naryPr>
              <m:chr m:val="∑"/>
              <m:limLoc m:val="undOvr"/>
              <m:ctrlPr>
                <w:rPr>
                  <w:rFonts w:ascii="Cambria Math" w:eastAsia="Times New Roman" w:hAnsi="Cambria Math"/>
                </w:rPr>
              </m:ctrlPr>
            </m:naryPr>
            <m:sub>
              <m:r>
                <m:rPr>
                  <m:sty m:val="p"/>
                </m:rPr>
                <w:rPr>
                  <w:rFonts w:ascii="Cambria Math" w:hAnsi="Cambria Math"/>
                </w:rPr>
                <m:t>i=1</m:t>
              </m:r>
            </m:sub>
            <m:sup>
              <m:r>
                <m:rPr>
                  <m:sty m:val="p"/>
                </m:rPr>
                <w:rPr>
                  <w:rFonts w:ascii="Cambria Math" w:hAnsi="Cambria Math"/>
                </w:rPr>
                <m:t>n</m:t>
              </m:r>
            </m:sup>
            <m:e>
              <m:d>
                <m:dPr>
                  <m:ctrlPr>
                    <w:rPr>
                      <w:rFonts w:ascii="Cambria Math" w:hAnsi="Cambria Math"/>
                    </w:rPr>
                  </m:ctrlPr>
                </m:dPr>
                <m:e>
                  <m:r>
                    <m:rPr>
                      <m:sty m:val="p"/>
                    </m:rPr>
                    <w:rPr>
                      <w:rFonts w:ascii="Cambria Math" w:hAnsi="Cambria Math"/>
                    </w:rPr>
                    <m:t>Indicador i</m:t>
                  </m:r>
                </m:e>
              </m:d>
              <m:r>
                <m:rPr>
                  <m:sty m:val="p"/>
                </m:rPr>
                <w:rPr>
                  <w:rFonts w:ascii="Cambria Math" w:hAnsi="Cambria Math"/>
                </w:rPr>
                <m:t xml:space="preserve">*porcentaje de participación i </m:t>
              </m:r>
            </m:e>
          </m:nary>
        </m:oMath>
      </m:oMathPara>
    </w:p>
    <w:p w14:paraId="2216782F" w14:textId="77777777" w:rsidR="007D5109" w:rsidRPr="00D84182" w:rsidRDefault="007D5109" w:rsidP="008C7996"/>
    <w:p w14:paraId="002532E2" w14:textId="675E274C" w:rsidR="00D0373B" w:rsidRPr="00D84182" w:rsidRDefault="2F8558AE" w:rsidP="00313D26">
      <w:pPr>
        <w:rPr>
          <w:ins w:id="129" w:author="Camacho Valladares Monica Maria" w:date="2025-05-12T22:21:00Z"/>
        </w:rPr>
      </w:pPr>
      <w:r w:rsidRPr="00D84182">
        <w:t>Donde</w:t>
      </w:r>
      <w:r w:rsidRPr="00D84182">
        <w:rPr>
          <w:rFonts w:eastAsia="Arial"/>
        </w:rPr>
        <w:t xml:space="preserve"> </w:t>
      </w:r>
      <m:oMath>
        <m:r>
          <w:rPr>
            <w:rFonts w:ascii="Cambria Math" w:hAnsi="Cambria Math"/>
          </w:rPr>
          <m:t>n</m:t>
        </m:r>
      </m:oMath>
      <w:r w:rsidRPr="00D84182">
        <w:rPr>
          <w:rFonts w:eastAsia="Arial"/>
        </w:rPr>
        <w:t xml:space="preserve"> </w:t>
      </w:r>
      <w:r w:rsidRPr="00D84182">
        <w:t>es</w:t>
      </w:r>
      <w:r w:rsidRPr="00D84182">
        <w:rPr>
          <w:rFonts w:eastAsia="Arial"/>
        </w:rPr>
        <w:t xml:space="preserve"> </w:t>
      </w:r>
      <w:r w:rsidRPr="00D84182">
        <w:t>el</w:t>
      </w:r>
      <w:r w:rsidRPr="00D84182">
        <w:rPr>
          <w:rFonts w:eastAsia="Arial"/>
        </w:rPr>
        <w:t xml:space="preserve"> </w:t>
      </w:r>
      <w:r w:rsidRPr="00D84182">
        <w:t>número</w:t>
      </w:r>
      <w:r w:rsidRPr="00D84182">
        <w:rPr>
          <w:rFonts w:eastAsia="Arial"/>
        </w:rPr>
        <w:t xml:space="preserve"> </w:t>
      </w:r>
      <w:r w:rsidRPr="00D84182">
        <w:t>de</w:t>
      </w:r>
      <w:r w:rsidRPr="00D84182">
        <w:rPr>
          <w:rFonts w:eastAsia="Arial"/>
        </w:rPr>
        <w:t xml:space="preserve"> </w:t>
      </w:r>
      <w:r w:rsidRPr="00D84182">
        <w:t>integrantes</w:t>
      </w:r>
      <w:r w:rsidRPr="00D84182">
        <w:rPr>
          <w:rFonts w:eastAsia="Arial"/>
        </w:rPr>
        <w:t xml:space="preserve"> </w:t>
      </w:r>
      <w:r w:rsidRPr="00D84182">
        <w:t>del</w:t>
      </w:r>
      <w:r w:rsidRPr="00D84182">
        <w:rPr>
          <w:rFonts w:eastAsia="Arial"/>
        </w:rPr>
        <w:t xml:space="preserve"> </w:t>
      </w:r>
      <w:r w:rsidRPr="00D84182">
        <w:t>Proponente</w:t>
      </w:r>
      <w:r w:rsidRPr="00D84182">
        <w:rPr>
          <w:rFonts w:eastAsia="Arial"/>
        </w:rPr>
        <w:t xml:space="preserve"> </w:t>
      </w:r>
      <w:r w:rsidRPr="00D84182">
        <w:t>Plural</w:t>
      </w:r>
      <w:r w:rsidRPr="00D84182">
        <w:rPr>
          <w:rFonts w:eastAsia="Arial"/>
        </w:rPr>
        <w:t xml:space="preserve"> </w:t>
      </w:r>
      <w:r w:rsidRPr="00D84182">
        <w:t>(Unión</w:t>
      </w:r>
      <w:r w:rsidRPr="00D84182">
        <w:rPr>
          <w:rFonts w:eastAsia="Arial"/>
        </w:rPr>
        <w:t xml:space="preserve"> </w:t>
      </w:r>
      <w:r w:rsidRPr="00D84182">
        <w:t>temporal</w:t>
      </w:r>
      <w:r w:rsidRPr="00D84182">
        <w:rPr>
          <w:rFonts w:eastAsia="Arial"/>
        </w:rPr>
        <w:t xml:space="preserve"> </w:t>
      </w:r>
      <w:r w:rsidRPr="00D84182">
        <w:t>o</w:t>
      </w:r>
      <w:r w:rsidRPr="00D84182">
        <w:rPr>
          <w:rFonts w:eastAsia="Arial"/>
        </w:rPr>
        <w:t xml:space="preserve"> </w:t>
      </w:r>
      <w:r w:rsidRPr="00D84182">
        <w:t>Consorcio).</w:t>
      </w:r>
    </w:p>
    <w:p w14:paraId="4AC131E4" w14:textId="5BFB5607" w:rsidR="00D0373B" w:rsidRPr="00D84182" w:rsidRDefault="00D0373B" w:rsidP="70C421A4">
      <w:pPr>
        <w:pStyle w:val="Prrafodelista"/>
        <w:ind w:left="360"/>
      </w:pPr>
    </w:p>
    <w:p w14:paraId="4AC64E52" w14:textId="77777777" w:rsidR="00E93290" w:rsidRPr="00D84182" w:rsidRDefault="00E93290" w:rsidP="00E93290"/>
    <w:p w14:paraId="1679E29E" w14:textId="1831CD26" w:rsidR="0080411C" w:rsidRPr="00D84182" w:rsidRDefault="00E93290" w:rsidP="002B5476">
      <w:pPr>
        <w:pStyle w:val="Ttulo2"/>
        <w:numPr>
          <w:ilvl w:val="1"/>
          <w:numId w:val="40"/>
        </w:numPr>
        <w:ind w:left="709" w:hanging="709"/>
      </w:pPr>
      <w:r w:rsidRPr="00D84182">
        <w:t xml:space="preserve"> </w:t>
      </w:r>
      <w:bookmarkStart w:id="130" w:name="_Toc197421949"/>
      <w:r w:rsidRPr="00D84182">
        <w:t>REQUISITOS HABILITANTES DE ORDEN TÉCNICO</w:t>
      </w:r>
      <w:bookmarkEnd w:id="130"/>
    </w:p>
    <w:p w14:paraId="75EE2B0E" w14:textId="77777777" w:rsidR="002655B3" w:rsidRPr="00D84182" w:rsidRDefault="002655B3" w:rsidP="00C56B56">
      <w:pPr>
        <w:rPr>
          <w:w w:val="90"/>
        </w:rPr>
      </w:pPr>
    </w:p>
    <w:p w14:paraId="4CF6B238" w14:textId="77777777" w:rsidR="002655B3" w:rsidRPr="00D84182" w:rsidRDefault="002655B3" w:rsidP="00C56B56">
      <w:r w:rsidRPr="00D84182">
        <w:t>Con la propuesta se deberán cumplir los siguientes requisitos y allegar los documentos señalados a continuación, con los cuales se acreditará la capacidad técnica del proponente:</w:t>
      </w:r>
    </w:p>
    <w:p w14:paraId="15F59833" w14:textId="77777777" w:rsidR="00C56B56" w:rsidRPr="00D84182" w:rsidRDefault="00C56B56" w:rsidP="00C56B56"/>
    <w:p w14:paraId="2B2596A4" w14:textId="0FD1E0C6" w:rsidR="00C56B56" w:rsidRPr="00D84182" w:rsidRDefault="00C56B56" w:rsidP="002B5476">
      <w:pPr>
        <w:pStyle w:val="Ttulo3"/>
        <w:numPr>
          <w:ilvl w:val="2"/>
          <w:numId w:val="40"/>
        </w:numPr>
      </w:pPr>
      <w:bookmarkStart w:id="131" w:name="_Toc197421950"/>
      <w:r w:rsidRPr="00D84182">
        <w:t>EXPERIENCIA MÍNIMA REQUERIDA</w:t>
      </w:r>
      <w:bookmarkEnd w:id="131"/>
    </w:p>
    <w:p w14:paraId="7AB5790B" w14:textId="77777777" w:rsidR="00C56B56" w:rsidRPr="00D84182" w:rsidRDefault="00C56B56" w:rsidP="00C56B56"/>
    <w:p w14:paraId="62B0B709" w14:textId="37F0B9C9" w:rsidR="005D3C20" w:rsidRPr="008979D8" w:rsidRDefault="005D3C20" w:rsidP="005D3C20">
      <w:pPr>
        <w:spacing w:line="259" w:lineRule="auto"/>
        <w:rPr>
          <w:highlight w:val="yellow"/>
        </w:rPr>
      </w:pPr>
      <w:r w:rsidRPr="008979D8">
        <w:t xml:space="preserve">Para el presente proceso licitatorio los proponentes deberán presentar mínimo dos (2) y máximo cuatro (4) contratos ejecutados directamente que se encuentren terminados, liquidados y recibidos a satisfacción, que deberán tener por objeto, </w:t>
      </w:r>
      <w:sdt>
        <w:sdtPr>
          <w:tag w:val="goog_rdk_196"/>
          <w:id w:val="-114373984"/>
        </w:sdtPr>
        <w:sdtEndPr/>
        <w:sdtContent/>
      </w:sdt>
      <w:r w:rsidRPr="008979D8">
        <w:t>descripción o alcance o actividades u obligaciones principales que correspondan a</w:t>
      </w:r>
      <w:r w:rsidR="000B708E">
        <w:t>:</w:t>
      </w:r>
      <w:r w:rsidRPr="008979D8">
        <w:t xml:space="preserve"> </w:t>
      </w:r>
      <w:r w:rsidRPr="008979D8">
        <w:rPr>
          <w:b/>
          <w:bCs/>
        </w:rPr>
        <w:t>“</w:t>
      </w:r>
      <w:r w:rsidR="000B708E" w:rsidRPr="008979D8">
        <w:rPr>
          <w:b/>
          <w:bCs/>
        </w:rPr>
        <w:t>INTERVENTORÍA</w:t>
      </w:r>
      <w:sdt>
        <w:sdtPr>
          <w:rPr>
            <w:b/>
            <w:bCs/>
          </w:rPr>
          <w:tag w:val="goog_rdk_199"/>
          <w:id w:val="-1270850578"/>
        </w:sdtPr>
        <w:sdtEndPr/>
        <w:sdtContent>
          <w:r w:rsidR="000B708E" w:rsidRPr="008979D8">
            <w:rPr>
              <w:b/>
              <w:bCs/>
            </w:rPr>
            <w:t xml:space="preserve"> INTEGRAL</w:t>
          </w:r>
        </w:sdtContent>
      </w:sdt>
      <w:r w:rsidR="000B708E" w:rsidRPr="008979D8">
        <w:rPr>
          <w:b/>
          <w:bCs/>
        </w:rPr>
        <w:t xml:space="preserve"> O SUPERVISIÓN </w:t>
      </w:r>
      <w:sdt>
        <w:sdtPr>
          <w:rPr>
            <w:b/>
            <w:bCs/>
          </w:rPr>
          <w:tag w:val="goog_rdk_200"/>
          <w:id w:val="297575937"/>
        </w:sdtPr>
        <w:sdtEndPr/>
        <w:sdtContent>
          <w:r w:rsidR="000B708E" w:rsidRPr="008979D8">
            <w:rPr>
              <w:b/>
              <w:bCs/>
            </w:rPr>
            <w:t xml:space="preserve">INTEGRAL </w:t>
          </w:r>
        </w:sdtContent>
      </w:sdt>
      <w:r w:rsidR="000B708E" w:rsidRPr="008979D8">
        <w:rPr>
          <w:b/>
          <w:bCs/>
        </w:rPr>
        <w:t>A PROCESOS DE DOTACIÓN DE MOBILIARIO INSTITUCIONAL</w:t>
      </w:r>
      <w:r w:rsidRPr="008979D8">
        <w:rPr>
          <w:b/>
          <w:bCs/>
        </w:rPr>
        <w:t>”.</w:t>
      </w:r>
    </w:p>
    <w:p w14:paraId="720CFAE8" w14:textId="77777777" w:rsidR="00AE13D1" w:rsidRPr="00D84182" w:rsidRDefault="00AE13D1" w:rsidP="00C56B56"/>
    <w:p w14:paraId="7702864C" w14:textId="7C34B5CC" w:rsidR="00AE13D1" w:rsidRPr="00D84182" w:rsidRDefault="00AE13D1" w:rsidP="00C56B56">
      <w:r w:rsidRPr="00D84182">
        <w:t>Adicionalmente</w:t>
      </w:r>
      <w:r w:rsidR="003B6FB7" w:rsidRPr="00D84182">
        <w:t>,</w:t>
      </w:r>
      <w:r w:rsidRPr="00D84182">
        <w:t xml:space="preserve"> se deberá cumplir con las siguientes exigencias:</w:t>
      </w:r>
    </w:p>
    <w:p w14:paraId="36E700BB" w14:textId="77777777" w:rsidR="00AE13D1" w:rsidRPr="00D84182" w:rsidRDefault="00AE13D1" w:rsidP="00C56B56"/>
    <w:p w14:paraId="5713C7CB" w14:textId="4E996CBE" w:rsidR="00AE13D1" w:rsidRPr="000B708E" w:rsidRDefault="00AE13D1" w:rsidP="00DD3A2C">
      <w:pPr>
        <w:pStyle w:val="Prrafodelista"/>
        <w:numPr>
          <w:ilvl w:val="0"/>
          <w:numId w:val="75"/>
        </w:numPr>
        <w:ind w:left="284" w:hanging="284"/>
        <w:rPr>
          <w:b/>
          <w:bCs/>
        </w:rPr>
      </w:pPr>
      <w:r w:rsidRPr="000B708E">
        <w:rPr>
          <w:b/>
          <w:bCs/>
        </w:rPr>
        <w:t xml:space="preserve">Los contratos válidos aportados deberán sumar un valor igual o superior al </w:t>
      </w:r>
      <w:ins w:id="132" w:author="Adriana Martinez Salamanca" w:date="2025-05-05T11:52:00Z">
        <w:r w:rsidR="000B708E">
          <w:rPr>
            <w:b/>
            <w:bCs/>
          </w:rPr>
          <w:t>cien por ciento (</w:t>
        </w:r>
      </w:ins>
      <w:r w:rsidR="006E523E" w:rsidRPr="000B708E">
        <w:rPr>
          <w:b/>
          <w:bCs/>
        </w:rPr>
        <w:t>100</w:t>
      </w:r>
      <w:r w:rsidRPr="000B708E">
        <w:rPr>
          <w:b/>
          <w:bCs/>
        </w:rPr>
        <w:t>%</w:t>
      </w:r>
      <w:ins w:id="133" w:author="Adriana Martinez Salamanca" w:date="2025-05-05T11:52:00Z">
        <w:r w:rsidR="000B708E">
          <w:rPr>
            <w:b/>
            <w:bCs/>
          </w:rPr>
          <w:t>)</w:t>
        </w:r>
      </w:ins>
      <w:r w:rsidRPr="000B708E">
        <w:rPr>
          <w:b/>
          <w:bCs/>
        </w:rPr>
        <w:t xml:space="preserve"> del valor del PRESUPUESTO ESTIMADO (P</w:t>
      </w:r>
      <w:r w:rsidR="00C56B56" w:rsidRPr="000B708E">
        <w:rPr>
          <w:b/>
          <w:bCs/>
        </w:rPr>
        <w:t>.</w:t>
      </w:r>
      <w:r w:rsidRPr="000B708E">
        <w:rPr>
          <w:b/>
          <w:bCs/>
        </w:rPr>
        <w:t>E</w:t>
      </w:r>
      <w:r w:rsidR="00C56B56" w:rsidRPr="000B708E">
        <w:rPr>
          <w:b/>
          <w:bCs/>
        </w:rPr>
        <w:t>.</w:t>
      </w:r>
      <w:r w:rsidRPr="000B708E">
        <w:rPr>
          <w:b/>
          <w:bCs/>
        </w:rPr>
        <w:t>), expresado en SMMLV.</w:t>
      </w:r>
    </w:p>
    <w:p w14:paraId="71D7E53F" w14:textId="37BE6ABC" w:rsidR="00AE13D1" w:rsidRPr="00D84182" w:rsidRDefault="00AE13D1" w:rsidP="00C56B56"/>
    <w:p w14:paraId="48133084" w14:textId="16BBE523" w:rsidR="00AE13D1" w:rsidRDefault="00AE13D1" w:rsidP="00C56B56">
      <w:pPr>
        <w:rPr>
          <w:ins w:id="134" w:author="Adriana Martinez Salamanca" w:date="2025-05-05T11:53:00Z"/>
        </w:rPr>
      </w:pPr>
      <w:r w:rsidRPr="00DD3A2C">
        <w:rPr>
          <w:b/>
          <w:bCs/>
        </w:rPr>
        <w:t>Nota</w:t>
      </w:r>
      <w:ins w:id="135" w:author="Adriana Martinez Salamanca" w:date="2025-05-05T11:53:00Z">
        <w:r w:rsidR="00DD3A2C" w:rsidRPr="00DD3A2C">
          <w:rPr>
            <w:b/>
            <w:bCs/>
          </w:rPr>
          <w:t xml:space="preserve"> 1</w:t>
        </w:r>
      </w:ins>
      <w:r w:rsidRPr="00DD3A2C">
        <w:rPr>
          <w:b/>
          <w:bCs/>
        </w:rPr>
        <w:t>:</w:t>
      </w:r>
      <w:r w:rsidRPr="00D84182">
        <w:t xml:space="preserve"> Entiéndase por integral los siguientes componentes: administrativa, financiera, técnica</w:t>
      </w:r>
      <w:r w:rsidR="00597CFC" w:rsidRPr="00D84182">
        <w:t xml:space="preserve"> y</w:t>
      </w:r>
      <w:r w:rsidR="00DD3A2C">
        <w:t xml:space="preserve"> j</w:t>
      </w:r>
      <w:r w:rsidRPr="00D84182">
        <w:t xml:space="preserve">urídica. Se tendrá en cuenta la experiencia cuando se acredite la interventoría integral por lo menos con dos </w:t>
      </w:r>
      <w:r w:rsidR="001D63C2" w:rsidRPr="00D84182">
        <w:t xml:space="preserve">(2) </w:t>
      </w:r>
      <w:r w:rsidRPr="00D84182">
        <w:t xml:space="preserve">de los </w:t>
      </w:r>
      <w:r w:rsidR="00211060" w:rsidRPr="00D84182">
        <w:t xml:space="preserve">cuatro </w:t>
      </w:r>
      <w:r w:rsidR="001D63C2" w:rsidRPr="00D84182">
        <w:t>(</w:t>
      </w:r>
      <w:r w:rsidR="00211060" w:rsidRPr="00D84182">
        <w:t>4</w:t>
      </w:r>
      <w:r w:rsidR="001D63C2" w:rsidRPr="00D84182">
        <w:t xml:space="preserve">) </w:t>
      </w:r>
      <w:r w:rsidRPr="00D84182">
        <w:t>ítems relacionados anteriormente.</w:t>
      </w:r>
    </w:p>
    <w:p w14:paraId="15D57F43" w14:textId="77777777" w:rsidR="00DD3A2C" w:rsidRDefault="00DD3A2C" w:rsidP="00C56B56">
      <w:pPr>
        <w:rPr>
          <w:ins w:id="136" w:author="Adriana Martinez Salamanca" w:date="2025-05-05T11:53:00Z"/>
        </w:rPr>
      </w:pPr>
    </w:p>
    <w:p w14:paraId="04FFE92A" w14:textId="77777777" w:rsidR="00DD3A2C" w:rsidRPr="00D84182" w:rsidRDefault="00DD3A2C" w:rsidP="00DD3A2C">
      <w:pPr>
        <w:pStyle w:val="Default"/>
        <w:rPr>
          <w:rFonts w:asciiTheme="minorHAnsi" w:hAnsiTheme="minorHAnsi" w:cstheme="minorHAnsi"/>
          <w:color w:val="auto"/>
          <w:sz w:val="22"/>
          <w:szCs w:val="22"/>
        </w:rPr>
      </w:pPr>
      <w:r w:rsidRPr="00DD3A2C">
        <w:rPr>
          <w:rFonts w:asciiTheme="minorHAnsi" w:hAnsiTheme="minorHAnsi" w:cstheme="minorHAnsi"/>
          <w:b/>
          <w:bCs/>
          <w:sz w:val="22"/>
          <w:szCs w:val="22"/>
        </w:rPr>
        <w:t>Nota 2:</w:t>
      </w:r>
      <w:r>
        <w:t xml:space="preserve"> </w:t>
      </w:r>
      <w:r w:rsidRPr="00D84182">
        <w:rPr>
          <w:rFonts w:asciiTheme="minorHAnsi" w:hAnsiTheme="minorHAnsi" w:cstheme="minorHAnsi"/>
          <w:color w:val="auto"/>
          <w:sz w:val="22"/>
          <w:szCs w:val="22"/>
        </w:rPr>
        <w:t xml:space="preserve">Se considera </w:t>
      </w:r>
      <w:r w:rsidRPr="00DD3A2C">
        <w:rPr>
          <w:rFonts w:asciiTheme="minorHAnsi" w:hAnsiTheme="minorHAnsi" w:cstheme="minorHAnsi"/>
          <w:b/>
          <w:bCs/>
          <w:color w:val="auto"/>
          <w:sz w:val="22"/>
          <w:szCs w:val="22"/>
        </w:rPr>
        <w:t>mobiliario institucional</w:t>
      </w:r>
      <w:r w:rsidRPr="00D84182">
        <w:rPr>
          <w:rFonts w:asciiTheme="minorHAnsi" w:hAnsiTheme="minorHAnsi" w:cstheme="minorHAnsi"/>
          <w:color w:val="auto"/>
          <w:sz w:val="22"/>
          <w:szCs w:val="22"/>
        </w:rPr>
        <w:t xml:space="preserve"> todos aquellos muebles que se encuentran en edificaciones de uso masivo como colegios, universidades, centros comerciales, oficinas gubernamentales, hospitales y establecimientos carcelarios, entre otros:</w:t>
      </w:r>
    </w:p>
    <w:p w14:paraId="68A097F8" w14:textId="77777777" w:rsidR="00DD3A2C" w:rsidRPr="00D84182" w:rsidRDefault="00DD3A2C" w:rsidP="00DD3A2C">
      <w:pPr>
        <w:pStyle w:val="Default"/>
        <w:rPr>
          <w:rFonts w:asciiTheme="minorHAnsi" w:hAnsiTheme="minorHAnsi" w:cstheme="minorHAnsi"/>
          <w:color w:val="auto"/>
          <w:sz w:val="22"/>
          <w:szCs w:val="22"/>
        </w:rPr>
      </w:pPr>
    </w:p>
    <w:p w14:paraId="73F2E945" w14:textId="77777777" w:rsidR="00DD3A2C" w:rsidRPr="00DD3A2C" w:rsidRDefault="00DD3A2C" w:rsidP="00DD3A2C">
      <w:pPr>
        <w:pStyle w:val="Default"/>
        <w:numPr>
          <w:ilvl w:val="0"/>
          <w:numId w:val="25"/>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oficina abierta e institucional: Elementos desarrollados como mobiliario para la vida cotidiana en las diferentes áreas de edificaciones de gestión, productivas, comerciales o fábricas; con materiales o combinaciones de metal, madera y plástico producidos a gran escala, como sillas, mesas, puestos de trabajo, archivadores, mesas de juntas, camas no medicalizadas, camas no empotradas, armarios, mesas y sillas no empotradas entre otros.</w:t>
      </w:r>
    </w:p>
    <w:p w14:paraId="48EBF6A6" w14:textId="77777777" w:rsidR="00DD3A2C" w:rsidRPr="00DD3A2C" w:rsidRDefault="00DD3A2C" w:rsidP="00DD3A2C">
      <w:pPr>
        <w:pStyle w:val="Default"/>
        <w:numPr>
          <w:ilvl w:val="0"/>
          <w:numId w:val="25"/>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retail: elementos desarrollados como mobiliario para exhibición y publicidad comercial en puntos de venta de grandes superficies con materiales o combinaciones de metal, madera y plástico producidos a gran escala.</w:t>
      </w:r>
    </w:p>
    <w:p w14:paraId="62C18E04" w14:textId="77777777" w:rsidR="00DD3A2C" w:rsidRPr="00DD3A2C" w:rsidRDefault="00DD3A2C" w:rsidP="00DD3A2C">
      <w:pPr>
        <w:pStyle w:val="Default"/>
        <w:numPr>
          <w:ilvl w:val="0"/>
          <w:numId w:val="25"/>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20EFB89C" w14:textId="0D8281FD" w:rsidR="00DD3A2C" w:rsidRPr="00FA70E1" w:rsidRDefault="00DD3A2C" w:rsidP="00DD3A2C">
      <w:pPr>
        <w:pStyle w:val="Default"/>
        <w:numPr>
          <w:ilvl w:val="0"/>
          <w:numId w:val="25"/>
        </w:numPr>
        <w:rPr>
          <w:rFonts w:asciiTheme="minorHAnsi" w:hAnsiTheme="minorHAnsi" w:cstheme="minorHAnsi"/>
          <w:color w:val="auto"/>
          <w:sz w:val="22"/>
          <w:szCs w:val="22"/>
        </w:rPr>
      </w:pPr>
      <w:r w:rsidRPr="00DD3A2C">
        <w:rPr>
          <w:rFonts w:asciiTheme="minorHAnsi" w:hAnsiTheme="minorHAnsi" w:cstheme="minorHAnsi"/>
          <w:color w:val="auto"/>
          <w:sz w:val="22"/>
          <w:szCs w:val="22"/>
        </w:rPr>
        <w:t xml:space="preserve">Menaje: </w:t>
      </w:r>
      <w:r w:rsidRPr="00DD3A2C">
        <w:rPr>
          <w:rFonts w:asciiTheme="minorHAnsi" w:hAnsiTheme="minorHAnsi" w:cstheme="minorHAnsi"/>
          <w:sz w:val="22"/>
          <w:szCs w:val="22"/>
        </w:rPr>
        <w:t>Utensilios, mobiliario y equipos con uso directamente en cocinas escolares en el almacenamiento, preparación, cocción y presentación de alimentos incluye la vajilla empleada para servir y presentar platos y bebidas, así como su degustación.</w:t>
      </w:r>
    </w:p>
    <w:p w14:paraId="2FDB1837" w14:textId="77777777" w:rsidR="00FA70E1" w:rsidRDefault="00FA70E1" w:rsidP="00FA70E1">
      <w:pPr>
        <w:pStyle w:val="Default"/>
        <w:rPr>
          <w:rFonts w:asciiTheme="minorHAnsi" w:hAnsiTheme="minorHAnsi" w:cstheme="minorHAnsi"/>
          <w:sz w:val="22"/>
          <w:szCs w:val="22"/>
        </w:rPr>
      </w:pPr>
    </w:p>
    <w:p w14:paraId="2F41F290" w14:textId="255AF172" w:rsidR="00505B84" w:rsidRDefault="00505B84" w:rsidP="00FA70E1">
      <w:pPr>
        <w:pStyle w:val="Default"/>
        <w:rPr>
          <w:rFonts w:asciiTheme="minorHAnsi" w:hAnsiTheme="minorHAnsi" w:cstheme="minorHAnsi"/>
          <w:color w:val="auto"/>
          <w:sz w:val="22"/>
          <w:szCs w:val="22"/>
        </w:rPr>
      </w:pPr>
    </w:p>
    <w:p w14:paraId="2C2F4D86" w14:textId="3A185A0A" w:rsidR="00505B84" w:rsidRPr="00DD3A2C" w:rsidRDefault="00505B84" w:rsidP="00FA70E1">
      <w:pPr>
        <w:pStyle w:val="Default"/>
        <w:rPr>
          <w:rFonts w:asciiTheme="minorHAnsi" w:hAnsiTheme="minorHAnsi" w:cstheme="minorHAnsi"/>
          <w:color w:val="auto"/>
          <w:sz w:val="22"/>
          <w:szCs w:val="22"/>
        </w:rPr>
      </w:pPr>
      <w:r w:rsidRPr="00483A50">
        <w:rPr>
          <w:rFonts w:asciiTheme="minorHAnsi" w:hAnsiTheme="minorHAnsi" w:cstheme="minorHAnsi"/>
          <w:b/>
          <w:bCs/>
          <w:color w:val="auto"/>
          <w:sz w:val="22"/>
          <w:szCs w:val="22"/>
        </w:rPr>
        <w:t xml:space="preserve">Nota </w:t>
      </w:r>
      <w:r w:rsidR="00374A02">
        <w:rPr>
          <w:rFonts w:asciiTheme="minorHAnsi" w:hAnsiTheme="minorHAnsi" w:cstheme="minorHAnsi"/>
          <w:b/>
          <w:bCs/>
          <w:color w:val="auto"/>
          <w:sz w:val="22"/>
          <w:szCs w:val="22"/>
        </w:rPr>
        <w:t>3</w:t>
      </w:r>
      <w:r w:rsidRPr="00483A50">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w:t>
      </w:r>
      <w:r w:rsidRPr="00505B84">
        <w:rPr>
          <w:rFonts w:asciiTheme="minorHAnsi" w:hAnsiTheme="minorHAnsi" w:cstheme="minorHAnsi"/>
          <w:color w:val="auto"/>
          <w:sz w:val="22"/>
          <w:szCs w:val="22"/>
        </w:rPr>
        <w:t xml:space="preserve">En los contratos cuyo alcance incluya otros productos o servicios, solo se deberá tener en cuenta la proporcionalidad del componente </w:t>
      </w:r>
      <w:r>
        <w:rPr>
          <w:rFonts w:asciiTheme="minorHAnsi" w:hAnsiTheme="minorHAnsi" w:cstheme="minorHAnsi"/>
          <w:color w:val="auto"/>
          <w:sz w:val="22"/>
          <w:szCs w:val="22"/>
        </w:rPr>
        <w:t>de mobiliario institucional</w:t>
      </w:r>
      <w:r w:rsidRPr="00505B84">
        <w:rPr>
          <w:rFonts w:asciiTheme="minorHAnsi" w:hAnsiTheme="minorHAnsi" w:cstheme="minorHAnsi"/>
          <w:color w:val="auto"/>
          <w:sz w:val="22"/>
          <w:szCs w:val="22"/>
        </w:rPr>
        <w:t>. El proponente deberá allegar documento (orden de compra, factura, acta, etc.) que soporte claramente el porcentaje, o valor, o, ítems correspondientes.</w:t>
      </w:r>
    </w:p>
    <w:p w14:paraId="42AAAB8E" w14:textId="77777777" w:rsidR="00F77FA5" w:rsidRPr="00D84182" w:rsidRDefault="00F77FA5" w:rsidP="00C56B56"/>
    <w:p w14:paraId="460A3766" w14:textId="68ADC44D" w:rsidR="00AE13D1" w:rsidRDefault="00AE13D1" w:rsidP="00C56B56">
      <w:r w:rsidRPr="00D84182">
        <w:t>Adicionalmente</w:t>
      </w:r>
      <w:r w:rsidR="00D60DF0" w:rsidRPr="00D84182">
        <w:t>,</w:t>
      </w:r>
      <w:r w:rsidRPr="00D84182">
        <w:t xml:space="preserve"> se deberá cumplir con las siguientes exigencias:</w:t>
      </w:r>
    </w:p>
    <w:p w14:paraId="636B2519" w14:textId="77777777" w:rsidR="00DE15BC" w:rsidRDefault="00DE15BC" w:rsidP="00C56B56"/>
    <w:p w14:paraId="6F5FCF02" w14:textId="77777777" w:rsidR="00623908" w:rsidRPr="00DF2458" w:rsidRDefault="00623908" w:rsidP="00623908">
      <w:r w:rsidRPr="00DF2458">
        <w:t>Adicionalmente, se deberá cumplir con las siguientes exigencias:</w:t>
      </w:r>
    </w:p>
    <w:p w14:paraId="49957EE1" w14:textId="77777777" w:rsidR="00623908" w:rsidRPr="00DF2458" w:rsidRDefault="00623908" w:rsidP="00623908"/>
    <w:p w14:paraId="07316106" w14:textId="77777777" w:rsidR="00623908" w:rsidRPr="00DF2458" w:rsidRDefault="00623908" w:rsidP="00623908">
      <w:pPr>
        <w:pStyle w:val="Prrafodelista"/>
        <w:numPr>
          <w:ilvl w:val="0"/>
          <w:numId w:val="142"/>
        </w:numPr>
        <w:ind w:left="360"/>
      </w:pPr>
      <w:r w:rsidRPr="00DF2458">
        <w:t xml:space="preserve">La experiencia mínima requerida se deberá acreditar con el diligenciamiento del </w:t>
      </w:r>
      <w:r w:rsidRPr="001279C3">
        <w:rPr>
          <w:b/>
          <w:bCs/>
        </w:rPr>
        <w:t>Anexo No. 6</w:t>
      </w:r>
      <w:r w:rsidRPr="00DF2458">
        <w:t xml:space="preserve"> (Experiencia mínima), el cual debe ser firmado por el representante legal o apoderado del Proponente del oferente individual o el representante legal o apoderado del Proponente plural. </w:t>
      </w:r>
    </w:p>
    <w:p w14:paraId="0C63CA25" w14:textId="77777777" w:rsidR="00623908" w:rsidRPr="00DF2458" w:rsidRDefault="00623908" w:rsidP="00623908"/>
    <w:p w14:paraId="6B4EB24C" w14:textId="77777777" w:rsidR="00623908" w:rsidRPr="00DF2458" w:rsidRDefault="00623908" w:rsidP="00623908">
      <w:pPr>
        <w:pStyle w:val="Prrafodelista"/>
        <w:numPr>
          <w:ilvl w:val="0"/>
          <w:numId w:val="142"/>
        </w:numPr>
        <w:ind w:left="360"/>
      </w:pPr>
      <w:r w:rsidRPr="00DF2458">
        <w:t xml:space="preserve">Sólo se verificará la cantidad requerida de contratos y en el orden de inscripción realizada por el oferente en el </w:t>
      </w:r>
      <w:r w:rsidRPr="00A45323">
        <w:rPr>
          <w:b/>
          <w:bCs/>
        </w:rPr>
        <w:t>Anexo No. 6</w:t>
      </w:r>
      <w:r w:rsidRPr="00DF2458">
        <w:t xml:space="preserve"> (Experiencia </w:t>
      </w:r>
      <w:r>
        <w:t>m</w:t>
      </w:r>
      <w:r w:rsidRPr="00DF2458">
        <w:t xml:space="preserve">ínima), definido para registrar la experiencia del proponente. </w:t>
      </w:r>
    </w:p>
    <w:p w14:paraId="39835B2C" w14:textId="77777777" w:rsidR="00623908" w:rsidRPr="00DF2458" w:rsidRDefault="00623908" w:rsidP="00623908"/>
    <w:p w14:paraId="7F4D66F8" w14:textId="77777777" w:rsidR="00623908" w:rsidRPr="00DF2458" w:rsidRDefault="00623908" w:rsidP="00623908">
      <w:pPr>
        <w:pStyle w:val="Prrafodelista"/>
        <w:numPr>
          <w:ilvl w:val="0"/>
          <w:numId w:val="142"/>
        </w:numPr>
        <w:ind w:left="360"/>
      </w:pPr>
      <w:r w:rsidRPr="00DF2458">
        <w:t>Teniendo en cuenta que en el RUP no se indica la totalidad de la información requerida para acreditar los requisitos de la experiencia, el proponente deberá allegar la documentación soporte a efectos de acreditar los datos que no están reportados en dicho registro,</w:t>
      </w:r>
      <w:sdt>
        <w:sdtPr>
          <w:tag w:val="goog_rdk_238"/>
          <w:id w:val="1597526175"/>
        </w:sdtPr>
        <w:sdtEndPr/>
        <w:sdtContent/>
      </w:sdt>
      <w:r w:rsidRPr="00DF2458">
        <w:t xml:space="preserve"> tal como se indica, dentro del numeral de reglas para la acreditación de la experiencia.</w:t>
      </w:r>
    </w:p>
    <w:p w14:paraId="57743CF1" w14:textId="77777777" w:rsidR="00623908" w:rsidRPr="00DF2458" w:rsidRDefault="00623908" w:rsidP="00623908"/>
    <w:p w14:paraId="2152C557" w14:textId="77777777" w:rsidR="00623908" w:rsidRPr="00DF2458" w:rsidRDefault="00623908" w:rsidP="00623908">
      <w:pPr>
        <w:pStyle w:val="Prrafodelista"/>
        <w:numPr>
          <w:ilvl w:val="0"/>
          <w:numId w:val="142"/>
        </w:numPr>
        <w:ind w:left="360"/>
      </w:pPr>
      <w:r w:rsidRPr="00DF2458">
        <w:t>En caso de figuras asociativas todos los integrantes deberán aportar mínimo un (1) contrato válido de los requeridos en la experiencia mínima habilitante. Los contratos con los que se pretenda acreditar este requisito deberán haber sido ejecutados directamente (individualmente o como integrante de una figura asociativa) por parte del integrante de la figura plural que se presente en la LPA.</w:t>
      </w:r>
    </w:p>
    <w:p w14:paraId="7F6961A2" w14:textId="77777777" w:rsidR="00623908" w:rsidRPr="00DF2458" w:rsidRDefault="00623908" w:rsidP="00623908"/>
    <w:p w14:paraId="08D38B8D" w14:textId="77777777" w:rsidR="00623908" w:rsidRPr="00DF2458" w:rsidRDefault="00623908" w:rsidP="00623908">
      <w:pPr>
        <w:pStyle w:val="Prrafodelista"/>
        <w:numPr>
          <w:ilvl w:val="0"/>
          <w:numId w:val="142"/>
        </w:numPr>
        <w:ind w:left="360"/>
      </w:pPr>
      <w:r w:rsidRPr="00DF2458">
        <w:t xml:space="preserve">Para la validación de los contratos presentados por el oferente para la acreditación de la experiencia se deben aportar: (i) el </w:t>
      </w:r>
      <w:r w:rsidRPr="00BB7705">
        <w:rPr>
          <w:b/>
          <w:bCs/>
        </w:rPr>
        <w:t xml:space="preserve">Registro Único de Proponentes </w:t>
      </w:r>
      <w:r w:rsidRPr="00DF2458">
        <w:t xml:space="preserve">(RUP); (ii) el </w:t>
      </w:r>
      <w:r w:rsidRPr="00BB7705">
        <w:rPr>
          <w:b/>
          <w:bCs/>
        </w:rPr>
        <w:t>Anexo No. 6</w:t>
      </w:r>
      <w:r w:rsidRPr="00DF2458">
        <w:t xml:space="preserve"> (Experiencia mínima); (iii) el </w:t>
      </w:r>
      <w:r w:rsidRPr="00BB7705">
        <w:rPr>
          <w:b/>
          <w:bCs/>
        </w:rPr>
        <w:t>Anexo No. 11</w:t>
      </w:r>
      <w:r w:rsidRPr="00DF2458">
        <w:t xml:space="preserve"> (Experiencia especifica adicional del proponente); y, (iv) alguno de los documentos válidos señalados en el numeral </w:t>
      </w:r>
      <w:r>
        <w:t>5.3.1.2.</w:t>
      </w:r>
      <w:r w:rsidRPr="00DF2458">
        <w:t xml:space="preserve"> “Reglas para la acreditación de la experiencia”. </w:t>
      </w:r>
    </w:p>
    <w:p w14:paraId="369D51E7" w14:textId="77777777" w:rsidR="00623908" w:rsidRDefault="00623908" w:rsidP="00623908"/>
    <w:p w14:paraId="4C5BCECD" w14:textId="77777777" w:rsidR="00623908" w:rsidRPr="00E341F3" w:rsidRDefault="00623908" w:rsidP="00623908">
      <w:pPr>
        <w:pStyle w:val="Prrafodelista"/>
        <w:numPr>
          <w:ilvl w:val="0"/>
          <w:numId w:val="142"/>
        </w:numPr>
        <w:ind w:left="360"/>
      </w:pPr>
      <w:r w:rsidRPr="00E341F3">
        <w:t>Sólo serán tenidos en cuenta para la acreditación de la experiencia los contratos inscritos en el Registro Único de Proponentes (RUP). Igualmente, todos los contratos aportados tendrán que cumplir con las exigencias de los TDR.</w:t>
      </w:r>
    </w:p>
    <w:p w14:paraId="79197E0A" w14:textId="77777777" w:rsidR="00623908" w:rsidRPr="00E341F3" w:rsidRDefault="00623908" w:rsidP="00623908"/>
    <w:p w14:paraId="6205313A" w14:textId="77777777" w:rsidR="00623908" w:rsidRPr="00E341F3" w:rsidRDefault="00623908" w:rsidP="00623908">
      <w:pPr>
        <w:pStyle w:val="Prrafodelista"/>
        <w:numPr>
          <w:ilvl w:val="0"/>
          <w:numId w:val="142"/>
        </w:numPr>
        <w:ind w:left="360"/>
      </w:pPr>
      <w:r w:rsidRPr="00E341F3">
        <w:t xml:space="preserve">En caso tal de que no sea posible validar la información mediante el Registro Único de Proponentes (RUP), el </w:t>
      </w:r>
      <w:r w:rsidRPr="00EE484A">
        <w:rPr>
          <w:b/>
          <w:bCs/>
        </w:rPr>
        <w:t>Anexo No. 6</w:t>
      </w:r>
      <w:r w:rsidRPr="00E341F3">
        <w:t xml:space="preserve"> (</w:t>
      </w:r>
      <w:r w:rsidRPr="00DF2458">
        <w:t>Experiencia mínima</w:t>
      </w:r>
      <w:r w:rsidRPr="00E341F3">
        <w:t xml:space="preserve">), el </w:t>
      </w:r>
      <w:r w:rsidRPr="00EE484A">
        <w:rPr>
          <w:b/>
          <w:bCs/>
        </w:rPr>
        <w:t>Anexo No. 11</w:t>
      </w:r>
      <w:r w:rsidRPr="00E341F3">
        <w:t xml:space="preserve"> (Experiencia especifica adicional del proponente) o los documentos soporte, la Entidad no tendrá en cuenta dicho contrato para la evaluación y la asignación de puntaje para los contratos aportados para el numeral de experiencia adicional. Esta condición es aplicable en los casos en los cuales sea diligenciado indebidamente el </w:t>
      </w:r>
      <w:r w:rsidRPr="006A7DAA">
        <w:rPr>
          <w:b/>
          <w:bCs/>
        </w:rPr>
        <w:t>Anexo No. 6</w:t>
      </w:r>
      <w:r w:rsidRPr="00E341F3">
        <w:t xml:space="preserve"> (Experiencia del proponente) y que no puedan ser verificados con el RUP, situación en la cual no será tenido en cuenta dicho contrato para la evaluación y asignación de puntaje. </w:t>
      </w:r>
    </w:p>
    <w:p w14:paraId="7C3E77FA" w14:textId="77777777" w:rsidR="00623908" w:rsidRPr="00E341F3" w:rsidRDefault="00623908" w:rsidP="00623908"/>
    <w:p w14:paraId="038D9FF8" w14:textId="77777777" w:rsidR="00623908" w:rsidRPr="00E341F3" w:rsidRDefault="00623908" w:rsidP="00623908">
      <w:pPr>
        <w:pStyle w:val="Prrafodelista"/>
        <w:numPr>
          <w:ilvl w:val="0"/>
          <w:numId w:val="142"/>
        </w:numPr>
        <w:ind w:left="360"/>
      </w:pPr>
      <w:r w:rsidRPr="00E341F3">
        <w:t xml:space="preserve">La evaluación de los proponentes se efectuará de acuerdo con la experiencia contenida en el Registro Único de Proponentes (RUP) vigente y en firme antes del cierre del proceso de contratación. </w:t>
      </w:r>
    </w:p>
    <w:p w14:paraId="7A1E16DB" w14:textId="77777777" w:rsidR="00623908" w:rsidRPr="00D84182" w:rsidRDefault="00623908" w:rsidP="00C56B56"/>
    <w:p w14:paraId="6E4F24F5" w14:textId="77777777" w:rsidR="00DD0C50" w:rsidRPr="00D84182" w:rsidRDefault="00DD0C50" w:rsidP="00DD0C50"/>
    <w:p w14:paraId="0B2B3A68" w14:textId="77777777" w:rsidR="00DD0C50" w:rsidRPr="00D84182" w:rsidRDefault="00DD0C50" w:rsidP="00DD0C50">
      <w:pPr>
        <w:pStyle w:val="Ttulo4"/>
      </w:pPr>
      <w:r w:rsidRPr="00D84182">
        <w:t>CÓDIGO ESTÁNDAR DE PRODUCTOS Y SERVICIOS DE NACIONES UNIDAS (THE UNITED NATIONS STANDARD PRODUCTS AND SERVICES CODE) – UNSPSC</w:t>
      </w:r>
    </w:p>
    <w:p w14:paraId="146C6513" w14:textId="77777777" w:rsidR="00DD0C50" w:rsidRPr="00D84182" w:rsidRDefault="00DD0C50" w:rsidP="00DD0C50">
      <w:pPr>
        <w:rPr>
          <w:lang w:val="es-ES_tradnl" w:eastAsia="es-CO"/>
        </w:rPr>
      </w:pPr>
    </w:p>
    <w:p w14:paraId="63099E73" w14:textId="299AB118" w:rsidR="00DD0C50" w:rsidRPr="00D84182" w:rsidRDefault="00DD0C50" w:rsidP="00DD0C50">
      <w:pPr>
        <w:rPr>
          <w:rStyle w:val="ui-provider"/>
        </w:rPr>
      </w:pPr>
      <w:r w:rsidRPr="00D84182">
        <w:rPr>
          <w:rStyle w:val="ui-provider"/>
        </w:rPr>
        <w:t xml:space="preserve">Los contratos </w:t>
      </w:r>
      <w:r>
        <w:rPr>
          <w:rStyle w:val="ui-provider"/>
        </w:rPr>
        <w:t>serán</w:t>
      </w:r>
      <w:r w:rsidRPr="00D84182">
        <w:rPr>
          <w:rStyle w:val="ui-provider"/>
        </w:rPr>
        <w:t xml:space="preserve"> constados en el RUP aportado para efectos de acreditación de la experiencia.</w:t>
      </w:r>
      <w:r w:rsidR="00A20372">
        <w:rPr>
          <w:rStyle w:val="ui-provider"/>
        </w:rPr>
        <w:t xml:space="preserve"> </w:t>
      </w:r>
      <w:r w:rsidRPr="00D84182">
        <w:rPr>
          <w:rStyle w:val="ui-provider"/>
        </w:rPr>
        <w:t xml:space="preserve">Los contratos </w:t>
      </w:r>
      <w:r>
        <w:rPr>
          <w:rStyle w:val="ui-provider"/>
        </w:rPr>
        <w:t>deberán</w:t>
      </w:r>
      <w:r w:rsidRPr="00D84182">
        <w:rPr>
          <w:rStyle w:val="ui-provider"/>
        </w:rPr>
        <w:t xml:space="preserve"> estar clasificados en alguno de los siguientes códigos, lo cual se verificará hasta el tercer nivel (clase):</w:t>
      </w:r>
    </w:p>
    <w:p w14:paraId="031092EC" w14:textId="77777777" w:rsidR="00DD0C50" w:rsidRPr="00D84182" w:rsidRDefault="00DD0C50" w:rsidP="00DD0C50">
      <w:pPr>
        <w:rPr>
          <w:rStyle w:val="ui-provider"/>
        </w:rPr>
      </w:pPr>
    </w:p>
    <w:p w14:paraId="2DE125DA" w14:textId="77777777" w:rsidR="00DD0C50" w:rsidRPr="00D84182" w:rsidRDefault="00DD0C50" w:rsidP="00A20372">
      <w:pPr>
        <w:pStyle w:val="Prrafodelista"/>
        <w:numPr>
          <w:ilvl w:val="0"/>
          <w:numId w:val="124"/>
        </w:numPr>
      </w:pPr>
      <w:r w:rsidRPr="00A20372">
        <w:rPr>
          <w:rStyle w:val="ui-provider"/>
          <w:b/>
        </w:rPr>
        <w:t>Dotación de Mobiliario Escolar</w:t>
      </w:r>
      <w:r w:rsidRPr="00D84182">
        <w:rPr>
          <w:rStyle w:val="ui-provider"/>
        </w:rPr>
        <w:t xml:space="preserve">: </w:t>
      </w:r>
    </w:p>
    <w:p w14:paraId="3175E5EE" w14:textId="77777777" w:rsidR="00DD0C50" w:rsidRPr="00D84182" w:rsidRDefault="00DD0C50" w:rsidP="00DD0C50"/>
    <w:p w14:paraId="13029BC1" w14:textId="77777777" w:rsidR="00DD0C50" w:rsidRPr="00D84182" w:rsidRDefault="00DD0C50" w:rsidP="00DD0C50">
      <w:r w:rsidRPr="00D84182">
        <w:t>De conformidad con el numeral 1 del artículo 2.2.1.1.2.1.3., del Decreto 1082 de 2015, el servicio objeto del presente proceso de contratación está clasificado en el Código Estándar de Productos y Servicios de Naciones Unidas (The United Nations Standard Products and Services Code) — UNSPSC, como se indica a continuación:</w:t>
      </w:r>
    </w:p>
    <w:p w14:paraId="661DE8BE" w14:textId="77777777" w:rsidR="00DD0C50" w:rsidRPr="00D84182" w:rsidRDefault="00DD0C50" w:rsidP="00DD0C50"/>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7"/>
        <w:gridCol w:w="1220"/>
        <w:gridCol w:w="1417"/>
        <w:gridCol w:w="2551"/>
      </w:tblGrid>
      <w:tr w:rsidR="00DD0C50" w:rsidRPr="00D84182" w14:paraId="54C817E9" w14:textId="77777777" w:rsidTr="00A20372">
        <w:trPr>
          <w:jc w:val="center"/>
        </w:trPr>
        <w:tc>
          <w:tcPr>
            <w:tcW w:w="1417" w:type="dxa"/>
            <w:shd w:val="clear" w:color="auto" w:fill="D9D9D9"/>
            <w:vAlign w:val="center"/>
          </w:tcPr>
          <w:p w14:paraId="2476B29E" w14:textId="084A1330" w:rsidR="00DD0C50" w:rsidRPr="00A20372" w:rsidRDefault="00A20372" w:rsidP="00A20372">
            <w:pPr>
              <w:jc w:val="center"/>
              <w:rPr>
                <w:b/>
                <w:bCs/>
              </w:rPr>
            </w:pPr>
            <w:r w:rsidRPr="00A20372">
              <w:rPr>
                <w:b/>
                <w:bCs/>
              </w:rPr>
              <w:t>SEGMENTO</w:t>
            </w:r>
          </w:p>
        </w:tc>
        <w:tc>
          <w:tcPr>
            <w:tcW w:w="1220" w:type="dxa"/>
            <w:shd w:val="clear" w:color="auto" w:fill="D9D9D9"/>
            <w:vAlign w:val="center"/>
          </w:tcPr>
          <w:p w14:paraId="78AF18F5" w14:textId="47687F8A" w:rsidR="00DD0C50" w:rsidRPr="00A20372" w:rsidRDefault="00A20372" w:rsidP="00A20372">
            <w:pPr>
              <w:jc w:val="center"/>
              <w:rPr>
                <w:b/>
                <w:bCs/>
              </w:rPr>
            </w:pPr>
            <w:r w:rsidRPr="00A20372">
              <w:rPr>
                <w:b/>
                <w:bCs/>
              </w:rPr>
              <w:t>FAMILIA</w:t>
            </w:r>
          </w:p>
        </w:tc>
        <w:tc>
          <w:tcPr>
            <w:tcW w:w="1417" w:type="dxa"/>
            <w:shd w:val="clear" w:color="auto" w:fill="D9D9D9"/>
            <w:vAlign w:val="center"/>
          </w:tcPr>
          <w:p w14:paraId="705D6CBB" w14:textId="6616BCB3" w:rsidR="00DD0C50" w:rsidRPr="00A20372" w:rsidRDefault="00A20372" w:rsidP="00A20372">
            <w:pPr>
              <w:jc w:val="center"/>
              <w:rPr>
                <w:b/>
                <w:bCs/>
              </w:rPr>
            </w:pPr>
            <w:r w:rsidRPr="00A20372">
              <w:rPr>
                <w:b/>
                <w:bCs/>
              </w:rPr>
              <w:t>CLASE</w:t>
            </w:r>
          </w:p>
        </w:tc>
        <w:tc>
          <w:tcPr>
            <w:tcW w:w="2551" w:type="dxa"/>
            <w:shd w:val="clear" w:color="auto" w:fill="D9D9D9"/>
            <w:vAlign w:val="center"/>
          </w:tcPr>
          <w:p w14:paraId="4B213A58" w14:textId="130F93F1" w:rsidR="00DD0C50" w:rsidRPr="00A20372" w:rsidRDefault="00A20372" w:rsidP="00A20372">
            <w:pPr>
              <w:jc w:val="center"/>
              <w:rPr>
                <w:b/>
                <w:bCs/>
              </w:rPr>
            </w:pPr>
            <w:r w:rsidRPr="00A20372">
              <w:rPr>
                <w:b/>
                <w:bCs/>
              </w:rPr>
              <w:t>NOMBRE</w:t>
            </w:r>
          </w:p>
        </w:tc>
      </w:tr>
      <w:tr w:rsidR="00DD0C50" w:rsidRPr="00D84182" w14:paraId="0FF62082" w14:textId="77777777" w:rsidTr="00A20372">
        <w:trPr>
          <w:jc w:val="center"/>
        </w:trPr>
        <w:tc>
          <w:tcPr>
            <w:tcW w:w="1417" w:type="dxa"/>
            <w:vAlign w:val="center"/>
          </w:tcPr>
          <w:p w14:paraId="1B4A2C99" w14:textId="77777777" w:rsidR="00DD0C50" w:rsidRPr="00A20372" w:rsidRDefault="00DD0C50" w:rsidP="00A20372">
            <w:pPr>
              <w:jc w:val="center"/>
            </w:pPr>
            <w:r w:rsidRPr="00A20372">
              <w:t>80000000</w:t>
            </w:r>
          </w:p>
        </w:tc>
        <w:tc>
          <w:tcPr>
            <w:tcW w:w="1220" w:type="dxa"/>
            <w:vAlign w:val="center"/>
          </w:tcPr>
          <w:p w14:paraId="079DB317" w14:textId="77777777" w:rsidR="00DD0C50" w:rsidRPr="00A20372" w:rsidRDefault="00DD0C50" w:rsidP="00A20372">
            <w:pPr>
              <w:jc w:val="center"/>
            </w:pPr>
            <w:r w:rsidRPr="00A20372">
              <w:t>80100000</w:t>
            </w:r>
          </w:p>
        </w:tc>
        <w:tc>
          <w:tcPr>
            <w:tcW w:w="1417" w:type="dxa"/>
            <w:vAlign w:val="center"/>
          </w:tcPr>
          <w:p w14:paraId="47EC3419" w14:textId="77777777" w:rsidR="00DD0C50" w:rsidRPr="00A20372" w:rsidRDefault="00DD0C50" w:rsidP="00A20372">
            <w:pPr>
              <w:jc w:val="center"/>
            </w:pPr>
            <w:r w:rsidRPr="00A20372">
              <w:t>80101600</w:t>
            </w:r>
          </w:p>
        </w:tc>
        <w:tc>
          <w:tcPr>
            <w:tcW w:w="2551" w:type="dxa"/>
            <w:vAlign w:val="center"/>
          </w:tcPr>
          <w:p w14:paraId="4B978C81" w14:textId="77777777" w:rsidR="00DD0C50" w:rsidRPr="00A20372" w:rsidRDefault="00DD0C50" w:rsidP="00A20372">
            <w:pPr>
              <w:jc w:val="center"/>
            </w:pPr>
            <w:r w:rsidRPr="00A20372">
              <w:t>Gerencia de Proyectos</w:t>
            </w:r>
          </w:p>
        </w:tc>
      </w:tr>
      <w:tr w:rsidR="00DD0C50" w:rsidRPr="00D84182" w14:paraId="1A961B6C" w14:textId="77777777" w:rsidTr="00A20372">
        <w:trPr>
          <w:jc w:val="center"/>
        </w:trPr>
        <w:tc>
          <w:tcPr>
            <w:tcW w:w="1417" w:type="dxa"/>
            <w:vAlign w:val="center"/>
          </w:tcPr>
          <w:p w14:paraId="7049E76D" w14:textId="77777777" w:rsidR="00DD0C50" w:rsidRPr="00A20372" w:rsidRDefault="00DD0C50" w:rsidP="00A20372">
            <w:pPr>
              <w:jc w:val="center"/>
            </w:pPr>
            <w:r w:rsidRPr="00A20372">
              <w:t>81000000</w:t>
            </w:r>
          </w:p>
        </w:tc>
        <w:tc>
          <w:tcPr>
            <w:tcW w:w="1220" w:type="dxa"/>
            <w:vAlign w:val="center"/>
          </w:tcPr>
          <w:p w14:paraId="5E403662" w14:textId="77777777" w:rsidR="00DD0C50" w:rsidRPr="00A20372" w:rsidRDefault="00DD0C50" w:rsidP="00A20372">
            <w:pPr>
              <w:jc w:val="center"/>
            </w:pPr>
            <w:r w:rsidRPr="00A20372">
              <w:t>81140000</w:t>
            </w:r>
          </w:p>
        </w:tc>
        <w:tc>
          <w:tcPr>
            <w:tcW w:w="1417" w:type="dxa"/>
            <w:vAlign w:val="center"/>
          </w:tcPr>
          <w:p w14:paraId="60733C1E" w14:textId="77777777" w:rsidR="00DD0C50" w:rsidRPr="00A20372" w:rsidRDefault="00DD0C50" w:rsidP="00A20372">
            <w:pPr>
              <w:jc w:val="center"/>
            </w:pPr>
            <w:r w:rsidRPr="00A20372">
              <w:t>81141500</w:t>
            </w:r>
          </w:p>
        </w:tc>
        <w:tc>
          <w:tcPr>
            <w:tcW w:w="2551" w:type="dxa"/>
            <w:vAlign w:val="center"/>
          </w:tcPr>
          <w:p w14:paraId="3FD64807" w14:textId="77777777" w:rsidR="00DD0C50" w:rsidRPr="00A20372" w:rsidRDefault="00DD0C50" w:rsidP="00A20372">
            <w:pPr>
              <w:jc w:val="center"/>
            </w:pPr>
            <w:r w:rsidRPr="00A20372">
              <w:t>Inspección de materiales o productos</w:t>
            </w:r>
          </w:p>
        </w:tc>
      </w:tr>
      <w:tr w:rsidR="00DD0C50" w:rsidRPr="00D84182" w14:paraId="0AF4B775" w14:textId="77777777" w:rsidTr="00A20372">
        <w:trPr>
          <w:jc w:val="center"/>
        </w:trPr>
        <w:tc>
          <w:tcPr>
            <w:tcW w:w="1417" w:type="dxa"/>
            <w:vAlign w:val="center"/>
          </w:tcPr>
          <w:p w14:paraId="0BA6C0C6" w14:textId="77777777" w:rsidR="00DD0C50" w:rsidRPr="00A20372" w:rsidRDefault="00DD0C50" w:rsidP="00A20372">
            <w:pPr>
              <w:jc w:val="center"/>
            </w:pPr>
            <w:r w:rsidRPr="00A20372">
              <w:t>81000000</w:t>
            </w:r>
          </w:p>
        </w:tc>
        <w:tc>
          <w:tcPr>
            <w:tcW w:w="1220" w:type="dxa"/>
            <w:vAlign w:val="center"/>
          </w:tcPr>
          <w:p w14:paraId="173E2ACC" w14:textId="77777777" w:rsidR="00DD0C50" w:rsidRPr="00A20372" w:rsidRDefault="00DD0C50" w:rsidP="00A20372">
            <w:pPr>
              <w:jc w:val="center"/>
            </w:pPr>
            <w:r w:rsidRPr="00A20372">
              <w:t>81140000</w:t>
            </w:r>
          </w:p>
        </w:tc>
        <w:tc>
          <w:tcPr>
            <w:tcW w:w="1417" w:type="dxa"/>
            <w:vAlign w:val="center"/>
          </w:tcPr>
          <w:p w14:paraId="46FC96CC" w14:textId="77777777" w:rsidR="00DD0C50" w:rsidRPr="00A20372" w:rsidRDefault="00DD0C50" w:rsidP="00A20372">
            <w:pPr>
              <w:jc w:val="center"/>
            </w:pPr>
            <w:r w:rsidRPr="00A20372">
              <w:t>81141700</w:t>
            </w:r>
          </w:p>
        </w:tc>
        <w:tc>
          <w:tcPr>
            <w:tcW w:w="2551" w:type="dxa"/>
            <w:vAlign w:val="center"/>
          </w:tcPr>
          <w:p w14:paraId="6331DCE9" w14:textId="77777777" w:rsidR="00DD0C50" w:rsidRPr="00A20372" w:rsidRDefault="00DD0C50" w:rsidP="00A20372">
            <w:pPr>
              <w:jc w:val="center"/>
            </w:pPr>
            <w:r w:rsidRPr="00A20372">
              <w:t>Planeación y control de producción</w:t>
            </w:r>
          </w:p>
        </w:tc>
      </w:tr>
      <w:tr w:rsidR="00DD0C50" w:rsidRPr="00D84182" w14:paraId="70ECB619" w14:textId="77777777" w:rsidTr="00A20372">
        <w:trPr>
          <w:jc w:val="center"/>
        </w:trPr>
        <w:tc>
          <w:tcPr>
            <w:tcW w:w="1417" w:type="dxa"/>
            <w:vAlign w:val="center"/>
          </w:tcPr>
          <w:p w14:paraId="692EAAB0" w14:textId="77777777" w:rsidR="00DD0C50" w:rsidRPr="00A20372" w:rsidRDefault="00DD0C50" w:rsidP="00A20372">
            <w:pPr>
              <w:jc w:val="center"/>
            </w:pPr>
            <w:r w:rsidRPr="00A20372">
              <w:t>84000000</w:t>
            </w:r>
          </w:p>
        </w:tc>
        <w:tc>
          <w:tcPr>
            <w:tcW w:w="1220" w:type="dxa"/>
            <w:vAlign w:val="center"/>
          </w:tcPr>
          <w:p w14:paraId="3E572211" w14:textId="77777777" w:rsidR="00DD0C50" w:rsidRPr="00A20372" w:rsidRDefault="00DD0C50" w:rsidP="00A20372">
            <w:pPr>
              <w:jc w:val="center"/>
            </w:pPr>
            <w:r w:rsidRPr="00A20372">
              <w:t>84110000</w:t>
            </w:r>
          </w:p>
        </w:tc>
        <w:tc>
          <w:tcPr>
            <w:tcW w:w="1417" w:type="dxa"/>
            <w:vAlign w:val="center"/>
          </w:tcPr>
          <w:p w14:paraId="2FC2B0E1" w14:textId="77777777" w:rsidR="00DD0C50" w:rsidRPr="00A20372" w:rsidRDefault="00DD0C50" w:rsidP="00A20372">
            <w:pPr>
              <w:jc w:val="center"/>
            </w:pPr>
            <w:r w:rsidRPr="00A20372">
              <w:t>84111600</w:t>
            </w:r>
          </w:p>
        </w:tc>
        <w:tc>
          <w:tcPr>
            <w:tcW w:w="2551" w:type="dxa"/>
            <w:vAlign w:val="center"/>
          </w:tcPr>
          <w:p w14:paraId="5B08853F" w14:textId="77777777" w:rsidR="00DD0C50" w:rsidRPr="00A20372" w:rsidRDefault="00DD0C50" w:rsidP="00A20372">
            <w:pPr>
              <w:jc w:val="center"/>
            </w:pPr>
            <w:r w:rsidRPr="00A20372">
              <w:t>Servicios de auditoría.</w:t>
            </w:r>
          </w:p>
        </w:tc>
      </w:tr>
    </w:tbl>
    <w:p w14:paraId="4412D2B8" w14:textId="77777777" w:rsidR="00DD0C50" w:rsidRPr="00D84182" w:rsidRDefault="00DD0C50" w:rsidP="00DD0C50"/>
    <w:p w14:paraId="212ABD94" w14:textId="1F062729" w:rsidR="00DD0C50" w:rsidRPr="00D84182" w:rsidRDefault="00DD0C50" w:rsidP="00DD0C50">
      <w:pPr>
        <w:rPr>
          <w:rFonts w:eastAsia="Quattrocento Sans"/>
        </w:rPr>
      </w:pPr>
      <w:r w:rsidRPr="00D84182">
        <w:rPr>
          <w:rFonts w:eastAsia="Quattrocento Sans"/>
        </w:rPr>
        <w:t>El oferente debe tener en cuenta que para que la información sea validada en el RUP, este debe estar vigente por el tiempo de ejecución del contrato y hasta la liquidación de este, dando cumplimiento a las reglas de renovación.</w:t>
      </w:r>
    </w:p>
    <w:p w14:paraId="7FB79D58" w14:textId="605E7B58" w:rsidR="00DD0C50" w:rsidRPr="00D84182" w:rsidRDefault="00DD0C50" w:rsidP="00DD0C50">
      <w:pPr>
        <w:rPr>
          <w:rFonts w:eastAsia="Quattrocento Sans"/>
        </w:rPr>
      </w:pPr>
    </w:p>
    <w:p w14:paraId="24D248BE" w14:textId="66A976C8" w:rsidR="007A5CC3" w:rsidRDefault="00DD0C50" w:rsidP="007A5CC3">
      <w:pPr>
        <w:rPr>
          <w:rFonts w:eastAsia="Quattrocento Sans"/>
          <w:b/>
          <w:bCs/>
          <w:u w:val="single"/>
        </w:rPr>
      </w:pPr>
      <w:r w:rsidRPr="00B86822">
        <w:rPr>
          <w:rFonts w:eastAsia="Quattrocento Sans"/>
          <w:b/>
          <w:bCs/>
          <w:u w:val="single"/>
        </w:rPr>
        <w:t>La experiencia objeto de verificación deberá estar clasificada en el RUP en alguno de los códigos establecidos en los Términos de Referencia y los contratos deberán tener relación con el objeto a contratar.</w:t>
      </w:r>
    </w:p>
    <w:p w14:paraId="38BC49D1" w14:textId="77777777" w:rsidR="00DD0C50" w:rsidRPr="00DD0C50" w:rsidRDefault="00DD0C50" w:rsidP="007A5CC3">
      <w:pPr>
        <w:rPr>
          <w:rFonts w:eastAsia="Quattrocento Sans"/>
          <w:b/>
          <w:bCs/>
          <w:u w:val="single"/>
        </w:rPr>
      </w:pPr>
    </w:p>
    <w:p w14:paraId="3AC5A509" w14:textId="278719CD" w:rsidR="008A3280" w:rsidRPr="00D84182" w:rsidRDefault="00E644CC" w:rsidP="000B5640">
      <w:pPr>
        <w:pStyle w:val="Ttulo4"/>
        <w:rPr>
          <w:lang w:eastAsia="es-ES"/>
        </w:rPr>
      </w:pPr>
      <w:r w:rsidRPr="00D84182">
        <w:rPr>
          <w:lang w:eastAsia="es-ES"/>
        </w:rPr>
        <w:t>REGLAS PARA LA ACREDITACIÓN DE LA EXPERIENCIA</w:t>
      </w:r>
    </w:p>
    <w:p w14:paraId="36984C09" w14:textId="77777777" w:rsidR="008A3280" w:rsidRPr="00D84182" w:rsidRDefault="008A3280" w:rsidP="00D740FB"/>
    <w:bookmarkEnd w:id="108"/>
    <w:p w14:paraId="1A4F81C3" w14:textId="497702FE" w:rsidR="00741F68" w:rsidRPr="001C5C5C" w:rsidRDefault="00741F68" w:rsidP="00741F68">
      <w:pPr>
        <w:pStyle w:val="Prrafodelista"/>
        <w:numPr>
          <w:ilvl w:val="0"/>
          <w:numId w:val="130"/>
        </w:numPr>
        <w:ind w:left="360"/>
      </w:pPr>
      <w:r w:rsidRPr="00741F68">
        <w:t xml:space="preserve"> </w:t>
      </w:r>
      <w:r w:rsidRPr="001C5C5C">
        <w:t>Todos y cada uno de los contratos presentados para acreditar la experiencia habilitante y puntuable de los proponentes deben estar registrados en el RUP.</w:t>
      </w:r>
    </w:p>
    <w:p w14:paraId="7731DF27" w14:textId="77777777" w:rsidR="00741F68" w:rsidRPr="001C5C5C" w:rsidRDefault="00741F68" w:rsidP="00741F68"/>
    <w:p w14:paraId="4F4AE466" w14:textId="77777777" w:rsidR="00741F68" w:rsidRPr="00D203F8" w:rsidRDefault="00741F68" w:rsidP="00741F68">
      <w:pPr>
        <w:pStyle w:val="Prrafodelista"/>
        <w:numPr>
          <w:ilvl w:val="0"/>
          <w:numId w:val="130"/>
        </w:numPr>
        <w:ind w:left="360"/>
      </w:pPr>
      <w:r w:rsidRPr="001C5C5C">
        <w:t xml:space="preserve">Para la verificación de este requisito, el proponente deberá indicar claramente por cada contrato presentado para acreditar la experiencia, el número del consecutivo con el que el mismo se encuentra registrado en el Registro Único de Proponentes (RUP), en el </w:t>
      </w:r>
      <w:r w:rsidRPr="001C5C5C">
        <w:rPr>
          <w:b/>
          <w:bCs/>
        </w:rPr>
        <w:t xml:space="preserve">Anexo No. 6 </w:t>
      </w:r>
      <w:r w:rsidRPr="001C5C5C">
        <w:t>(</w:t>
      </w:r>
      <w:r w:rsidRPr="00DF2458">
        <w:t>Experiencia mínima</w:t>
      </w:r>
      <w:r w:rsidRPr="001C5C5C">
        <w:t xml:space="preserve">), definido para registrar la experiencia del proponente y </w:t>
      </w:r>
      <w:r w:rsidRPr="001C5C5C">
        <w:rPr>
          <w:b/>
          <w:bCs/>
        </w:rPr>
        <w:t>Anexo No. 11</w:t>
      </w:r>
      <w:r w:rsidRPr="001C5C5C">
        <w:t xml:space="preserve"> (Experiencia adicional del proponente), con las siguientes consideraciones:</w:t>
      </w:r>
    </w:p>
    <w:p w14:paraId="0728FDA4" w14:textId="77777777" w:rsidR="00741F68" w:rsidRPr="00D203F8" w:rsidRDefault="00741F68" w:rsidP="00741F68">
      <w:pPr>
        <w:pStyle w:val="Prrafodelista"/>
      </w:pPr>
    </w:p>
    <w:p w14:paraId="4A973539" w14:textId="77777777" w:rsidR="00741F68" w:rsidRPr="001C5C5C" w:rsidRDefault="00741F68" w:rsidP="00741F68">
      <w:pPr>
        <w:pStyle w:val="Prrafodelista"/>
        <w:numPr>
          <w:ilvl w:val="0"/>
          <w:numId w:val="131"/>
        </w:numPr>
      </w:pPr>
      <w:r w:rsidRPr="001C5C5C">
        <w:t>La experiencia objeto de verificación deberá estar clasificada en el RUP en alguno de los códigos establecidos en estos términos de referencia.</w:t>
      </w:r>
    </w:p>
    <w:p w14:paraId="25E1B1D6" w14:textId="77777777" w:rsidR="00741F68" w:rsidRPr="001C5C5C" w:rsidRDefault="00741F68" w:rsidP="00741F68"/>
    <w:p w14:paraId="5E702852" w14:textId="77777777" w:rsidR="00741F68" w:rsidRPr="001C5C5C" w:rsidRDefault="00741F68" w:rsidP="00741F68">
      <w:pPr>
        <w:pStyle w:val="Prrafodelista"/>
        <w:numPr>
          <w:ilvl w:val="0"/>
          <w:numId w:val="131"/>
        </w:numPr>
      </w:pPr>
      <w:r w:rsidRPr="001C5C5C">
        <w:t xml:space="preserve">En caso de que los SMMLV no coincidan entre la información consignada en el </w:t>
      </w:r>
      <w:r w:rsidRPr="001C5C5C">
        <w:rPr>
          <w:b/>
          <w:bCs/>
        </w:rPr>
        <w:t>Anexo No. 6</w:t>
      </w:r>
      <w:r w:rsidRPr="001C5C5C">
        <w:t xml:space="preserve"> (</w:t>
      </w:r>
      <w:r w:rsidRPr="00DF2458">
        <w:t>Experiencia mínima</w:t>
      </w:r>
      <w:r>
        <w:t>)</w:t>
      </w:r>
      <w:r w:rsidRPr="001C5C5C">
        <w:t xml:space="preserve"> y </w:t>
      </w:r>
      <w:r w:rsidRPr="001C5C5C">
        <w:rPr>
          <w:b/>
          <w:bCs/>
        </w:rPr>
        <w:t>Anexo No. 11</w:t>
      </w:r>
      <w:r w:rsidRPr="001C5C5C">
        <w:t xml:space="preserve"> (Experiencia adicional del proponente), definido para registrar la experiencia del proponente y el RUP, se tomará el valor registrado en el RUP.</w:t>
      </w:r>
    </w:p>
    <w:p w14:paraId="0FC7B9DE" w14:textId="77777777" w:rsidR="00741F68" w:rsidRPr="001C5C5C" w:rsidRDefault="00741F68" w:rsidP="00741F68"/>
    <w:p w14:paraId="7C323896" w14:textId="77777777" w:rsidR="00741F68" w:rsidRPr="001C5C5C" w:rsidRDefault="00741F68" w:rsidP="00741F68">
      <w:pPr>
        <w:pStyle w:val="Prrafodelista"/>
        <w:numPr>
          <w:ilvl w:val="0"/>
          <w:numId w:val="131"/>
        </w:numPr>
      </w:pPr>
      <w:r w:rsidRPr="001C5C5C">
        <w:t>En caso de discrepancias entre las certificaciones o actas de liquidación o actas de terminación o documentos soporte frente a lo registrado en el RUP, prevalecerá el RUP teniendo en cuenta que este último es plena prueba de las condiciones del proponente.</w:t>
      </w:r>
    </w:p>
    <w:p w14:paraId="2DB1C283" w14:textId="77777777" w:rsidR="00741F68" w:rsidRPr="001C5C5C" w:rsidRDefault="00741F68" w:rsidP="00741F68"/>
    <w:p w14:paraId="177FE459" w14:textId="77777777" w:rsidR="00741F68" w:rsidRPr="001C5C5C" w:rsidRDefault="00741F68" w:rsidP="00741F68">
      <w:pPr>
        <w:pStyle w:val="Prrafodelista"/>
        <w:numPr>
          <w:ilvl w:val="0"/>
          <w:numId w:val="131"/>
        </w:numPr>
      </w:pPr>
      <w:r w:rsidRPr="001C5C5C">
        <w:t xml:space="preserve">Cuando se trate de consorcio o unión temporal, se deberá diligenciar el </w:t>
      </w:r>
      <w:r w:rsidRPr="001C5C5C">
        <w:rPr>
          <w:b/>
          <w:bCs/>
        </w:rPr>
        <w:t>Anexo No. 6</w:t>
      </w:r>
      <w:r w:rsidRPr="001C5C5C">
        <w:t xml:space="preserve"> (</w:t>
      </w:r>
      <w:r w:rsidRPr="00DF2458">
        <w:t>Experiencia mínima</w:t>
      </w:r>
      <w:r w:rsidRPr="001C5C5C">
        <w:t xml:space="preserve">) y </w:t>
      </w:r>
      <w:r w:rsidRPr="001C5C5C">
        <w:rPr>
          <w:b/>
          <w:bCs/>
        </w:rPr>
        <w:t>Anexo No. 11</w:t>
      </w:r>
      <w:r w:rsidRPr="001C5C5C">
        <w:t xml:space="preserve"> (Experiencia adicional del proponente) con la relación de los contratos que acrediten la experiencia de la totalidad de los integrantes del consorcio o unión temporal, y se le aplicará lo establecido en las notas comunes a la experiencia. </w:t>
      </w:r>
    </w:p>
    <w:p w14:paraId="2067EC1F" w14:textId="77777777" w:rsidR="00741F68" w:rsidRPr="001C5C5C" w:rsidRDefault="00741F68" w:rsidP="00741F68"/>
    <w:p w14:paraId="4DDA272B" w14:textId="77777777" w:rsidR="00741F68" w:rsidRPr="00D203F8" w:rsidRDefault="00741F68" w:rsidP="00741F68">
      <w:pPr>
        <w:pStyle w:val="Prrafodelista"/>
        <w:numPr>
          <w:ilvl w:val="0"/>
          <w:numId w:val="131"/>
        </w:numPr>
      </w:pPr>
      <w:r w:rsidRPr="001C5C5C">
        <w:t xml:space="preserve">En caso de que el consecutivo del RUP registrado en </w:t>
      </w:r>
      <w:r w:rsidRPr="00BB7705">
        <w:rPr>
          <w:b/>
          <w:bCs/>
        </w:rPr>
        <w:t>el Anexo No. 6</w:t>
      </w:r>
      <w:r w:rsidRPr="001C5C5C">
        <w:t xml:space="preserve"> (</w:t>
      </w:r>
      <w:r w:rsidRPr="00DF2458">
        <w:t>Experiencia mínima</w:t>
      </w:r>
      <w:r w:rsidRPr="001C5C5C">
        <w:t>) no coincida con el RUP, se solicitará aclaración al proponente sobre el número correcto de consecutivo, sin que esto se considere una subsanación.</w:t>
      </w:r>
      <w:r w:rsidRPr="00D203F8">
        <w:t xml:space="preserve"> </w:t>
      </w:r>
    </w:p>
    <w:p w14:paraId="451D8885" w14:textId="77777777" w:rsidR="00741F68" w:rsidRPr="00D203F8" w:rsidRDefault="00741F68" w:rsidP="00741F68">
      <w:pPr>
        <w:pStyle w:val="Prrafodelista"/>
      </w:pPr>
    </w:p>
    <w:p w14:paraId="35F89C93" w14:textId="77777777" w:rsidR="00623908" w:rsidRDefault="00741F68" w:rsidP="00623908">
      <w:pPr>
        <w:pStyle w:val="Prrafodelista"/>
        <w:numPr>
          <w:ilvl w:val="0"/>
          <w:numId w:val="130"/>
        </w:numPr>
        <w:ind w:left="360"/>
      </w:pPr>
      <w:r w:rsidRPr="00BB7705">
        <w:t xml:space="preserve">EI </w:t>
      </w:r>
      <w:r w:rsidRPr="007C7EC7">
        <w:t>contratante se reserva el derecho de verificar, cuando lo considere necesario, la información que suministren los proponentes sobre su experiencia, así como de solicitar durante la evaluación y hasta la adjudicación, la información y soportes que considere convenientes tales como certificaciones, copias de los contratos, actas de liquidación y demás documentos necesarios para verificar la información presentada.</w:t>
      </w:r>
    </w:p>
    <w:p w14:paraId="73191A1B" w14:textId="77777777" w:rsidR="00623908" w:rsidRDefault="00623908" w:rsidP="00623908">
      <w:pPr>
        <w:pStyle w:val="Prrafodelista"/>
        <w:ind w:left="360"/>
      </w:pPr>
    </w:p>
    <w:p w14:paraId="7A663CC5" w14:textId="1D9B8A66" w:rsidR="00741F68" w:rsidRPr="00BB7705" w:rsidRDefault="00741F68" w:rsidP="00623908">
      <w:pPr>
        <w:pStyle w:val="Prrafodelista"/>
        <w:numPr>
          <w:ilvl w:val="0"/>
          <w:numId w:val="130"/>
        </w:numPr>
        <w:ind w:left="360"/>
        <w:rPr>
          <w:ins w:id="137" w:author="Ovalle Mendoza Daniela Maria" w:date="2025-05-07T10:02:00Z"/>
        </w:rPr>
      </w:pPr>
      <w:r w:rsidRPr="00BB7705">
        <w:t>Teniendo en cuenta que en el RUP no se indica la totalidad de la información requerida para acreditar los requisitos de la experiencia, el proponente deberá allegar la documentación soporte a efectos de acreditar los datos que no están reportados en dicho registro, se deberán anexar las certificaciones respectivas y copia del contrato y/o actas de liquidación y/o actas terminación en los casos que aplique, expedidas por la entidad contratante, que deberán contener como mínimo, la siguiente información:</w:t>
      </w:r>
    </w:p>
    <w:p w14:paraId="4DE5E65D" w14:textId="77777777" w:rsidR="006E3310" w:rsidRPr="00D84182" w:rsidRDefault="006E3310" w:rsidP="004B2349"/>
    <w:p w14:paraId="6C2DA4FC" w14:textId="55EB5683" w:rsidR="006E3310" w:rsidRPr="00D84182" w:rsidRDefault="00AE13D1" w:rsidP="002B5476">
      <w:pPr>
        <w:pStyle w:val="Prrafodelista"/>
        <w:numPr>
          <w:ilvl w:val="0"/>
          <w:numId w:val="56"/>
        </w:numPr>
      </w:pPr>
      <w:r w:rsidRPr="00D84182">
        <w:t xml:space="preserve">Nombre de la entidad contratante. </w:t>
      </w:r>
    </w:p>
    <w:p w14:paraId="007F54A5" w14:textId="524E07DB" w:rsidR="006E3310" w:rsidRPr="00D84182" w:rsidRDefault="00AE13D1" w:rsidP="002B5476">
      <w:pPr>
        <w:pStyle w:val="Prrafodelista"/>
        <w:numPr>
          <w:ilvl w:val="0"/>
          <w:numId w:val="56"/>
        </w:numPr>
      </w:pPr>
      <w:r w:rsidRPr="00D84182">
        <w:t xml:space="preserve">Nombre del contratista. </w:t>
      </w:r>
    </w:p>
    <w:p w14:paraId="4A1E1E98" w14:textId="12C21B30" w:rsidR="00A13E91" w:rsidRPr="00D84182" w:rsidRDefault="00AE13D1" w:rsidP="002B5476">
      <w:pPr>
        <w:pStyle w:val="Prrafodelista"/>
        <w:numPr>
          <w:ilvl w:val="0"/>
          <w:numId w:val="56"/>
        </w:numPr>
      </w:pPr>
      <w:r w:rsidRPr="00D84182">
        <w:t>Si se trata de un consorcio o de una unión temporal</w:t>
      </w:r>
      <w:r w:rsidR="006E3310" w:rsidRPr="00D84182">
        <w:t>,</w:t>
      </w:r>
      <w:r w:rsidRPr="00D84182">
        <w:t xml:space="preserve"> se debe señalar el nombre de quienes lo conforman. Adicionalmente, se debe indicar el porcentaje de participación de cada uno de sus miembros.</w:t>
      </w:r>
    </w:p>
    <w:p w14:paraId="12390A89" w14:textId="5DD116FA" w:rsidR="00A13E91" w:rsidRPr="00D84182" w:rsidRDefault="00AE13D1" w:rsidP="002B5476">
      <w:pPr>
        <w:pStyle w:val="Prrafodelista"/>
        <w:numPr>
          <w:ilvl w:val="0"/>
          <w:numId w:val="56"/>
        </w:numPr>
      </w:pPr>
      <w:r w:rsidRPr="00D84182">
        <w:t xml:space="preserve">Número del contrato (si aplica o en caso de que no aplique dicho número, será suficiente señalar dicha situación). </w:t>
      </w:r>
    </w:p>
    <w:p w14:paraId="48433DF8" w14:textId="13DC0753" w:rsidR="00A13E91" w:rsidRPr="00D84182" w:rsidRDefault="00AE13D1" w:rsidP="002B5476">
      <w:pPr>
        <w:pStyle w:val="Prrafodelista"/>
        <w:numPr>
          <w:ilvl w:val="0"/>
          <w:numId w:val="56"/>
        </w:numPr>
      </w:pPr>
      <w:r w:rsidRPr="00D84182">
        <w:t xml:space="preserve">Objeto del contrato. </w:t>
      </w:r>
    </w:p>
    <w:p w14:paraId="06391845" w14:textId="6FD0D359" w:rsidR="00A13E91" w:rsidRPr="00D84182" w:rsidRDefault="00AE13D1" w:rsidP="002B5476">
      <w:pPr>
        <w:pStyle w:val="Prrafodelista"/>
        <w:numPr>
          <w:ilvl w:val="0"/>
          <w:numId w:val="56"/>
        </w:numPr>
      </w:pPr>
      <w:r w:rsidRPr="00D84182">
        <w:t xml:space="preserve">Fecha de suscripción (día, mes y año) y fecha de terminación (día, mes y año). </w:t>
      </w:r>
    </w:p>
    <w:p w14:paraId="4DE4730D" w14:textId="600881A4" w:rsidR="00A13E91" w:rsidRPr="00D84182" w:rsidRDefault="00AE13D1" w:rsidP="002B5476">
      <w:pPr>
        <w:pStyle w:val="Prrafodelista"/>
        <w:numPr>
          <w:ilvl w:val="0"/>
          <w:numId w:val="56"/>
        </w:numPr>
      </w:pPr>
      <w:r w:rsidRPr="00D84182">
        <w:t>Fecha de expedición de la certificación (día, mes y año) o fecha de suscripción del acta de liquidación o terminación (día, mes y año).</w:t>
      </w:r>
    </w:p>
    <w:p w14:paraId="3E2CE2B6" w14:textId="796713DE" w:rsidR="00A13E91" w:rsidRPr="00D84182" w:rsidRDefault="00AE13D1" w:rsidP="002B5476">
      <w:pPr>
        <w:pStyle w:val="Prrafodelista"/>
        <w:numPr>
          <w:ilvl w:val="0"/>
          <w:numId w:val="56"/>
        </w:numPr>
      </w:pPr>
      <w:r w:rsidRPr="00D84182">
        <w:t xml:space="preserve">Valor del contrato y de las adiciones, si las hubo. </w:t>
      </w:r>
    </w:p>
    <w:p w14:paraId="77E11A6E" w14:textId="185ABD8B" w:rsidR="001738BA" w:rsidRPr="00D84182" w:rsidRDefault="00AE13D1" w:rsidP="002B5476">
      <w:pPr>
        <w:pStyle w:val="Prrafodelista"/>
        <w:numPr>
          <w:ilvl w:val="0"/>
          <w:numId w:val="56"/>
        </w:numPr>
      </w:pPr>
      <w:r w:rsidRPr="00D84182">
        <w:t xml:space="preserve">Cargo y firma </w:t>
      </w:r>
      <w:r w:rsidR="00A13E91" w:rsidRPr="00D84182">
        <w:t>de</w:t>
      </w:r>
      <w:r w:rsidRPr="00D84182">
        <w:t xml:space="preserve"> quien expide la certificación, o firma de quien(es) suscribe(n) el acta de liquidación</w:t>
      </w:r>
      <w:r w:rsidR="001738BA" w:rsidRPr="00D84182">
        <w:t>.</w:t>
      </w:r>
    </w:p>
    <w:p w14:paraId="45948A86" w14:textId="4B56F129" w:rsidR="00AE13D1" w:rsidRPr="00D84182" w:rsidRDefault="00AE13D1" w:rsidP="002B5476">
      <w:pPr>
        <w:pStyle w:val="Prrafodelista"/>
        <w:numPr>
          <w:ilvl w:val="0"/>
          <w:numId w:val="56"/>
        </w:numPr>
      </w:pPr>
      <w:r w:rsidRPr="00D84182">
        <w:t xml:space="preserve">Indicación de las actividades realizadas por el </w:t>
      </w:r>
      <w:r w:rsidR="00A57AE7" w:rsidRPr="00D84182">
        <w:t>proponente</w:t>
      </w:r>
      <w:r w:rsidR="001738BA" w:rsidRPr="00D84182">
        <w:t>,</w:t>
      </w:r>
      <w:r w:rsidRPr="00D84182">
        <w:t xml:space="preserve"> o por cada uno de los miembros de la unión temporal o el consorcio que se presente como </w:t>
      </w:r>
      <w:r w:rsidR="00A57AE7" w:rsidRPr="00D84182">
        <w:t>proponente</w:t>
      </w:r>
      <w:r w:rsidRPr="00D84182">
        <w:t>.</w:t>
      </w:r>
    </w:p>
    <w:p w14:paraId="6223ED03" w14:textId="77777777" w:rsidR="001738BA" w:rsidRPr="00D84182" w:rsidRDefault="001738BA" w:rsidP="002547F4"/>
    <w:p w14:paraId="6D317DFA" w14:textId="0D1EE5CA" w:rsidR="00003F3E" w:rsidRDefault="00AE13D1" w:rsidP="00623908">
      <w:pPr>
        <w:pStyle w:val="Prrafodelista"/>
        <w:numPr>
          <w:ilvl w:val="0"/>
          <w:numId w:val="130"/>
        </w:numPr>
        <w:ind w:left="360"/>
      </w:pPr>
      <w:r w:rsidRPr="00D84182">
        <w:t>Cada contrato acreditado se analizará por separado; en caso de presentar certificaciones que incluyan contratos adicionales al principal</w:t>
      </w:r>
      <w:r w:rsidR="00E74F60" w:rsidRPr="003A0307">
        <w:t>, solo se tendrá en cuenta el valor en SMMLV registrado en el RUP.</w:t>
      </w:r>
    </w:p>
    <w:p w14:paraId="0619ACEA" w14:textId="77777777" w:rsidR="00003F3E" w:rsidRDefault="00003F3E" w:rsidP="00003F3E">
      <w:pPr>
        <w:pStyle w:val="Prrafodelista"/>
        <w:ind w:left="360"/>
      </w:pPr>
    </w:p>
    <w:p w14:paraId="32831112" w14:textId="074495BF" w:rsidR="00F47677" w:rsidRPr="00D84182" w:rsidRDefault="00F47677" w:rsidP="00623908">
      <w:pPr>
        <w:pStyle w:val="Prrafodelista"/>
        <w:numPr>
          <w:ilvl w:val="0"/>
          <w:numId w:val="120"/>
        </w:numPr>
      </w:pPr>
      <w:r w:rsidRPr="00D84182">
        <w:t>En todo caso, n</w:t>
      </w:r>
      <w:r w:rsidR="00AE13D1" w:rsidRPr="00D84182">
        <w:t>o se aceptarán auto certificaciones</w:t>
      </w:r>
      <w:r w:rsidRPr="00D84182">
        <w:t>, entendidas como:</w:t>
      </w:r>
    </w:p>
    <w:p w14:paraId="6932B6E7" w14:textId="77777777" w:rsidR="00F47677" w:rsidRPr="00D84182" w:rsidRDefault="00F47677" w:rsidP="002B5476">
      <w:pPr>
        <w:pStyle w:val="Prrafodelista"/>
        <w:numPr>
          <w:ilvl w:val="0"/>
          <w:numId w:val="73"/>
        </w:numPr>
      </w:pPr>
      <w:r w:rsidRPr="00D84182">
        <w:t>Cualquier certificación expedida por el Proponente para acreditar su propia experiencia.</w:t>
      </w:r>
    </w:p>
    <w:p w14:paraId="2A0A1074" w14:textId="599FB42D" w:rsidR="00E672D9" w:rsidRDefault="00F47677" w:rsidP="002B5476">
      <w:pPr>
        <w:pStyle w:val="Prrafodelista"/>
        <w:numPr>
          <w:ilvl w:val="0"/>
          <w:numId w:val="73"/>
        </w:numPr>
      </w:pPr>
      <w:r w:rsidRPr="00D84182">
        <w:t>Cualquier certificación expedida por figuras asociativas en la que el Proponente o los integrantes de esta hayan hecho parte.</w:t>
      </w:r>
    </w:p>
    <w:p w14:paraId="108530BE" w14:textId="77777777" w:rsidR="00E5366F" w:rsidRPr="00D84182" w:rsidRDefault="00E5366F" w:rsidP="00E5366F">
      <w:pPr>
        <w:pStyle w:val="Prrafodelista"/>
        <w:ind w:left="1222"/>
      </w:pPr>
    </w:p>
    <w:p w14:paraId="3E08DBA5" w14:textId="77189C0D" w:rsidR="00AE13D1" w:rsidRPr="00D84182" w:rsidRDefault="00E672D9" w:rsidP="00623908">
      <w:pPr>
        <w:pStyle w:val="Prrafodelista"/>
        <w:numPr>
          <w:ilvl w:val="0"/>
          <w:numId w:val="120"/>
        </w:numPr>
      </w:pPr>
      <w:r w:rsidRPr="00D84182">
        <w:t>L</w:t>
      </w:r>
      <w:r w:rsidR="00AE13D1" w:rsidRPr="00D84182">
        <w:t>as certificaciones sobre la experiencia del proponente deben ser suscritas por el representante legal o la persona autorizada para el efecto, de la empresa o entidad contratante, ya que deben ser expedidas por el tercero a quien se le prestó el servicio o consultoría.</w:t>
      </w:r>
    </w:p>
    <w:p w14:paraId="792996A5" w14:textId="77777777" w:rsidR="00E525FA" w:rsidRPr="00D84182" w:rsidRDefault="00E525FA" w:rsidP="00A56A73"/>
    <w:p w14:paraId="015B6D00" w14:textId="479B4771" w:rsidR="000D212C" w:rsidRDefault="00AE13D1" w:rsidP="00623908">
      <w:pPr>
        <w:pStyle w:val="Prrafodelista"/>
        <w:numPr>
          <w:ilvl w:val="0"/>
          <w:numId w:val="120"/>
        </w:numPr>
      </w:pPr>
      <w:r w:rsidRPr="00D84182">
        <w:t xml:space="preserve">En el evento </w:t>
      </w:r>
      <w:r w:rsidR="00E525FA" w:rsidRPr="00D84182">
        <w:t xml:space="preserve">de </w:t>
      </w:r>
      <w:r w:rsidRPr="00D84182">
        <w:t xml:space="preserve">que el proponente acredite experiencia en contratos en los cuales haya participado </w:t>
      </w:r>
      <w:r w:rsidR="00E525FA" w:rsidRPr="00D84182">
        <w:t xml:space="preserve">como integrante de un </w:t>
      </w:r>
      <w:r w:rsidRPr="00D84182">
        <w:t>Consorcio o Unión Temporal, para efectos de la evaluación de este factor, se tomará el valor equivalente al porcentaje de participación del proponente en dicha estructura de la cual acredite la experiencia. En este caso, el proponente debe en la certificación de experiencia indicar el porcentaje de participación</w:t>
      </w:r>
      <w:r w:rsidR="00077307">
        <w:t xml:space="preserve"> </w:t>
      </w:r>
      <w:r w:rsidR="00077307" w:rsidRPr="00D203F8">
        <w:t>y se validará con la información proveniente del RUP.</w:t>
      </w:r>
    </w:p>
    <w:p w14:paraId="51D3ED75" w14:textId="77777777" w:rsidR="00FD6942" w:rsidRPr="00D84182" w:rsidRDefault="00FD6942" w:rsidP="003267D5"/>
    <w:p w14:paraId="698DF0D5" w14:textId="77777777" w:rsidR="00623908" w:rsidRDefault="00623908" w:rsidP="00623908">
      <w:pPr>
        <w:pStyle w:val="Prrafodelista"/>
        <w:numPr>
          <w:ilvl w:val="0"/>
          <w:numId w:val="120"/>
        </w:numPr>
      </w:pPr>
      <w:r>
        <w:t xml:space="preserve">No </w:t>
      </w:r>
      <w:r w:rsidRPr="00633730">
        <w:t>serán válidas las certificaciones expedidas por grupos empresariales o empresas en situación de control, expedidas desde casa matriz o empresa controlante a sucursal, filial, subsidiaria, asociada o controlada</w:t>
      </w:r>
      <w:r>
        <w:t xml:space="preserve">. Asimismo, </w:t>
      </w:r>
      <w:r w:rsidRPr="004C5691">
        <w:rPr>
          <w:rFonts w:eastAsia="Calibri"/>
        </w:rPr>
        <w:t>no se acepta la acreditación de experiencia</w:t>
      </w:r>
      <w:r>
        <w:t xml:space="preserve"> de socios, accionistas, constituyentes o Representante Legal. </w:t>
      </w:r>
      <w:r w:rsidRPr="004C5691">
        <w:rPr>
          <w:b/>
          <w:bCs/>
        </w:rPr>
        <w:t>La experiencia que se pretenda acreditar deberá ser directa.</w:t>
      </w:r>
      <w:r>
        <w:t>.</w:t>
      </w:r>
    </w:p>
    <w:p w14:paraId="3E32E2B4" w14:textId="5D8DF09B" w:rsidR="0077178F" w:rsidRPr="00D84182" w:rsidRDefault="0077178F" w:rsidP="00623908">
      <w:pPr>
        <w:pStyle w:val="Prrafodelista"/>
        <w:ind w:left="360"/>
      </w:pPr>
    </w:p>
    <w:p w14:paraId="66578085" w14:textId="48BA42B9" w:rsidR="00AE13D1" w:rsidRPr="00D84182" w:rsidRDefault="00AE13D1" w:rsidP="00623908">
      <w:pPr>
        <w:pStyle w:val="Prrafodelista"/>
        <w:numPr>
          <w:ilvl w:val="0"/>
          <w:numId w:val="120"/>
        </w:numPr>
      </w:pPr>
      <w:r w:rsidRPr="00D84182">
        <w:t>No serán objeto de verificación los contratos ejecutados en la modalidad de subcontratación</w:t>
      </w:r>
      <w:r w:rsidR="003170E3" w:rsidRPr="00D84182">
        <w:t xml:space="preserve">, habida consideración de que se </w:t>
      </w:r>
      <w:r w:rsidRPr="00D84182">
        <w:t>requiere que la actividad y/u obligación sea ejecutada directamente por el Contratista para demostrar la experiencia del proponente. Cabe señalar que cuando se subcontrata, la entidad subcontratada es quien realiza directamente las actividades. Por consiguiente, la experiencia e idoneidad es propia de este y no del proponente interesado en participar.</w:t>
      </w:r>
    </w:p>
    <w:p w14:paraId="013B2BF3" w14:textId="77777777" w:rsidR="00AE13D1" w:rsidRPr="00D84182" w:rsidRDefault="00AE13D1" w:rsidP="00C4566F"/>
    <w:p w14:paraId="27041629" w14:textId="77777777" w:rsidR="00623908" w:rsidRDefault="00623908" w:rsidP="00623908">
      <w:r w:rsidRPr="00633730">
        <w:rPr>
          <w:b/>
          <w:bCs/>
        </w:rPr>
        <w:t>Nota 1:</w:t>
      </w:r>
      <w:r w:rsidRPr="00633730">
        <w:t xml:space="preserve"> </w:t>
      </w:r>
      <w:r w:rsidRPr="009B4E84">
        <w:t>R</w:t>
      </w:r>
      <w:r w:rsidRPr="00633730">
        <w:t>especto a la experiencia acreditada en el RUP el proponente nacional o los integrantes de una estructura plural, respecto a la experiencia que acredite debe estar inscrita en el Registro Único de Proponentes como mínimo en una de las clasificaciones relacionadas en este acápite para ser considerada en la verificación de requisitos habilitantes.</w:t>
      </w:r>
    </w:p>
    <w:p w14:paraId="62D2D89E" w14:textId="77777777" w:rsidR="00623908" w:rsidRDefault="00623908" w:rsidP="00623908"/>
    <w:p w14:paraId="4DCD084E" w14:textId="77777777" w:rsidR="00623908" w:rsidRPr="00D203F8" w:rsidRDefault="00623908" w:rsidP="00623908">
      <w:pPr>
        <w:rPr>
          <w:lang w:val="es-ES"/>
        </w:rPr>
      </w:pPr>
      <w:r w:rsidRPr="00D203F8">
        <w:rPr>
          <w:b/>
          <w:bCs/>
        </w:rPr>
        <w:t xml:space="preserve">Nota </w:t>
      </w:r>
      <w:r>
        <w:rPr>
          <w:b/>
          <w:bCs/>
        </w:rPr>
        <w:t>2</w:t>
      </w:r>
      <w:r w:rsidRPr="00D203F8">
        <w:rPr>
          <w:b/>
          <w:bCs/>
        </w:rPr>
        <w:t>:</w:t>
      </w:r>
      <w:r w:rsidRPr="00D203F8">
        <w:t xml:space="preserve"> </w:t>
      </w:r>
      <w:r w:rsidRPr="009B4E84">
        <w:t>E</w:t>
      </w:r>
      <w:r w:rsidRPr="009B4E84">
        <w:rPr>
          <w:lang w:val="es-ES"/>
        </w:rPr>
        <w:t>n caso de que en el documento expedido por EL CONTRATANTE no se desglose y presente por separado el IVA o no se precise si el valor FINAL del Contrato incluye o no el IVA, se entenderá que está incluido.</w:t>
      </w:r>
    </w:p>
    <w:p w14:paraId="4DC4692F" w14:textId="77777777" w:rsidR="00623908" w:rsidRPr="009B4E84" w:rsidRDefault="00623908" w:rsidP="00623908">
      <w:pPr>
        <w:rPr>
          <w:lang w:val="es-ES"/>
        </w:rPr>
      </w:pPr>
    </w:p>
    <w:p w14:paraId="0304098B" w14:textId="77777777" w:rsidR="00623908" w:rsidRPr="009B4E84" w:rsidRDefault="00623908" w:rsidP="00623908">
      <w:pPr>
        <w:rPr>
          <w:lang w:val="es-ES"/>
        </w:rPr>
      </w:pPr>
      <w:r w:rsidRPr="009B4E84">
        <w:rPr>
          <w:b/>
          <w:bCs/>
          <w:lang w:val="es-ES"/>
        </w:rPr>
        <w:t xml:space="preserve">Nota </w:t>
      </w:r>
      <w:r>
        <w:rPr>
          <w:b/>
          <w:bCs/>
          <w:lang w:val="es-ES"/>
        </w:rPr>
        <w:t>3</w:t>
      </w:r>
      <w:r w:rsidRPr="009B4E84">
        <w:rPr>
          <w:b/>
          <w:bCs/>
          <w:lang w:val="es-ES"/>
        </w:rPr>
        <w:t xml:space="preserve">: </w:t>
      </w:r>
      <w:r w:rsidRPr="00D203F8">
        <w:rPr>
          <w:lang w:val="es-ES"/>
        </w:rPr>
        <w:t>E</w:t>
      </w:r>
      <w:r w:rsidRPr="009B4E84">
        <w:rPr>
          <w:lang w:val="es-ES"/>
        </w:rPr>
        <w:t xml:space="preserve">n ningún caso, el proponente podrá cambiar o reemplazar los contratos o proyectos presentados inicialmente con la propuesta para acreditar la experiencia técnica requerida, ya que no serán tenidos en cuenta, de manera que solamente se podrá aclarar, así como aportar información o documentos relacionados cuando la entidad así lo requiera. </w:t>
      </w:r>
    </w:p>
    <w:p w14:paraId="4CEEC853" w14:textId="77777777" w:rsidR="00623908" w:rsidRPr="009B4E84" w:rsidRDefault="00623908" w:rsidP="00623908">
      <w:pPr>
        <w:rPr>
          <w:lang w:val="es-ES_tradnl"/>
        </w:rPr>
      </w:pPr>
    </w:p>
    <w:p w14:paraId="7F880625" w14:textId="77777777" w:rsidR="00623908" w:rsidRPr="009B4E84" w:rsidRDefault="00623908" w:rsidP="00623908">
      <w:pPr>
        <w:rPr>
          <w:lang w:val="es-ES_tradnl"/>
        </w:rPr>
      </w:pPr>
      <w:r w:rsidRPr="009B4E84">
        <w:rPr>
          <w:b/>
          <w:bCs/>
          <w:lang w:val="es-ES_tradnl"/>
        </w:rPr>
        <w:t>Nota</w:t>
      </w:r>
      <w:r>
        <w:rPr>
          <w:b/>
          <w:bCs/>
          <w:lang w:val="es-ES_tradnl"/>
        </w:rPr>
        <w:t xml:space="preserve"> 4</w:t>
      </w:r>
      <w:r w:rsidRPr="009B4E84">
        <w:rPr>
          <w:b/>
          <w:bCs/>
          <w:lang w:val="es-ES_tradnl"/>
        </w:rPr>
        <w:t>:</w:t>
      </w:r>
      <w:r w:rsidRPr="009B4E84">
        <w:rPr>
          <w:lang w:val="es-ES_tradnl"/>
        </w:rPr>
        <w:t xml:space="preserve"> No será considerada la experiencia que se pretenda acreditar con Convenios</w:t>
      </w:r>
      <w:r>
        <w:rPr>
          <w:lang w:val="es-ES_tradnl"/>
        </w:rPr>
        <w:t xml:space="preserve"> </w:t>
      </w:r>
      <w:r>
        <w:rPr>
          <w:lang w:val="es-ES"/>
        </w:rPr>
        <w:t>y/o contratos</w:t>
      </w:r>
      <w:r w:rsidRPr="009B4E84">
        <w:rPr>
          <w:lang w:val="es-ES_tradnl"/>
        </w:rPr>
        <w:t xml:space="preserve"> Interadministrativos para cuyo desarrollo se haya subcontratado la totalidad de la ejecución de la experiencia que se pretende acreditar. </w:t>
      </w:r>
    </w:p>
    <w:p w14:paraId="2060C329" w14:textId="77777777" w:rsidR="00623908" w:rsidRPr="009B4E84" w:rsidRDefault="00623908" w:rsidP="00623908">
      <w:pPr>
        <w:rPr>
          <w:lang w:val="es-ES_tradnl"/>
        </w:rPr>
      </w:pPr>
    </w:p>
    <w:p w14:paraId="3B2BD057" w14:textId="77777777" w:rsidR="00623908" w:rsidRPr="009B4E84" w:rsidRDefault="00623908" w:rsidP="00623908">
      <w:pPr>
        <w:rPr>
          <w:lang w:val="es-ES_tradnl" w:eastAsia="es-CO"/>
        </w:rPr>
      </w:pPr>
      <w:r w:rsidRPr="009B4E84">
        <w:rPr>
          <w:lang w:val="es-ES_tradnl" w:eastAsia="es-CO"/>
        </w:rPr>
        <w:t>Adicional a lo anterior, el Proponente deberá cumplir con los siguientes apartes:</w:t>
      </w:r>
    </w:p>
    <w:p w14:paraId="1AE46848" w14:textId="77777777" w:rsidR="00623908" w:rsidRPr="009B4E84" w:rsidRDefault="00623908" w:rsidP="00623908">
      <w:pPr>
        <w:rPr>
          <w:lang w:val="es-ES_tradnl" w:eastAsia="es-CO"/>
        </w:rPr>
      </w:pPr>
    </w:p>
    <w:p w14:paraId="4781615B" w14:textId="77777777" w:rsidR="00623908" w:rsidRPr="009B4E84" w:rsidRDefault="00623908" w:rsidP="00623908">
      <w:pPr>
        <w:pStyle w:val="Prrafodelista"/>
        <w:numPr>
          <w:ilvl w:val="0"/>
          <w:numId w:val="120"/>
        </w:numPr>
      </w:pPr>
      <w:r>
        <w:t>T</w:t>
      </w:r>
      <w:r w:rsidRPr="009B4E84">
        <w:t>ratándose de figuras asociativas, como consorcios y uniones temporales, podrá acumularse la experiencia específica individual para cada uno de los miembros con el fin de alcanzar el cien por ciento (100 %) de la experiencia específica requerida.</w:t>
      </w:r>
    </w:p>
    <w:p w14:paraId="4980B9AC" w14:textId="77777777" w:rsidR="00623908" w:rsidRPr="009B4E84" w:rsidRDefault="00623908" w:rsidP="00623908">
      <w:pPr>
        <w:pStyle w:val="Prrafodelista"/>
        <w:ind w:left="0"/>
      </w:pPr>
    </w:p>
    <w:p w14:paraId="6A5FDE9D" w14:textId="77777777" w:rsidR="00623908" w:rsidRPr="009B4E84" w:rsidRDefault="00623908" w:rsidP="00623908">
      <w:pPr>
        <w:pStyle w:val="Prrafodelista"/>
        <w:numPr>
          <w:ilvl w:val="0"/>
          <w:numId w:val="120"/>
        </w:numPr>
      </w:pPr>
      <w:r w:rsidRPr="009B4E84">
        <w:t xml:space="preserve">No se aceptará experiencia derivada de contratos o proyectos escindidos, es decir, no se aceptarán certificaciones a los cuales se les haya hecho efectivas las garantías por incumplimiento total o se les haya aplicado la caducidad. </w:t>
      </w:r>
    </w:p>
    <w:p w14:paraId="7AEC12C9" w14:textId="77777777" w:rsidR="00623908" w:rsidRPr="009B4E84" w:rsidRDefault="00623908" w:rsidP="00623908">
      <w:pPr>
        <w:pStyle w:val="Prrafodelista"/>
        <w:ind w:left="360"/>
      </w:pPr>
    </w:p>
    <w:p w14:paraId="4D999C7C" w14:textId="77777777" w:rsidR="00623908" w:rsidRPr="009B4E84" w:rsidRDefault="00623908" w:rsidP="00623908">
      <w:pPr>
        <w:pStyle w:val="Prrafodelista"/>
        <w:numPr>
          <w:ilvl w:val="0"/>
          <w:numId w:val="120"/>
        </w:numPr>
      </w:pPr>
      <w:r w:rsidRPr="009B4E84">
        <w:t xml:space="preserve">Cuando se presenten certificaciones o constancias de experiencia específica ejecutada en cualquier tipo de figura asociativa, las actividades para cada uno de los integrantes se cuantificarán en forma individual de la siguiente manera: </w:t>
      </w:r>
    </w:p>
    <w:p w14:paraId="19151771" w14:textId="77777777" w:rsidR="00623908" w:rsidRPr="009B4E84" w:rsidRDefault="00623908" w:rsidP="00623908">
      <w:pPr>
        <w:pStyle w:val="Prrafodelista"/>
        <w:ind w:left="0"/>
      </w:pPr>
    </w:p>
    <w:p w14:paraId="59310E16" w14:textId="77777777" w:rsidR="00623908" w:rsidRDefault="00623908" w:rsidP="00623908">
      <w:pPr>
        <w:pStyle w:val="Prrafodelista"/>
        <w:numPr>
          <w:ilvl w:val="0"/>
          <w:numId w:val="144"/>
        </w:numPr>
      </w:pPr>
      <w:r w:rsidRPr="009B4E84">
        <w:t>Cuando la figura asociativa en la que se ejecutó el contrato fue en unión temporal, se debe anexar el acta de conformación donde se establecieron las actividades a desarrollar, ejecutadas por cada uno de los integrantes y se constatará que la experiencia que desea acreditar fue realizada por el proponente y en qué porcentaje (de acuerdo a su porcentaje de participación); en cuanto al valor del contrato, se verá afectado directamente por el porcentaje de participación del oferente en la ejecución del contrato.</w:t>
      </w:r>
      <w:r>
        <w:t xml:space="preserve"> </w:t>
      </w:r>
    </w:p>
    <w:p w14:paraId="49F63922" w14:textId="77777777" w:rsidR="00623908" w:rsidRDefault="00623908" w:rsidP="00623908">
      <w:pPr>
        <w:pStyle w:val="Prrafodelista"/>
      </w:pPr>
      <w:r w:rsidRPr="0065232B">
        <w:t xml:space="preserve">Lo anterior se validará conforme a lo señalado en la Nota 1 de los numerales </w:t>
      </w:r>
      <w:r w:rsidRPr="00A00C7F">
        <w:rPr>
          <w:i/>
          <w:iCs/>
        </w:rPr>
        <w:t>5.3.1. - Experiencia mínima requerida</w:t>
      </w:r>
      <w:r w:rsidRPr="0065232B">
        <w:t xml:space="preserve"> y </w:t>
      </w:r>
      <w:r w:rsidRPr="00A00C7F">
        <w:rPr>
          <w:i/>
          <w:iCs/>
        </w:rPr>
        <w:t>6.1.1.1. - Experiencia del proponente adicional a la mínima habilitante requerida en interventoría o supervisión integral</w:t>
      </w:r>
      <w:r w:rsidRPr="0065232B">
        <w:t xml:space="preserve">, es decir, el integrante de la unión temporal deberá haber ejecutado, dentro del contrato, actividades correspondientes al menos a dos (2) de los cinco (5) componentes que </w:t>
      </w:r>
      <w:r>
        <w:t>conforman</w:t>
      </w:r>
      <w:r w:rsidRPr="0065232B">
        <w:t xml:space="preserve"> la interventoría integral: administrativa, financiera, técnica, jurídica y contable</w:t>
      </w:r>
      <w:r>
        <w:t>.</w:t>
      </w:r>
    </w:p>
    <w:p w14:paraId="05FAB0B6" w14:textId="77777777" w:rsidR="00623908" w:rsidRPr="009B4E84" w:rsidRDefault="00623908" w:rsidP="00623908">
      <w:pPr>
        <w:pStyle w:val="Prrafodelista"/>
        <w:numPr>
          <w:ilvl w:val="0"/>
          <w:numId w:val="144"/>
        </w:numPr>
      </w:pPr>
      <w:r w:rsidRPr="009B4E84">
        <w:t xml:space="preserve">Si la ejecución del contrato se realizó por medio de un consorcio, la experiencia a acreditar no será calculada por el porcentaje de participación </w:t>
      </w:r>
      <w:r>
        <w:t xml:space="preserve">del proponente </w:t>
      </w:r>
      <w:r w:rsidRPr="009B4E84">
        <w:t xml:space="preserve">en la ejecución, sino que se aceptará el objeto ejecutado en su totalidad por el consorcio; en cuanto al valor del contrato se verá afectado directamente por el porcentaje de participación del </w:t>
      </w:r>
      <w:r>
        <w:t xml:space="preserve">proponente </w:t>
      </w:r>
      <w:r w:rsidRPr="009B4E84">
        <w:t>en la ejecución del contrato.</w:t>
      </w:r>
    </w:p>
    <w:p w14:paraId="7D59E40B" w14:textId="77777777" w:rsidR="00623908" w:rsidRPr="009B4E84" w:rsidRDefault="00623908" w:rsidP="00623908">
      <w:pPr>
        <w:pStyle w:val="Prrafodelista"/>
        <w:numPr>
          <w:ilvl w:val="0"/>
          <w:numId w:val="144"/>
        </w:numPr>
      </w:pPr>
      <w:r w:rsidRPr="009B4E84">
        <w:t>En el evento de que un contrato o proyecto que se aporte para la experiencia haya sido ejecutado por un proponente plural, y dos (2) o más de sus integrantes conformen un proponente plural para participar en el presente proceso, dicho contrato o proyecto se entenderá aportado como un (1) solo contrato o proyecto, y se tendrá en cuenta para el aporte de la experiencia, la sumatoria de los porcentajes de los integrantes de la Unión Temporal en cuanto a cantidades de obra; en cuanto a los consorcios, en relación a lo anteriormente nombrado, se tomará el total de las cantidades ejecutadas, mientras que, con relación al valor, se tomará el resultante de la sumatoria de las participaciones por el valor total del contrato.</w:t>
      </w:r>
    </w:p>
    <w:p w14:paraId="7C8E8775" w14:textId="77777777" w:rsidR="00623908" w:rsidRPr="009B4E84" w:rsidRDefault="00623908" w:rsidP="00623908">
      <w:pPr>
        <w:pStyle w:val="Prrafodelista"/>
        <w:ind w:left="0"/>
      </w:pPr>
    </w:p>
    <w:p w14:paraId="02EF9150" w14:textId="77777777" w:rsidR="00623908" w:rsidRPr="009B4E84" w:rsidRDefault="00623908" w:rsidP="004A2C41">
      <w:pPr>
        <w:pStyle w:val="Prrafodelista"/>
        <w:numPr>
          <w:ilvl w:val="0"/>
          <w:numId w:val="120"/>
        </w:numPr>
        <w:ind w:hanging="76"/>
      </w:pPr>
      <w:r w:rsidRPr="009B4E84">
        <w:t>En caso de existir discrepancias entre dos (2) o más documentos aportados por el proponente para acreditación de experiencia, se tendrá en cuenta el orden de prevalencia establecido a continuación:</w:t>
      </w:r>
    </w:p>
    <w:p w14:paraId="3BA65CA4" w14:textId="77777777" w:rsidR="00623908" w:rsidRPr="009B4E84" w:rsidRDefault="00623908" w:rsidP="00623908">
      <w:pPr>
        <w:pStyle w:val="Prrafodelista"/>
        <w:rPr>
          <w:lang w:eastAsia="es-CO"/>
        </w:rPr>
      </w:pPr>
    </w:p>
    <w:p w14:paraId="783CCA5B" w14:textId="77777777" w:rsidR="00623908" w:rsidRPr="009B4E84" w:rsidRDefault="00623908" w:rsidP="00623908">
      <w:pPr>
        <w:pStyle w:val="Prrafodelista"/>
        <w:numPr>
          <w:ilvl w:val="0"/>
          <w:numId w:val="143"/>
        </w:numPr>
        <w:rPr>
          <w:lang w:eastAsia="es-CO"/>
        </w:rPr>
      </w:pPr>
      <w:r>
        <w:rPr>
          <w:lang w:eastAsia="es-CO"/>
        </w:rPr>
        <w:t xml:space="preserve">Registro Único de Proponentes - </w:t>
      </w:r>
      <w:r w:rsidRPr="009B4E84">
        <w:rPr>
          <w:lang w:eastAsia="es-CO"/>
        </w:rPr>
        <w:t>RUP</w:t>
      </w:r>
      <w:r>
        <w:rPr>
          <w:lang w:eastAsia="es-CO"/>
        </w:rPr>
        <w:t>.</w:t>
      </w:r>
    </w:p>
    <w:p w14:paraId="4F2C008A" w14:textId="77777777" w:rsidR="00623908" w:rsidRPr="009B4E84" w:rsidRDefault="00623908" w:rsidP="00623908">
      <w:pPr>
        <w:pStyle w:val="Prrafodelista"/>
        <w:numPr>
          <w:ilvl w:val="0"/>
          <w:numId w:val="143"/>
        </w:numPr>
        <w:rPr>
          <w:lang w:eastAsia="es-CO"/>
        </w:rPr>
      </w:pPr>
      <w:r w:rsidRPr="009B4E84">
        <w:rPr>
          <w:lang w:eastAsia="es-CO"/>
        </w:rPr>
        <w:t>Acta de liquidación de contrato de interventoría.</w:t>
      </w:r>
    </w:p>
    <w:p w14:paraId="661D9528" w14:textId="77777777" w:rsidR="00623908" w:rsidRPr="009B4E84" w:rsidRDefault="00623908" w:rsidP="00623908">
      <w:pPr>
        <w:pStyle w:val="Prrafodelista"/>
        <w:numPr>
          <w:ilvl w:val="0"/>
          <w:numId w:val="143"/>
        </w:numPr>
        <w:rPr>
          <w:lang w:eastAsia="es-CO"/>
        </w:rPr>
      </w:pPr>
      <w:r w:rsidRPr="009B4E84">
        <w:rPr>
          <w:lang w:eastAsia="es-CO"/>
        </w:rPr>
        <w:t>Certificación de experiencia del contrato de interventoría.</w:t>
      </w:r>
    </w:p>
    <w:p w14:paraId="17F0165F" w14:textId="77777777" w:rsidR="00623908" w:rsidRPr="009B4E84" w:rsidRDefault="00623908" w:rsidP="00623908">
      <w:pPr>
        <w:pStyle w:val="Prrafodelista"/>
        <w:numPr>
          <w:ilvl w:val="0"/>
          <w:numId w:val="143"/>
        </w:numPr>
        <w:rPr>
          <w:lang w:eastAsia="es-CO"/>
        </w:rPr>
      </w:pPr>
      <w:r w:rsidRPr="009B4E84">
        <w:rPr>
          <w:lang w:eastAsia="es-CO"/>
        </w:rPr>
        <w:t>Acta de Entrega o de Recibo Definitivo de contrato de interventoría.</w:t>
      </w:r>
    </w:p>
    <w:p w14:paraId="7096F122" w14:textId="77777777" w:rsidR="00623908" w:rsidRPr="009B4E84" w:rsidRDefault="00623908" w:rsidP="00623908">
      <w:pPr>
        <w:pStyle w:val="Prrafodelista"/>
        <w:numPr>
          <w:ilvl w:val="0"/>
          <w:numId w:val="143"/>
        </w:numPr>
        <w:rPr>
          <w:lang w:eastAsia="es-CO"/>
        </w:rPr>
      </w:pPr>
      <w:r w:rsidRPr="009B4E84">
        <w:rPr>
          <w:lang w:eastAsia="es-CO"/>
        </w:rPr>
        <w:t>Acta de Terminación de contrato de interventoría.</w:t>
      </w:r>
    </w:p>
    <w:p w14:paraId="69AD8F26" w14:textId="77777777" w:rsidR="00623908" w:rsidRPr="009B4E84" w:rsidRDefault="00623908" w:rsidP="00623908">
      <w:pPr>
        <w:pStyle w:val="Prrafodelista"/>
        <w:numPr>
          <w:ilvl w:val="0"/>
          <w:numId w:val="143"/>
        </w:numPr>
        <w:rPr>
          <w:lang w:eastAsia="es-CO"/>
        </w:rPr>
      </w:pPr>
      <w:r w:rsidRPr="009B4E84">
        <w:rPr>
          <w:lang w:eastAsia="es-CO"/>
        </w:rPr>
        <w:t>Acta Final de contrato de interventoría.</w:t>
      </w:r>
    </w:p>
    <w:p w14:paraId="425990ED" w14:textId="77777777" w:rsidR="00623908" w:rsidRPr="009B4E84" w:rsidRDefault="00623908" w:rsidP="00623908">
      <w:pPr>
        <w:pStyle w:val="Prrafodelista"/>
        <w:numPr>
          <w:ilvl w:val="0"/>
          <w:numId w:val="143"/>
        </w:numPr>
        <w:rPr>
          <w:lang w:eastAsia="es-CO"/>
        </w:rPr>
      </w:pPr>
      <w:r w:rsidRPr="009B4E84">
        <w:rPr>
          <w:lang w:eastAsia="es-CO"/>
        </w:rPr>
        <w:t>Acta de inicio o la Orden de Inicio de contrato de interventoría.</w:t>
      </w:r>
    </w:p>
    <w:p w14:paraId="0119B210" w14:textId="77777777" w:rsidR="00623908" w:rsidRPr="009B4E84" w:rsidRDefault="00623908" w:rsidP="00623908">
      <w:pPr>
        <w:pStyle w:val="Prrafodelista"/>
        <w:numPr>
          <w:ilvl w:val="0"/>
          <w:numId w:val="143"/>
        </w:numPr>
      </w:pPr>
      <w:r w:rsidRPr="009B4E84">
        <w:rPr>
          <w:lang w:eastAsia="es-CO"/>
        </w:rPr>
        <w:t>Contrato de interventoría.</w:t>
      </w:r>
    </w:p>
    <w:p w14:paraId="4717C39B" w14:textId="40A57847" w:rsidR="00AE13D1" w:rsidRPr="00D84182" w:rsidRDefault="00C4566F" w:rsidP="002B5476">
      <w:pPr>
        <w:pStyle w:val="Prrafodelista"/>
        <w:numPr>
          <w:ilvl w:val="0"/>
          <w:numId w:val="59"/>
        </w:numPr>
        <w:ind w:left="1080"/>
        <w:rPr>
          <w:lang w:eastAsia="es-CO"/>
        </w:rPr>
      </w:pPr>
      <w:r w:rsidRPr="00D84182">
        <w:rPr>
          <w:lang w:eastAsia="es-CO"/>
        </w:rPr>
        <w:t xml:space="preserve">inicio de contrato de </w:t>
      </w:r>
      <w:r w:rsidR="00AE13D1" w:rsidRPr="00D84182">
        <w:rPr>
          <w:lang w:eastAsia="es-CO"/>
        </w:rPr>
        <w:t>interventoría.</w:t>
      </w:r>
    </w:p>
    <w:p w14:paraId="75B7FE8D" w14:textId="77777777" w:rsidR="00AE13D1" w:rsidRPr="00D84182" w:rsidRDefault="00AE13D1" w:rsidP="002B5476">
      <w:pPr>
        <w:pStyle w:val="Prrafodelista"/>
        <w:numPr>
          <w:ilvl w:val="0"/>
          <w:numId w:val="59"/>
        </w:numPr>
        <w:ind w:left="1080"/>
      </w:pPr>
      <w:r w:rsidRPr="00D84182">
        <w:rPr>
          <w:lang w:eastAsia="es-CO"/>
        </w:rPr>
        <w:t>Contrato de interventoría.</w:t>
      </w:r>
    </w:p>
    <w:p w14:paraId="15A3DE0C" w14:textId="77777777" w:rsidR="003A0B59" w:rsidRPr="00D84182" w:rsidRDefault="003A0B59" w:rsidP="003A0B59"/>
    <w:p w14:paraId="3BBB5D8F" w14:textId="77777777" w:rsidR="004A2C41" w:rsidRPr="004A2C41" w:rsidRDefault="004A2C41" w:rsidP="004A2C41">
      <w:pPr>
        <w:pStyle w:val="Prrafodelista"/>
        <w:keepNext/>
        <w:keepLines/>
        <w:numPr>
          <w:ilvl w:val="0"/>
          <w:numId w:val="24"/>
        </w:numPr>
        <w:spacing w:before="240"/>
        <w:contextualSpacing w:val="0"/>
        <w:jc w:val="center"/>
        <w:outlineLvl w:val="0"/>
        <w:rPr>
          <w:rFonts w:eastAsiaTheme="majorEastAsia" w:cstheme="majorBidi"/>
          <w:b/>
          <w:vanish/>
          <w:szCs w:val="32"/>
        </w:rPr>
      </w:pPr>
      <w:bookmarkStart w:id="138" w:name="_Toc197421951"/>
    </w:p>
    <w:p w14:paraId="2A276478" w14:textId="77777777" w:rsidR="004A2C41" w:rsidRPr="004A2C41" w:rsidRDefault="004A2C41" w:rsidP="004A2C41">
      <w:pPr>
        <w:pStyle w:val="Prrafodelista"/>
        <w:keepNext/>
        <w:keepLines/>
        <w:numPr>
          <w:ilvl w:val="0"/>
          <w:numId w:val="24"/>
        </w:numPr>
        <w:spacing w:before="240"/>
        <w:contextualSpacing w:val="0"/>
        <w:jc w:val="center"/>
        <w:outlineLvl w:val="0"/>
        <w:rPr>
          <w:rFonts w:eastAsiaTheme="majorEastAsia" w:cstheme="majorBidi"/>
          <w:b/>
          <w:vanish/>
          <w:szCs w:val="32"/>
        </w:rPr>
      </w:pPr>
    </w:p>
    <w:p w14:paraId="51C4A39A" w14:textId="77777777" w:rsidR="004A2C41" w:rsidRPr="004A2C41" w:rsidRDefault="004A2C41" w:rsidP="004A2C41">
      <w:pPr>
        <w:pStyle w:val="Prrafodelista"/>
        <w:keepNext/>
        <w:keepLines/>
        <w:numPr>
          <w:ilvl w:val="0"/>
          <w:numId w:val="24"/>
        </w:numPr>
        <w:spacing w:before="240"/>
        <w:contextualSpacing w:val="0"/>
        <w:jc w:val="center"/>
        <w:outlineLvl w:val="0"/>
        <w:rPr>
          <w:rFonts w:eastAsiaTheme="majorEastAsia" w:cstheme="majorBidi"/>
          <w:b/>
          <w:vanish/>
          <w:szCs w:val="32"/>
        </w:rPr>
      </w:pPr>
    </w:p>
    <w:p w14:paraId="29378E8D" w14:textId="77777777" w:rsidR="004A2C41" w:rsidRPr="004A2C41" w:rsidRDefault="004A2C41" w:rsidP="004A2C41">
      <w:pPr>
        <w:pStyle w:val="Prrafodelista"/>
        <w:keepNext/>
        <w:keepLines/>
        <w:numPr>
          <w:ilvl w:val="1"/>
          <w:numId w:val="24"/>
        </w:numPr>
        <w:contextualSpacing w:val="0"/>
        <w:outlineLvl w:val="1"/>
        <w:rPr>
          <w:rFonts w:eastAsiaTheme="majorEastAsia"/>
          <w:b/>
          <w:vanish/>
        </w:rPr>
      </w:pPr>
    </w:p>
    <w:p w14:paraId="515DA42B" w14:textId="77777777" w:rsidR="004A2C41" w:rsidRPr="004A2C41" w:rsidRDefault="004A2C41" w:rsidP="004A2C41">
      <w:pPr>
        <w:pStyle w:val="Prrafodelista"/>
        <w:keepNext/>
        <w:keepLines/>
        <w:numPr>
          <w:ilvl w:val="1"/>
          <w:numId w:val="24"/>
        </w:numPr>
        <w:contextualSpacing w:val="0"/>
        <w:outlineLvl w:val="1"/>
        <w:rPr>
          <w:rFonts w:eastAsiaTheme="majorEastAsia"/>
          <w:b/>
          <w:vanish/>
        </w:rPr>
      </w:pPr>
    </w:p>
    <w:p w14:paraId="309FCF3C" w14:textId="77777777" w:rsidR="004A2C41" w:rsidRPr="004A2C41" w:rsidRDefault="004A2C41" w:rsidP="004A2C41">
      <w:pPr>
        <w:pStyle w:val="Prrafodelista"/>
        <w:keepNext/>
        <w:keepLines/>
        <w:numPr>
          <w:ilvl w:val="1"/>
          <w:numId w:val="24"/>
        </w:numPr>
        <w:contextualSpacing w:val="0"/>
        <w:outlineLvl w:val="1"/>
        <w:rPr>
          <w:rFonts w:eastAsiaTheme="majorEastAsia"/>
          <w:b/>
          <w:vanish/>
        </w:rPr>
      </w:pPr>
    </w:p>
    <w:p w14:paraId="280179FB" w14:textId="106FEB3A" w:rsidR="003A0B59" w:rsidRPr="00623908" w:rsidRDefault="003A0B59" w:rsidP="004A2C41">
      <w:pPr>
        <w:pStyle w:val="Ttulo3"/>
      </w:pPr>
      <w:r w:rsidRPr="00623908">
        <w:t>PERSONAL MÍNIMO REQUERIDO</w:t>
      </w:r>
      <w:bookmarkEnd w:id="138"/>
    </w:p>
    <w:p w14:paraId="2CB261AB" w14:textId="77777777" w:rsidR="003A0B59" w:rsidRPr="00D84182" w:rsidRDefault="003A0B59" w:rsidP="003A0B59"/>
    <w:p w14:paraId="3066BED6" w14:textId="64D5B358" w:rsidR="003A0B59" w:rsidRPr="00D84182" w:rsidRDefault="2F315CF8" w:rsidP="003A0B59">
      <w:r>
        <w:t>El proponente </w:t>
      </w:r>
      <w:r w:rsidRPr="70C421A4">
        <w:rPr>
          <w:u w:val="single"/>
        </w:rPr>
        <w:t>SELECCIONADO</w:t>
      </w:r>
      <w:r>
        <w:t> deberá presentar dentro de los cinco (5) días hábiles siguientes a la publicación del Acta de Adjudicación</w:t>
      </w:r>
      <w:r w:rsidR="19386E5F">
        <w:t xml:space="preserve"> en la página web de </w:t>
      </w:r>
      <w:r w:rsidR="005368FE" w:rsidRPr="005368FE">
        <w:t>AVAL FIDUCIARIA S.A. como vocera y administradora del Fideicomiso Oxi INGREDION Santander</w:t>
      </w:r>
      <w:r>
        <w:t xml:space="preserve">, el personal mínimo que se encuentra relacionado en el </w:t>
      </w:r>
      <w:r w:rsidRPr="00313D26">
        <w:rPr>
          <w:b/>
          <w:bCs/>
        </w:rPr>
        <w:t>Anexo No. 7</w:t>
      </w:r>
      <w:r>
        <w:t xml:space="preserve"> (Personal mínimo requerido) </w:t>
      </w:r>
      <w:r w:rsidRPr="00313D26">
        <w:t xml:space="preserve">y </w:t>
      </w:r>
      <w:r w:rsidRPr="00313D26">
        <w:rPr>
          <w:b/>
          <w:bCs/>
        </w:rPr>
        <w:t>Anexo No. 7.1</w:t>
      </w:r>
      <w:r>
        <w:t xml:space="preserve"> (Relación de personal mínimo requerido), los cuales son de carácter obligatorio en el proyecto. El término antes señalado, podrá ser prorrogado hasta por tres (3) días hábiles más a solicitud del proponente seleccionado</w:t>
      </w:r>
      <w:r w:rsidR="2FE25D51">
        <w:t xml:space="preserve">. La entidad contratante </w:t>
      </w:r>
      <w:r>
        <w:t>evaluará dentro de los cinco (5) días hábiles siguientes que se cumpla con los requisitos exigidos, realizando posterior remisión al MEN, que dispondrá de cinco (5) días hábiles para su concepto y respectivo aval, antes de la firma del acta de inicio. </w:t>
      </w:r>
    </w:p>
    <w:p w14:paraId="70B3D674" w14:textId="77777777" w:rsidR="003A0B59" w:rsidRPr="00D84182" w:rsidRDefault="003A0B59" w:rsidP="003A0B59"/>
    <w:p w14:paraId="3E37219E" w14:textId="05F0E493" w:rsidR="003A0B59" w:rsidRPr="00D84182" w:rsidRDefault="003A0B59" w:rsidP="003A0B59">
      <w:r w:rsidRPr="00D84182">
        <w:t xml:space="preserve">La no presentación o la presentación incompleta de las hojas de vida, junto con los soportes del personal mínimo requerido y el </w:t>
      </w:r>
      <w:r w:rsidRPr="00D84182">
        <w:rPr>
          <w:b/>
          <w:bCs/>
        </w:rPr>
        <w:t>Anexo No. 7.1</w:t>
      </w:r>
      <w:r w:rsidRPr="00D84182">
        <w:t xml:space="preserve"> (Relación de personal mínimo requerido), darán como consecuencia la notificación a la aseguradora de la circunstancia y el cobro de la garantía de seriedad de la oferta. En caso de presentarse esta situación, se revocará el acta de aceptación de la oferta y se aceptará la oferta del proponente que haya quedado en el </w:t>
      </w:r>
      <w:r w:rsidR="00E8264B" w:rsidRPr="00D84182">
        <w:t xml:space="preserve">siguiente </w:t>
      </w:r>
      <w:r w:rsidRPr="00D84182">
        <w:t xml:space="preserve">orden de elegibilidad. </w:t>
      </w:r>
    </w:p>
    <w:p w14:paraId="1F1EF0C5" w14:textId="2F931555" w:rsidR="003A0B59" w:rsidRPr="00D84182" w:rsidRDefault="003A0B59" w:rsidP="003A0B59"/>
    <w:p w14:paraId="01076BD2" w14:textId="0E54681B" w:rsidR="003A0B59" w:rsidRPr="00D84182" w:rsidRDefault="003A0B59" w:rsidP="003A0B59">
      <w:r w:rsidRPr="00D84182">
        <w:t>Luego de revisar la información allegada por EL PROPONENTE seleccionado, EL CONTRATANTE solicitará por una única vez la subsanación de los perfiles mínimos requeridos y EL PROPONENTE contará con tres (3) días hábiles para realizarlo. Este plazo no será prorrogable.</w:t>
      </w:r>
    </w:p>
    <w:p w14:paraId="14BFF7E3" w14:textId="77777777" w:rsidR="003A0B59" w:rsidRPr="00D84182" w:rsidRDefault="003A0B59" w:rsidP="003A0B59"/>
    <w:p w14:paraId="23957378" w14:textId="2130178E" w:rsidR="003A0B59" w:rsidRPr="00D84182" w:rsidRDefault="2F315CF8" w:rsidP="003A0B59">
      <w:r>
        <w:t xml:space="preserve">Con la suscripción de la carta de presentación de la oferta, el proponente manifiesta bajo la gravedad del juramento que, en caso de que su oferta llegue a ser aceptada, cuenta con el personal mínimo requerido descrito en el </w:t>
      </w:r>
      <w:r w:rsidRPr="70C421A4">
        <w:rPr>
          <w:b/>
          <w:bCs/>
        </w:rPr>
        <w:t>Anexo No. 7</w:t>
      </w:r>
      <w:r>
        <w:t xml:space="preserve"> (Personal mínimo requerido) y que se compromete a presentar las hojas de vida, junto con los soportes académicos y de experiencia dentro del término antes señalado</w:t>
      </w:r>
      <w:r w:rsidR="76DA2615">
        <w:t xml:space="preserve">, </w:t>
      </w:r>
      <w:r w:rsidR="76DA2615" w:rsidRPr="70C421A4">
        <w:rPr>
          <w:rFonts w:ascii="Calibri" w:eastAsia="Calibri" w:hAnsi="Calibri" w:cs="Calibri"/>
          <w:color w:val="000000" w:themeColor="text1"/>
        </w:rPr>
        <w:t xml:space="preserve">o, en el momento en que lo exija la Entidad Contratante. </w:t>
      </w:r>
      <w:r w:rsidR="76DA2615" w:rsidRPr="70C421A4">
        <w:rPr>
          <w:rFonts w:ascii="Calibri" w:eastAsia="Calibri" w:hAnsi="Calibri" w:cs="Calibri"/>
        </w:rPr>
        <w:t xml:space="preserve"> </w:t>
      </w:r>
    </w:p>
    <w:p w14:paraId="377B83D2" w14:textId="77777777" w:rsidR="003A0B59" w:rsidRPr="00D84182" w:rsidRDefault="003A0B59" w:rsidP="003A0B59">
      <w:r w:rsidRPr="00D84182">
        <w:t xml:space="preserve">               </w:t>
      </w:r>
    </w:p>
    <w:p w14:paraId="0ED65A83" w14:textId="187CDA7B" w:rsidR="003A0B59" w:rsidRPr="00D84182" w:rsidRDefault="003A0B59" w:rsidP="003A0B59">
      <w:r w:rsidRPr="00D84182">
        <w:t>Para efectos de la verificación de los profesionales, el proponente seleccionado deberá adjuntar los siguientes soportes:</w:t>
      </w:r>
    </w:p>
    <w:p w14:paraId="29EB4175" w14:textId="77777777" w:rsidR="00A61A62" w:rsidRPr="00D84182" w:rsidRDefault="00A61A62" w:rsidP="003A0B59"/>
    <w:p w14:paraId="06249BCD" w14:textId="0E9149A9" w:rsidR="00A61A62" w:rsidRPr="00D84182" w:rsidRDefault="00A61A62" w:rsidP="0093274B">
      <w:pPr>
        <w:pStyle w:val="Prrafodelista"/>
        <w:numPr>
          <w:ilvl w:val="0"/>
          <w:numId w:val="60"/>
        </w:numPr>
        <w:ind w:left="360"/>
      </w:pPr>
      <w:r w:rsidRPr="00D84182">
        <w:t>Se deberán presentar los certificados, actas de grados, diplomas, copia de cédula de ciudadanía y demás documentos, con los cuales se acrediten los estudios y experiencia profesional solicitados.</w:t>
      </w:r>
    </w:p>
    <w:p w14:paraId="42155FEC" w14:textId="77777777" w:rsidR="00A61A62" w:rsidRPr="00D84182" w:rsidRDefault="00A61A62" w:rsidP="0093274B"/>
    <w:p w14:paraId="6B3C3FFB" w14:textId="76C3880C" w:rsidR="00A61A62" w:rsidRPr="00D84182" w:rsidRDefault="00A61A62" w:rsidP="0093274B">
      <w:pPr>
        <w:pStyle w:val="Prrafodelista"/>
        <w:numPr>
          <w:ilvl w:val="0"/>
          <w:numId w:val="60"/>
        </w:numPr>
        <w:ind w:left="360"/>
      </w:pPr>
      <w:r w:rsidRPr="00D84182">
        <w:t>Tratándose de las profesiones que, conforme a la ley, se exija tarjeta profesional para su ejercicio, se deberá aportar copia simple de la misma, la cual se acompañará del certificado de vigencia, igualmente, en los casos que conforme a la ley aplique.</w:t>
      </w:r>
    </w:p>
    <w:p w14:paraId="31FAE99E" w14:textId="77777777" w:rsidR="00A61A62" w:rsidRPr="00D84182" w:rsidRDefault="00A61A62" w:rsidP="0093274B"/>
    <w:p w14:paraId="0C0A0B2F" w14:textId="0744BCCA" w:rsidR="00A61A62" w:rsidRPr="00D84182" w:rsidRDefault="00A61A62" w:rsidP="0093274B">
      <w:pPr>
        <w:pStyle w:val="Prrafodelista"/>
        <w:numPr>
          <w:ilvl w:val="0"/>
          <w:numId w:val="60"/>
        </w:numPr>
        <w:ind w:left="360"/>
      </w:pPr>
      <w:r w:rsidRPr="00D84182">
        <w:t xml:space="preserve">Certificaciones laborales que acrediten la experiencia del profesional o técnico propuesto. Las certificaciones laborales aportadas estarán sujetas al criterio de unidad de evaluación técnica descrito a lo largo </w:t>
      </w:r>
      <w:r w:rsidR="00FE297E" w:rsidRPr="00D84182">
        <w:t xml:space="preserve">en el </w:t>
      </w:r>
      <w:r w:rsidR="009311FC">
        <w:t>numeral</w:t>
      </w:r>
      <w:r w:rsidR="009311FC" w:rsidRPr="00D84182">
        <w:t xml:space="preserve"> </w:t>
      </w:r>
      <w:r w:rsidR="003D0A88">
        <w:t>5</w:t>
      </w:r>
      <w:r w:rsidRPr="00D84182">
        <w:t xml:space="preserve">° de los presentes </w:t>
      </w:r>
      <w:r w:rsidR="002245BC" w:rsidRPr="00D84182">
        <w:t xml:space="preserve">Términos </w:t>
      </w:r>
      <w:r w:rsidR="002245BC">
        <w:t>d</w:t>
      </w:r>
      <w:r w:rsidR="002245BC" w:rsidRPr="00D84182">
        <w:t>e Referencia</w:t>
      </w:r>
      <w:r w:rsidRPr="00D84182">
        <w:t>.</w:t>
      </w:r>
    </w:p>
    <w:p w14:paraId="010B06D7" w14:textId="77777777" w:rsidR="00A61A62" w:rsidRPr="00D84182" w:rsidRDefault="00A61A62" w:rsidP="00A61A62">
      <w:pPr>
        <w:pStyle w:val="Prrafodelista"/>
      </w:pPr>
    </w:p>
    <w:p w14:paraId="536263F9" w14:textId="4C46DB29" w:rsidR="00A61A62" w:rsidRPr="00D84182" w:rsidRDefault="00A61A62" w:rsidP="00A61A62">
      <w:r w:rsidRPr="00D84182">
        <w:rPr>
          <w:b/>
          <w:bCs/>
        </w:rPr>
        <w:t>Nota 1:</w:t>
      </w:r>
      <w:r w:rsidRPr="00D84182">
        <w:t xml:space="preserve"> La entidad contratante podrá solicitar el acta de liquidación del contrato en el que el profesional prestó sus servicios. El acta de liquidación a la que se hace referencia no es el acta de liquidación que emite la empresa contratante al profesional, sino el acta de liquidación del proyecto en el que participó el profesional. El tiempo de la experiencia que se tendrá en cuenta será el tiempo de ejecución, es decir, se excluirán las suspensiones que se hayan presentado durante la ejecución del contrato en el que el profesional prestó sus servicios.</w:t>
      </w:r>
    </w:p>
    <w:p w14:paraId="00A2220D" w14:textId="77777777" w:rsidR="00A61A62" w:rsidRPr="00D84182" w:rsidRDefault="00A61A62" w:rsidP="00A61A62"/>
    <w:p w14:paraId="6700F0FC" w14:textId="08AF4D65" w:rsidR="00A61A62" w:rsidRPr="00D84182" w:rsidRDefault="00A61A62" w:rsidP="00A61A62">
      <w:r w:rsidRPr="00D84182">
        <w:rPr>
          <w:b/>
          <w:bCs/>
        </w:rPr>
        <w:t xml:space="preserve">Nota 2: </w:t>
      </w:r>
      <w:r w:rsidRPr="00D84182">
        <w:t>Se aceptarán certificaciones para la acreditación de la experiencia del personal mínimo, expedidas por el mismo proponente, las cuales deberán venir acompañadas del contrato original del proyecto ejecutado en el que el profesional participó, así como el contrato laboral o de prestación de servicios y planilla integrada de liquidación de aportes a seguridad social y parafiscales, que vinculen al profesional o técnico con la empresa certificadora.</w:t>
      </w:r>
    </w:p>
    <w:p w14:paraId="2A29F075" w14:textId="77777777" w:rsidR="00A61A62" w:rsidRPr="00D84182" w:rsidRDefault="00A61A62" w:rsidP="00A61A62"/>
    <w:p w14:paraId="25FA6F94" w14:textId="77777777" w:rsidR="00A61A62" w:rsidRPr="00D84182" w:rsidRDefault="00A61A62" w:rsidP="00A61A62">
      <w:r w:rsidRPr="00D84182">
        <w:t>Con la presentación de la propuesta el Proponente garantiza que cuenta con el personal, los perfiles y dedicaciones mínimas requeridas para la ejecución del contrato, así como que los mantendrá durante la ejecución del mismo, de modo que, para la elaboración de su oferta económica, debe tener en cuenta la totalidad del personal mínimo y además aquel que el proponente considere necesario para la correcta ejecución del contrato; por lo tanto, no habrá lugar a reclamaciones posteriores, aduciendo que no se había contemplado el personal o los recursos suficientes para la ejecución del contrato dentro del valor de propuesta, por cuanto el contratante no reconocerá valores adicionales por tal concepto.</w:t>
      </w:r>
    </w:p>
    <w:p w14:paraId="139747A7" w14:textId="77777777" w:rsidR="00A61A62" w:rsidRPr="00D84182" w:rsidRDefault="00A61A62" w:rsidP="00A61A62"/>
    <w:p w14:paraId="2DA47EB4" w14:textId="77777777" w:rsidR="00A61A62" w:rsidRPr="00D84182" w:rsidRDefault="00A61A62" w:rsidP="00A61A62">
      <w:r w:rsidRPr="00D84182">
        <w:t xml:space="preserve">Las dedicaciones del personal mínimo requerido, tanto en tiempo como en porcentaje de dedicación, consignadas en el </w:t>
      </w:r>
      <w:r w:rsidRPr="00D84182">
        <w:rPr>
          <w:b/>
          <w:bCs/>
        </w:rPr>
        <w:t>Anexo No. 7</w:t>
      </w:r>
      <w:r w:rsidRPr="00D84182">
        <w:t xml:space="preserve"> (Personal mínimo requerido), constituyen las mínimas a ofertar, pudiendo el ofertante mejorar la oferta aumentando las dedicaciones o el número de personal, de acuerdo con lo que considere necesario en su experticia para el desarrollo de la actividad de interventoría contratada y el cumplimiento total de sus obligaciones, siempre y cuando no se supere el P.E. establecido para la presente LPA. De igual manera, no podrá reducir el número de personal ni dedicaciones ni duración del personal a ofertar, so pena de rechazo de la oferta. </w:t>
      </w:r>
    </w:p>
    <w:p w14:paraId="1A9D793D" w14:textId="77777777" w:rsidR="00A61A62" w:rsidRPr="00D84182" w:rsidRDefault="00A61A62" w:rsidP="00A61A62"/>
    <w:p w14:paraId="2640D554" w14:textId="14D0C5F5" w:rsidR="00A61A62" w:rsidRPr="00D84182" w:rsidRDefault="00A61A62" w:rsidP="00A61A62">
      <w:r w:rsidRPr="00D84182">
        <w:t xml:space="preserve">La entidad contratante y el supervisor del contrato se reservan el derecho de solicitar el cambio de los profesionales durante el contrato en caso de verificar que los propuestos no tienen la disponibilidad de tiempo necesaria para cumplir lo solicitado para el desarrollo del objeto de la presente </w:t>
      </w:r>
      <w:r w:rsidR="00AB10C8">
        <w:t>Licitación Privada Abierta</w:t>
      </w:r>
      <w:r w:rsidRPr="00D84182">
        <w:t xml:space="preserve"> por estar vinculados a otros proyectos. En este evento, los profesionales que puedan llegar a suplir las diferentes posiciones deberán cumplir con las mismas o mejores calidades que las contempladas en el </w:t>
      </w:r>
      <w:r w:rsidRPr="00D84182">
        <w:rPr>
          <w:b/>
          <w:bCs/>
        </w:rPr>
        <w:t>Anexo No. 7</w:t>
      </w:r>
      <w:r w:rsidRPr="00D84182">
        <w:t xml:space="preserve"> (Personal mínimo requerido).      </w:t>
      </w:r>
    </w:p>
    <w:p w14:paraId="2044CBE3" w14:textId="77777777" w:rsidR="00A61A62" w:rsidRPr="00D84182" w:rsidRDefault="00A61A62" w:rsidP="00A61A62"/>
    <w:p w14:paraId="0A4E8B2D" w14:textId="77777777" w:rsidR="00A61A62" w:rsidRPr="00D84182" w:rsidRDefault="00A61A62" w:rsidP="00A61A62">
      <w:r w:rsidRPr="00D84182">
        <w:t>La entidad contratante será la encargada de dar visto bueno a los profesionales presentados, que enviará a la Entidad Nacional Competente, la cual aprobará la vinculación de las personas que conforman el equipo de trabajo o, en su defecto, deberá hacer las observaciones que sean del caso, máximo dentro de los cinco (5) días hábiles siguientes a su presentación. En caso de que se presenten observaciones respecto de los profesionales presentados, el proponente seleccionado deberá efectuar las correcciones o modificaciones necesarias dentro de los tres (3) días hábiles siguientes a la fecha de notificación de la comunicación. Por su parte, la Entidad contratante dispondrá de tres (3) días hábiles, a partir de la entrega de los documentos correspondientes, para efectuar la validación y remitir a la Entidad Nacional Competente para su aval definitivo. El incumplimiento de esta obligación dará lugar a hacer efectiva la póliza de cumplimiento.</w:t>
      </w:r>
    </w:p>
    <w:p w14:paraId="023DEA4F" w14:textId="77777777" w:rsidR="00A61A62" w:rsidRPr="00D84182" w:rsidRDefault="00A61A62" w:rsidP="00A61A62"/>
    <w:p w14:paraId="1C528B94" w14:textId="77777777" w:rsidR="00A61A62" w:rsidRPr="00D84182" w:rsidRDefault="00A61A62" w:rsidP="00A61A62">
      <w:r w:rsidRPr="00D84182">
        <w:t xml:space="preserve">El personal mínimo propuesto por el Proponente seleccionado y aprobado por la Entidad Nacional Competente, que para el caso que nos ocupa es el Ministerio de Educación Nacional, no podrá ser cambiado durante la ejecución del proyecto, a menos que exista una justa causa, para lo cual deberá presentarse comunicación suscrita por el profesional en la que conste la justificación de su retiro. </w:t>
      </w:r>
    </w:p>
    <w:p w14:paraId="25C16D0F" w14:textId="77777777" w:rsidR="00A61A62" w:rsidRPr="00D84182" w:rsidRDefault="00A61A62" w:rsidP="00A61A62"/>
    <w:p w14:paraId="08819D16" w14:textId="77777777" w:rsidR="00A61A62" w:rsidRPr="00D84182" w:rsidRDefault="00A61A62" w:rsidP="00A61A62">
      <w:r w:rsidRPr="00D84182">
        <w:t>En caso de aprobarse el cambio, el personal deberá reemplazarse por uno de igual o mejores calidades que el exigido en los Términos de Referencia. El Proponente seleccionado se obliga, en relación con los trabajadores y empleados, al cumplimiento de todas las normas legales vigentes, así como al pago de todos los salarios y prestaciones sociales de manera oportuna, toda vez que el personal que vincula la interventoría no tiene carácter oficial y, en consecuencia, sus relaciones trabajador-empleador se rigen por lo dispuesto en el código sustantivo del trabajo, y demás disposiciones concordantes y complementarias. Ninguna obligación de tal naturaleza corresponde al contratante y éste no asume responsabilidad ni solidaridad alguna.</w:t>
      </w:r>
    </w:p>
    <w:p w14:paraId="6F741727" w14:textId="77777777" w:rsidR="00A61A62" w:rsidRPr="00D84182" w:rsidRDefault="00A61A62" w:rsidP="00A61A62"/>
    <w:p w14:paraId="53A91BEB" w14:textId="77777777" w:rsidR="00A61A62" w:rsidRPr="00D84182" w:rsidRDefault="00A61A62" w:rsidP="00A61A62">
      <w:r w:rsidRPr="00D84182">
        <w:t>La incorporación de recursos del Proponente seleccionado estará acorde con las necesidades que vaya demandando el inicio de la ejecución del proyecto. Durante la ejecución del contrato, la utilización de los recursos del Proponente seleccionado será coherente con el desarrollo del proyecto. En el caso de requerirse durante la ejecución del contrato un especialista diferente a los previstos en estos términos de referencia, podrá ser aprobado, previa justificación, de acuerdo con los procedimientos contractuales correspondientes, ante el contratante, el contribuyente y la Entidad Nacional Competente. La utilización de los recursos del Contrato, deberán programarse de acuerdo con las actividades que se ejecutarán acorde con el cronograma general establecido para el proyecto.</w:t>
      </w:r>
    </w:p>
    <w:p w14:paraId="19A0DDD1" w14:textId="77777777" w:rsidR="00A61A62" w:rsidRPr="00D84182" w:rsidRDefault="00A61A62" w:rsidP="00A61A62"/>
    <w:p w14:paraId="4238330B" w14:textId="3DA2503D" w:rsidR="00A61A62" w:rsidRPr="00D84182" w:rsidRDefault="00A61A62" w:rsidP="00A61A62">
      <w:r w:rsidRPr="00D84182">
        <w:t xml:space="preserve">Cuando el proponente seleccionado tenga uno o más contratos en el marco del mecanismo de Obras por Impuestos con </w:t>
      </w:r>
      <w:r w:rsidR="009C5434">
        <w:rPr>
          <w:b/>
          <w:bCs/>
        </w:rPr>
        <w:t>FIDUCIA RESPECTIVA</w:t>
      </w:r>
      <w:r w:rsidR="00D37295" w:rsidRPr="00D37295">
        <w:rPr>
          <w:b/>
          <w:bCs/>
        </w:rPr>
        <w:t>.</w:t>
      </w:r>
      <w:r w:rsidRPr="00D84182">
        <w:t>,</w:t>
      </w:r>
      <w:r w:rsidR="0032242C">
        <w:t xml:space="preserve"> cuya Entidad Nacional Competente </w:t>
      </w:r>
      <w:r w:rsidR="005026D7">
        <w:t xml:space="preserve">sea el </w:t>
      </w:r>
      <w:r w:rsidR="005026D7" w:rsidRPr="005026D7">
        <w:rPr>
          <w:b/>
          <w:bCs/>
        </w:rPr>
        <w:t>MINISTERIO DE EDUCACIÓN NACIONAL</w:t>
      </w:r>
      <w:r w:rsidR="005026D7">
        <w:t>,</w:t>
      </w:r>
      <w:r w:rsidRPr="00D84182">
        <w:t xml:space="preserve"> se verificará, previo a la suscripción del acta de inicio del contrato, que el personal propuesto no supere el </w:t>
      </w:r>
      <w:r w:rsidR="00E96B03">
        <w:t>cien por ciento (</w:t>
      </w:r>
      <w:r w:rsidRPr="00D84182">
        <w:t>100%</w:t>
      </w:r>
      <w:ins w:id="139" w:author="Adriana Martinez Salamanca" w:date="2025-05-06T09:14:00Z">
        <w:r w:rsidR="00E96B03">
          <w:t>)</w:t>
        </w:r>
      </w:ins>
      <w:r w:rsidRPr="00D84182">
        <w:t xml:space="preserve"> de la dedicación acumulada, en cuyo caso, la Entidad Contratante podrá solicitar el cambio del personal que supere esta dedicación. De igual manera, en el caso de que bajo un mismo contrato de interventoría se realice el control de dos (2) o más proyectos aprobados bajo el mecanismo de Obras por Impuestos, a los cuales está vinculado un mismo contribuyente, la supervisión delegada por </w:t>
      </w:r>
      <w:r w:rsidR="00627432">
        <w:t>la</w:t>
      </w:r>
      <w:r w:rsidR="00627432" w:rsidRPr="00D84182">
        <w:t xml:space="preserve"> </w:t>
      </w:r>
      <w:r w:rsidRPr="00D84182">
        <w:t>ENC podrá ajustar el personal mínimo requerido para el contrato buscando la mayor eficiencia de los recursos, garantizando en todo caso el cumplimiento de las especificaciones establecidas en el proyecto viabilizado.</w:t>
      </w:r>
    </w:p>
    <w:p w14:paraId="3A0D1806" w14:textId="77777777" w:rsidR="002655B3" w:rsidRPr="00D84182" w:rsidRDefault="002655B3" w:rsidP="00793DAD"/>
    <w:p w14:paraId="235F67FC" w14:textId="77777777" w:rsidR="002655B3" w:rsidRPr="00D84182" w:rsidRDefault="002655B3" w:rsidP="000B5640">
      <w:pPr>
        <w:pStyle w:val="Ttulo4"/>
      </w:pPr>
      <w:r w:rsidRPr="00D84182">
        <w:t>DISPOSICIONES GENERALES PARA LA VALIDEZ DE LA EXPERIENCIA DEL PERSONAL MÍNIMO REQUERIDO</w:t>
      </w:r>
    </w:p>
    <w:p w14:paraId="7D8630D2" w14:textId="77777777" w:rsidR="00793DAD" w:rsidRPr="00D84182" w:rsidRDefault="00793DAD" w:rsidP="00793DAD"/>
    <w:p w14:paraId="67FCB567" w14:textId="45848806" w:rsidR="00793DAD" w:rsidRPr="00D84182" w:rsidRDefault="00793DAD" w:rsidP="00793DAD">
      <w:r w:rsidRPr="00D84182">
        <w:t xml:space="preserve">La Entidad tendrá en cuenta los siguientes aspectos para analizar la experiencia acreditada y que la misma sea válida una vez celebrado </w:t>
      </w:r>
      <w:r w:rsidR="00492854" w:rsidRPr="00D84182">
        <w:t>el contrato de interventoría</w:t>
      </w:r>
      <w:r w:rsidRPr="00D84182">
        <w:t>. En primer lugar, la experiencia profesional se computará a partir de la terminación y aprobación del pénsum académico, salvo en los casos que se realicen prácticas laborales para obtener el título profesional o tecnológico. El tiempo de experiencia en la práctica es válido si se realizan durante los veinticuatro (24) meses anteriores a la expedición de</w:t>
      </w:r>
      <w:r w:rsidR="00FE297E" w:rsidRPr="00D84182">
        <w:t>l artículo 192 de</w:t>
      </w:r>
      <w:r w:rsidRPr="00D84182">
        <w:t xml:space="preserve"> la Ley 1955 de 2019 o con posterioridad a su expedición, es decir, la práctica realizada antes de la terminación de materias contará como experiencia profesional si se cumplen los requisitos mencionados.</w:t>
      </w:r>
    </w:p>
    <w:p w14:paraId="64C80DED" w14:textId="77777777" w:rsidR="00793DAD" w:rsidRPr="00D84182" w:rsidRDefault="00793DAD" w:rsidP="00793DAD"/>
    <w:p w14:paraId="4D5E07A6" w14:textId="69CB314F" w:rsidR="00793DAD" w:rsidRPr="00D84182" w:rsidRDefault="00793DAD" w:rsidP="00793DAD">
      <w:r w:rsidRPr="00D84182">
        <w:t>Para el cómputo de la experiencia se aportará alguno de los siguientes documentos, dependiendo de la fecha desde que el Proponente pretenda acreditar la experiencia profesional de su equipo de trabajo:</w:t>
      </w:r>
    </w:p>
    <w:p w14:paraId="00736319" w14:textId="77777777" w:rsidR="00793DAD" w:rsidRPr="00D84182" w:rsidRDefault="00793DAD" w:rsidP="00793DAD"/>
    <w:p w14:paraId="721A599C" w14:textId="74BF0571" w:rsidR="00492854" w:rsidRPr="00D84182" w:rsidRDefault="00492854" w:rsidP="002B5476">
      <w:pPr>
        <w:pStyle w:val="Prrafodelista"/>
        <w:numPr>
          <w:ilvl w:val="0"/>
          <w:numId w:val="61"/>
        </w:numPr>
      </w:pPr>
      <w:r w:rsidRPr="00D84182">
        <w:t xml:space="preserve">La experiencia que se obtenga de manera paralela o en el mismo periodo será contabilizada por una única vez, de manera que no será posible en un año exceder más de 365 días de experiencia, así se presenten más de un certificado laboral que certifique que laboró al mismo tiempo en proyectos similares. </w:t>
      </w:r>
    </w:p>
    <w:p w14:paraId="77ECA0F7" w14:textId="77777777" w:rsidR="00492854" w:rsidRPr="00D84182" w:rsidRDefault="00492854" w:rsidP="00492854"/>
    <w:p w14:paraId="4BE82821" w14:textId="4DF0E5F0" w:rsidR="00492854" w:rsidRPr="00D84182" w:rsidRDefault="00492854" w:rsidP="002B5476">
      <w:pPr>
        <w:pStyle w:val="Prrafodelista"/>
        <w:numPr>
          <w:ilvl w:val="0"/>
          <w:numId w:val="61"/>
        </w:numPr>
      </w:pPr>
      <w:r w:rsidRPr="00D84182">
        <w:t xml:space="preserve">El certificado de la entidad beneficiaria en los términos del artículo 6º de la Ley 2043 de 2020 o la norma que lo modifique, sustituya o complemente, cuando se trate de práctica profesional. </w:t>
      </w:r>
    </w:p>
    <w:p w14:paraId="24585255" w14:textId="77777777" w:rsidR="00492854" w:rsidRPr="00D84182" w:rsidRDefault="00492854" w:rsidP="00492854"/>
    <w:p w14:paraId="6B5B4046" w14:textId="5B706334" w:rsidR="00492854" w:rsidRPr="00D84182" w:rsidRDefault="00492854" w:rsidP="002B5476">
      <w:pPr>
        <w:pStyle w:val="Prrafodelista"/>
        <w:numPr>
          <w:ilvl w:val="0"/>
          <w:numId w:val="61"/>
        </w:numPr>
      </w:pPr>
      <w:r w:rsidRPr="00D84182">
        <w:t xml:space="preserve">El certificado de terminación o aprobación del pénsum académico. </w:t>
      </w:r>
    </w:p>
    <w:p w14:paraId="26BD9C84" w14:textId="77777777" w:rsidR="00492854" w:rsidRPr="00D84182" w:rsidRDefault="00492854" w:rsidP="00492854"/>
    <w:p w14:paraId="532A3AC2" w14:textId="56A3F9AD" w:rsidR="00492854" w:rsidRPr="00D84182" w:rsidRDefault="00492854" w:rsidP="002B5476">
      <w:pPr>
        <w:pStyle w:val="Prrafodelista"/>
        <w:numPr>
          <w:ilvl w:val="0"/>
          <w:numId w:val="61"/>
        </w:numPr>
      </w:pPr>
      <w:r w:rsidRPr="00D84182">
        <w:t xml:space="preserve">En el evento de que el proponente no entregue alguno de los documentos anteriormente mencionados, la Entidad contará la experiencia profesional a partir de la expedición del acta de grado o el diploma, el cual debe ser aportado. </w:t>
      </w:r>
    </w:p>
    <w:p w14:paraId="161D1745" w14:textId="77777777" w:rsidR="00492854" w:rsidRPr="00D84182" w:rsidRDefault="00492854" w:rsidP="00492854"/>
    <w:p w14:paraId="75127007" w14:textId="00E9564E" w:rsidR="00492854" w:rsidRPr="00D84182" w:rsidRDefault="00492854" w:rsidP="002B5476">
      <w:pPr>
        <w:pStyle w:val="Prrafodelista"/>
        <w:numPr>
          <w:ilvl w:val="0"/>
          <w:numId w:val="61"/>
        </w:numPr>
      </w:pPr>
      <w:r w:rsidRPr="00D84182">
        <w:t xml:space="preserve">La contabilización de la experiencia se realizará en años. En caso de que el año no esté completo, se realizará la conversión de meses o días a años. </w:t>
      </w:r>
    </w:p>
    <w:p w14:paraId="5F60C510" w14:textId="77777777" w:rsidR="00492854" w:rsidRPr="00D84182" w:rsidRDefault="00492854" w:rsidP="00492854"/>
    <w:p w14:paraId="1E74CEDB" w14:textId="34619B8D" w:rsidR="00492854" w:rsidRPr="00D84182" w:rsidRDefault="00492854" w:rsidP="002B5476">
      <w:pPr>
        <w:pStyle w:val="Prrafodelista"/>
        <w:numPr>
          <w:ilvl w:val="0"/>
          <w:numId w:val="61"/>
        </w:numPr>
      </w:pPr>
      <w:r w:rsidRPr="00D84182">
        <w:t>Sin perjuicio de lo anterior, para profesiones que cuenten con una reglamentación especial de tipo legal o reglamentario, la experiencia profesional será aquella acreditada a partir del cumplimiento de los requisitos establecidos en la ley que regule el ejercicio de cada profesión, incluida la expedición de la tarjeta o matrícula profesional, en caso de aplicar.</w:t>
      </w:r>
    </w:p>
    <w:p w14:paraId="02306B73" w14:textId="77777777" w:rsidR="00492854" w:rsidRPr="00D84182" w:rsidRDefault="00492854" w:rsidP="00492854"/>
    <w:p w14:paraId="61FE443C" w14:textId="77777777" w:rsidR="00B74BAE" w:rsidRDefault="00492854" w:rsidP="00005C4C">
      <w:pPr>
        <w:pStyle w:val="Prrafodelista"/>
        <w:numPr>
          <w:ilvl w:val="0"/>
          <w:numId w:val="61"/>
        </w:numPr>
      </w:pPr>
      <w:r w:rsidRPr="00D84182">
        <w:t>La experiencia profesional para todas las ramas de ingeniería se contará a partir de la fecha de expedición de la tarjeta profesional.</w:t>
      </w:r>
    </w:p>
    <w:p w14:paraId="728CA782" w14:textId="77777777" w:rsidR="00B74BAE" w:rsidRDefault="00B74BAE" w:rsidP="00B74BAE">
      <w:pPr>
        <w:pStyle w:val="Prrafodelista"/>
      </w:pPr>
    </w:p>
    <w:p w14:paraId="71F855C6" w14:textId="7E4CC3BE" w:rsidR="00005C4C" w:rsidRPr="00D84182" w:rsidRDefault="00005C4C" w:rsidP="00005C4C">
      <w:pPr>
        <w:pStyle w:val="Prrafodelista"/>
        <w:numPr>
          <w:ilvl w:val="0"/>
          <w:numId w:val="61"/>
        </w:numPr>
      </w:pPr>
      <w:r w:rsidRPr="00D84182">
        <w:t>Es importante aclarar que no se computa tiempo de experiencia sin el debido certificado laboral, el cual debe contener:</w:t>
      </w:r>
    </w:p>
    <w:p w14:paraId="30A8126A" w14:textId="77777777" w:rsidR="00005C4C" w:rsidRPr="00D84182" w:rsidRDefault="00005C4C" w:rsidP="00005C4C"/>
    <w:p w14:paraId="52E36315" w14:textId="1CD0297B" w:rsidR="00005C4C" w:rsidRPr="00D84182" w:rsidRDefault="00005C4C" w:rsidP="00C170A8">
      <w:pPr>
        <w:pStyle w:val="Prrafodelista"/>
        <w:numPr>
          <w:ilvl w:val="0"/>
          <w:numId w:val="119"/>
        </w:numPr>
      </w:pPr>
      <w:r w:rsidRPr="00D84182">
        <w:t>Nombre de la empresa o entidad.</w:t>
      </w:r>
    </w:p>
    <w:p w14:paraId="785D0CB8" w14:textId="7AC4BB6C" w:rsidR="00005C4C" w:rsidRPr="00D84182" w:rsidRDefault="00005C4C" w:rsidP="00C170A8">
      <w:pPr>
        <w:pStyle w:val="Prrafodelista"/>
        <w:numPr>
          <w:ilvl w:val="0"/>
          <w:numId w:val="119"/>
        </w:numPr>
      </w:pPr>
      <w:r w:rsidRPr="00D84182">
        <w:t>NIT del certificador.</w:t>
      </w:r>
    </w:p>
    <w:p w14:paraId="24BDE4DC" w14:textId="7D1FF3A7" w:rsidR="00005C4C" w:rsidRPr="00D84182" w:rsidRDefault="00005C4C" w:rsidP="00C170A8">
      <w:pPr>
        <w:pStyle w:val="Prrafodelista"/>
        <w:numPr>
          <w:ilvl w:val="0"/>
          <w:numId w:val="119"/>
        </w:numPr>
      </w:pPr>
      <w:r w:rsidRPr="00D84182">
        <w:t xml:space="preserve">Dirección de la empresa o entidad. </w:t>
      </w:r>
    </w:p>
    <w:p w14:paraId="240182B2" w14:textId="3D8A7F54" w:rsidR="00005C4C" w:rsidRPr="00D84182" w:rsidRDefault="00005C4C" w:rsidP="00C170A8">
      <w:pPr>
        <w:pStyle w:val="Prrafodelista"/>
        <w:numPr>
          <w:ilvl w:val="0"/>
          <w:numId w:val="119"/>
        </w:numPr>
      </w:pPr>
      <w:r w:rsidRPr="00D84182">
        <w:t>Teléfono de la empresa o entidad.</w:t>
      </w:r>
    </w:p>
    <w:p w14:paraId="68FFB809" w14:textId="054397EE" w:rsidR="00005C4C" w:rsidRPr="00D84182" w:rsidRDefault="00005C4C" w:rsidP="00C170A8">
      <w:pPr>
        <w:pStyle w:val="Prrafodelista"/>
        <w:numPr>
          <w:ilvl w:val="0"/>
          <w:numId w:val="119"/>
        </w:numPr>
      </w:pPr>
      <w:r w:rsidRPr="00D84182">
        <w:t xml:space="preserve">Nombre del profesional contratado. </w:t>
      </w:r>
    </w:p>
    <w:p w14:paraId="35441526" w14:textId="5A59A9A7" w:rsidR="00005C4C" w:rsidRPr="00D84182" w:rsidRDefault="00005C4C" w:rsidP="00C170A8">
      <w:pPr>
        <w:pStyle w:val="Prrafodelista"/>
        <w:numPr>
          <w:ilvl w:val="0"/>
          <w:numId w:val="119"/>
        </w:numPr>
      </w:pPr>
      <w:r w:rsidRPr="00D84182">
        <w:t>Número de identificación (Cédula).</w:t>
      </w:r>
    </w:p>
    <w:p w14:paraId="0FEC3184" w14:textId="605A258B" w:rsidR="00005C4C" w:rsidRPr="00D84182" w:rsidRDefault="00005C4C" w:rsidP="00C170A8">
      <w:pPr>
        <w:pStyle w:val="Prrafodelista"/>
        <w:numPr>
          <w:ilvl w:val="0"/>
          <w:numId w:val="119"/>
        </w:numPr>
      </w:pPr>
      <w:r w:rsidRPr="00D84182">
        <w:t>Cargo desempeñado u objeto contractual.</w:t>
      </w:r>
    </w:p>
    <w:p w14:paraId="73345F34" w14:textId="2243902A" w:rsidR="00005C4C" w:rsidRPr="00D84182" w:rsidRDefault="00005C4C" w:rsidP="00C170A8">
      <w:pPr>
        <w:pStyle w:val="Prrafodelista"/>
        <w:numPr>
          <w:ilvl w:val="0"/>
          <w:numId w:val="119"/>
        </w:numPr>
      </w:pPr>
      <w:r w:rsidRPr="00D84182">
        <w:t xml:space="preserve">Tiempo de vinculación o servicio prestado </w:t>
      </w:r>
      <w:r w:rsidR="002D53E5" w:rsidRPr="00D84182">
        <w:t>(día - mes - año</w:t>
      </w:r>
      <w:r w:rsidRPr="00D84182">
        <w:t>), inicio y terminación.</w:t>
      </w:r>
    </w:p>
    <w:p w14:paraId="3B354E51" w14:textId="46308D2E" w:rsidR="00005C4C" w:rsidRPr="00D84182" w:rsidRDefault="00005C4C" w:rsidP="00C170A8">
      <w:pPr>
        <w:pStyle w:val="Prrafodelista"/>
        <w:numPr>
          <w:ilvl w:val="0"/>
          <w:numId w:val="119"/>
        </w:numPr>
      </w:pPr>
      <w:r w:rsidRPr="00D84182">
        <w:t>Funciones o actividades, u obligaciones a cargo, según corresponda.</w:t>
      </w:r>
    </w:p>
    <w:p w14:paraId="7D91F7C6" w14:textId="6175B461" w:rsidR="002D53E5" w:rsidRPr="00D84182" w:rsidRDefault="00005C4C" w:rsidP="00C170A8">
      <w:pPr>
        <w:pStyle w:val="Prrafodelista"/>
        <w:numPr>
          <w:ilvl w:val="0"/>
          <w:numId w:val="119"/>
        </w:numPr>
      </w:pPr>
      <w:r w:rsidRPr="00D84182">
        <w:t>Firma de la persona competente que expide la certificación.</w:t>
      </w:r>
    </w:p>
    <w:p w14:paraId="301CFBC7" w14:textId="77777777" w:rsidR="002D53E5" w:rsidRPr="00D84182" w:rsidRDefault="002D53E5" w:rsidP="002D53E5"/>
    <w:p w14:paraId="67CC1233" w14:textId="77777777" w:rsidR="008C5C2E" w:rsidRDefault="008C5C2E" w:rsidP="008C5C2E">
      <w:r w:rsidRPr="00D84182">
        <w:t xml:space="preserve">Para la evaluación de la certificación laboral por parte del Comité Evaluador, se debe tener presente que el “Objeto o alcance u obligaciones” descritas en esta deben estar relacionadas con el objeto a contratar y, por lo tanto, con lo dispuesto en el </w:t>
      </w:r>
      <w:r w:rsidRPr="00726511">
        <w:rPr>
          <w:b/>
          <w:bCs/>
        </w:rPr>
        <w:t>Anexo No. 7</w:t>
      </w:r>
      <w:r w:rsidRPr="00D84182">
        <w:t xml:space="preserve"> (Personal mínimo requerido).</w:t>
      </w:r>
    </w:p>
    <w:p w14:paraId="1AE31BB3" w14:textId="77777777" w:rsidR="008C5C2E" w:rsidRPr="00D84182" w:rsidRDefault="008C5C2E" w:rsidP="008C5C2E"/>
    <w:p w14:paraId="15AA6E75" w14:textId="77777777" w:rsidR="008C5C2E" w:rsidRDefault="008C5C2E" w:rsidP="008C5C2E">
      <w:r w:rsidRPr="00D84182">
        <w:rPr>
          <w:b/>
          <w:bCs/>
        </w:rPr>
        <w:t>Nota:</w:t>
      </w:r>
      <w:r w:rsidRPr="00D84182">
        <w:t xml:space="preserve"> Para la experiencia con contratos cuyo alcance incluya la interventoría de otros productos o servicios, la misma podrá ser validada siempre y cuando se verifique la ejecución de al menos uno (1) de los componentes relacionados con el objeto, o alcance u obligaciones a contratar.</w:t>
      </w:r>
      <w:r>
        <w:t xml:space="preserve"> </w:t>
      </w:r>
      <w:r w:rsidRPr="00D84182">
        <w:t xml:space="preserve">Para constatar esta experiencia debe ser anexado el contrato con acta de terminación a satisfacción para verificar el componente desarrollado. </w:t>
      </w:r>
    </w:p>
    <w:p w14:paraId="667E6342" w14:textId="77777777" w:rsidR="00695502" w:rsidRPr="00D84182" w:rsidRDefault="00695502" w:rsidP="0013343A"/>
    <w:p w14:paraId="0110DD38" w14:textId="77777777" w:rsidR="00695502" w:rsidRPr="00D84182" w:rsidRDefault="00695502" w:rsidP="000B5640">
      <w:pPr>
        <w:pStyle w:val="Ttulo4"/>
      </w:pPr>
      <w:r w:rsidRPr="00D84182">
        <w:t xml:space="preserve">ACREDITACIÓN DEL CUMPLIMIENTO DE REQUISITO DE ESTUDIO DEL PERSONAL MÍNIMO REQUERIDO </w:t>
      </w:r>
    </w:p>
    <w:p w14:paraId="7F035FFE" w14:textId="510D1634" w:rsidR="00695502" w:rsidRPr="00D84182" w:rsidRDefault="00695502" w:rsidP="00392A1F"/>
    <w:p w14:paraId="00A329E5" w14:textId="77777777" w:rsidR="008C5C2E" w:rsidRPr="00A23B26" w:rsidRDefault="008C5C2E" w:rsidP="008C5C2E">
      <w:r w:rsidRPr="00A23B26">
        <w:t>Para acreditar la formación académica de los integrantes del equipo de trabajo aportarán los siguientes documentos: i) copia del acta de grado o del diploma de grado; y, ii) copia de la tarjeta profesional o de la matrícula profesional, en los casos en que aplique y su certificado de antecedentes profesionales. El requisito de la tarjeta profesional se puede suplir con el registro de que trata el artículo 18 del Decreto-Ley 2106 de 2019.</w:t>
      </w:r>
    </w:p>
    <w:p w14:paraId="0E8AE147" w14:textId="77777777" w:rsidR="008C5C2E" w:rsidRPr="00A23B26" w:rsidRDefault="008C5C2E" w:rsidP="008C5C2E"/>
    <w:p w14:paraId="00F12548" w14:textId="77777777" w:rsidR="008C5C2E" w:rsidRPr="00A23B26" w:rsidRDefault="008C5C2E" w:rsidP="008C5C2E">
      <w:r w:rsidRPr="00A23B26">
        <w:t>Por otro lado, el Proponente que ofrezca personal con títulos académicos otorgados en el exterior deberá acreditar la convalidación de estos títulos en Colombia ante el Ministerio de Educación Nacional. En este sentido, para demostrar los títulos académicos obtenidos en el exterior se requiere presentar la Resolución expedida por el Ministerio de Educación Nacional que convalida el título otorgado en el exterior, para lo cual deberá contar con los mismos, o iniciar con suficiente anticipación los trámites respectivos y presentarlo al supervisor del contrato previo a la suscripción del acta de inicio. </w:t>
      </w:r>
    </w:p>
    <w:p w14:paraId="42E0546D" w14:textId="6D87BCD0" w:rsidR="003A154D" w:rsidRPr="00D84182" w:rsidRDefault="003A154D" w:rsidP="00D1421F">
      <w:pPr>
        <w:spacing w:after="160" w:line="259" w:lineRule="auto"/>
        <w:jc w:val="left"/>
      </w:pPr>
    </w:p>
    <w:p w14:paraId="1FA799E6" w14:textId="3F561F74" w:rsidR="003A154D" w:rsidRPr="00D84182" w:rsidRDefault="003A154D" w:rsidP="00D87745">
      <w:pPr>
        <w:pStyle w:val="Ttulo1"/>
        <w:numPr>
          <w:ilvl w:val="0"/>
          <w:numId w:val="147"/>
        </w:numPr>
      </w:pPr>
      <w:bookmarkStart w:id="140" w:name="_Toc197421952"/>
      <w:r w:rsidRPr="00D84182">
        <w:t>REQUISITOS PONDERABLES</w:t>
      </w:r>
      <w:bookmarkEnd w:id="140"/>
    </w:p>
    <w:p w14:paraId="73077E5A" w14:textId="77777777" w:rsidR="003A154D" w:rsidRPr="00D84182" w:rsidRDefault="003A154D" w:rsidP="00392A1F"/>
    <w:p w14:paraId="3C6382B6" w14:textId="4FC7DCC8" w:rsidR="003A154D" w:rsidRPr="00D84182" w:rsidRDefault="005368FE" w:rsidP="00392A1F">
      <w:r w:rsidRPr="005368FE">
        <w:t>AVAL FIDUCIARIA S.A. como vocera y administradora del Fideicomiso Oxi INGREDION Santander</w:t>
      </w:r>
      <w:r w:rsidR="003A154D" w:rsidRPr="00D84182">
        <w:t>, evaluará únicamente las propuestas de los proponentes que hayan acreditado la totalidad de requisitos habilitantes definidos en los</w:t>
      </w:r>
      <w:r w:rsidR="00FB2DFF" w:rsidRPr="00D84182">
        <w:t xml:space="preserve"> presentes</w:t>
      </w:r>
      <w:r w:rsidR="003A154D" w:rsidRPr="00D84182">
        <w:t xml:space="preserve"> </w:t>
      </w:r>
      <w:r w:rsidR="00863AB7">
        <w:t>T</w:t>
      </w:r>
      <w:r w:rsidR="003A154D" w:rsidRPr="00D84182">
        <w:t xml:space="preserve">érminos de </w:t>
      </w:r>
      <w:r w:rsidR="00863AB7">
        <w:t>R</w:t>
      </w:r>
      <w:r w:rsidR="003A154D" w:rsidRPr="00D84182">
        <w:t>eferencia y que no se hallen incursas en ninguna de las causales de rechazo descritas, así:</w:t>
      </w:r>
    </w:p>
    <w:p w14:paraId="63FFA26B" w14:textId="77777777" w:rsidR="00FB2DFF" w:rsidRPr="00D84182" w:rsidRDefault="00FB2DFF" w:rsidP="00392A1F"/>
    <w:p w14:paraId="5FF764EF" w14:textId="06E27E0B" w:rsidR="00FB2DFF" w:rsidRPr="00D84182" w:rsidRDefault="00FB2DFF" w:rsidP="002B5476">
      <w:pPr>
        <w:pStyle w:val="Ttulo2"/>
        <w:numPr>
          <w:ilvl w:val="1"/>
          <w:numId w:val="40"/>
        </w:numPr>
        <w:ind w:left="709" w:hanging="709"/>
      </w:pPr>
      <w:bookmarkStart w:id="141" w:name="_Toc197421953"/>
      <w:r w:rsidRPr="00D84182">
        <w:t>CRITERIOS DE EVALUACIÓN Y CALIFICACIÓN DE PROPUESTAS</w:t>
      </w:r>
      <w:bookmarkEnd w:id="141"/>
    </w:p>
    <w:p w14:paraId="42394C19" w14:textId="77777777" w:rsidR="00FB2DFF" w:rsidRPr="00D84182" w:rsidRDefault="00FB2DFF" w:rsidP="00392A1F"/>
    <w:p w14:paraId="60EE9FB4" w14:textId="76C2332C" w:rsidR="00893340" w:rsidRPr="00D84182" w:rsidRDefault="00FB2DFF" w:rsidP="004E48E0">
      <w:r w:rsidRPr="00D84182">
        <w:t>Los proponentes habilitados en los aspectos jurídicos, técnicos y financieros del título anterior, tendrán derecho a que sus propuestas sean calificadas, lo cual se hará con base en los siguientes criterios de ponderación</w:t>
      </w:r>
      <w:r w:rsidR="004E48E0" w:rsidRPr="00D84182">
        <w:t>:</w:t>
      </w:r>
      <w:bookmarkStart w:id="142" w:name="_heading=h.j8sehv" w:colFirst="0" w:colLast="0"/>
      <w:bookmarkEnd w:id="142"/>
    </w:p>
    <w:p w14:paraId="58709E9A" w14:textId="77777777" w:rsidR="00821F9B" w:rsidRDefault="00821F9B" w:rsidP="004E48E0"/>
    <w:tbl>
      <w:tblPr>
        <w:tblStyle w:val="Tablaconcuadrcula"/>
        <w:tblW w:w="0" w:type="auto"/>
        <w:jc w:val="center"/>
        <w:tblLook w:val="04A0" w:firstRow="1" w:lastRow="0" w:firstColumn="1" w:lastColumn="0" w:noHBand="0" w:noVBand="1"/>
      </w:tblPr>
      <w:tblGrid>
        <w:gridCol w:w="5953"/>
        <w:gridCol w:w="1272"/>
      </w:tblGrid>
      <w:tr w:rsidR="005D3C20" w:rsidRPr="008979D8" w14:paraId="56757C4B" w14:textId="77777777" w:rsidTr="00546311">
        <w:trPr>
          <w:tblHeader/>
          <w:jc w:val="center"/>
        </w:trPr>
        <w:tc>
          <w:tcPr>
            <w:tcW w:w="5953" w:type="dxa"/>
            <w:shd w:val="clear" w:color="auto" w:fill="F2F2F2" w:themeFill="background1" w:themeFillShade="F2"/>
            <w:vAlign w:val="center"/>
          </w:tcPr>
          <w:p w14:paraId="52B38166" w14:textId="77777777" w:rsidR="005D3C20" w:rsidRPr="008979D8" w:rsidRDefault="005D3C20">
            <w:pPr>
              <w:spacing w:line="259" w:lineRule="auto"/>
              <w:jc w:val="center"/>
              <w:rPr>
                <w:b/>
                <w:bCs/>
              </w:rPr>
            </w:pPr>
            <w:r w:rsidRPr="008979D8">
              <w:rPr>
                <w:b/>
                <w:bCs/>
              </w:rPr>
              <w:t>FACTOR DE EVALUACIÓN</w:t>
            </w:r>
          </w:p>
        </w:tc>
        <w:tc>
          <w:tcPr>
            <w:tcW w:w="1272" w:type="dxa"/>
            <w:shd w:val="clear" w:color="auto" w:fill="F2F2F2" w:themeFill="background1" w:themeFillShade="F2"/>
            <w:vAlign w:val="center"/>
          </w:tcPr>
          <w:p w14:paraId="4B780570" w14:textId="77777777" w:rsidR="005D3C20" w:rsidRPr="008979D8" w:rsidRDefault="005D3C20">
            <w:pPr>
              <w:spacing w:line="259" w:lineRule="auto"/>
              <w:jc w:val="center"/>
              <w:rPr>
                <w:b/>
                <w:bCs/>
              </w:rPr>
            </w:pPr>
            <w:r w:rsidRPr="008979D8">
              <w:rPr>
                <w:b/>
                <w:bCs/>
              </w:rPr>
              <w:t>PUNTAJE MÁXIMO</w:t>
            </w:r>
          </w:p>
        </w:tc>
      </w:tr>
      <w:tr w:rsidR="005D3C20" w:rsidRPr="008979D8" w14:paraId="56DF9D1C" w14:textId="77777777">
        <w:trPr>
          <w:jc w:val="center"/>
        </w:trPr>
        <w:tc>
          <w:tcPr>
            <w:tcW w:w="5953" w:type="dxa"/>
            <w:vAlign w:val="center"/>
          </w:tcPr>
          <w:p w14:paraId="742E2495" w14:textId="77777777" w:rsidR="005D3C20" w:rsidRPr="008979D8" w:rsidRDefault="005D3C20">
            <w:pPr>
              <w:spacing w:line="259" w:lineRule="auto"/>
              <w:jc w:val="center"/>
            </w:pPr>
            <w:r w:rsidRPr="008979D8">
              <w:t xml:space="preserve">1. Calidad de la propuesta: Experiencia del proponente adicional a la mínima habilitante. </w:t>
            </w:r>
          </w:p>
        </w:tc>
        <w:tc>
          <w:tcPr>
            <w:tcW w:w="1272" w:type="dxa"/>
            <w:vAlign w:val="center"/>
          </w:tcPr>
          <w:p w14:paraId="293E5214" w14:textId="77777777" w:rsidR="005D3C20" w:rsidRPr="008979D8" w:rsidRDefault="005D3C20">
            <w:pPr>
              <w:spacing w:line="259" w:lineRule="auto"/>
              <w:jc w:val="center"/>
            </w:pPr>
            <w:r w:rsidRPr="008979D8">
              <w:t>70</w:t>
            </w:r>
          </w:p>
        </w:tc>
      </w:tr>
      <w:tr w:rsidR="005D3C20" w:rsidRPr="008979D8" w14:paraId="6B6072E7" w14:textId="77777777">
        <w:trPr>
          <w:jc w:val="center"/>
        </w:trPr>
        <w:tc>
          <w:tcPr>
            <w:tcW w:w="5953" w:type="dxa"/>
            <w:vAlign w:val="center"/>
          </w:tcPr>
          <w:p w14:paraId="5B9B1ED3" w14:textId="77777777" w:rsidR="005D3C20" w:rsidRPr="008979D8" w:rsidRDefault="005D3C20">
            <w:pPr>
              <w:spacing w:line="259" w:lineRule="auto"/>
              <w:jc w:val="center"/>
            </w:pPr>
            <w:r w:rsidRPr="008979D8">
              <w:t>2. Oferta económica.</w:t>
            </w:r>
          </w:p>
        </w:tc>
        <w:tc>
          <w:tcPr>
            <w:tcW w:w="1272" w:type="dxa"/>
            <w:vAlign w:val="center"/>
          </w:tcPr>
          <w:p w14:paraId="68FA74D1" w14:textId="77777777" w:rsidR="005D3C20" w:rsidRPr="008979D8" w:rsidRDefault="005D3C20">
            <w:pPr>
              <w:spacing w:line="259" w:lineRule="auto"/>
              <w:jc w:val="center"/>
            </w:pPr>
            <w:r w:rsidRPr="008979D8">
              <w:t>14</w:t>
            </w:r>
          </w:p>
        </w:tc>
      </w:tr>
      <w:tr w:rsidR="005D3C20" w:rsidRPr="008979D8" w14:paraId="26BDB979" w14:textId="77777777">
        <w:trPr>
          <w:jc w:val="center"/>
        </w:trPr>
        <w:tc>
          <w:tcPr>
            <w:tcW w:w="5953" w:type="dxa"/>
            <w:vAlign w:val="center"/>
          </w:tcPr>
          <w:p w14:paraId="6E250738" w14:textId="77777777" w:rsidR="005D3C20" w:rsidRPr="008979D8" w:rsidRDefault="005D3C20">
            <w:pPr>
              <w:spacing w:line="259" w:lineRule="auto"/>
              <w:jc w:val="center"/>
            </w:pPr>
            <w:r w:rsidRPr="008979D8">
              <w:t>3. Apoyo a la industria nacional.</w:t>
            </w:r>
          </w:p>
        </w:tc>
        <w:tc>
          <w:tcPr>
            <w:tcW w:w="1272" w:type="dxa"/>
            <w:vAlign w:val="center"/>
          </w:tcPr>
          <w:p w14:paraId="1D92E090" w14:textId="77777777" w:rsidR="005D3C20" w:rsidRPr="008979D8" w:rsidRDefault="005D3C20">
            <w:pPr>
              <w:spacing w:line="259" w:lineRule="auto"/>
              <w:jc w:val="center"/>
            </w:pPr>
            <w:r w:rsidRPr="008979D8">
              <w:t>10</w:t>
            </w:r>
          </w:p>
        </w:tc>
      </w:tr>
      <w:tr w:rsidR="005D3C20" w:rsidRPr="008979D8" w14:paraId="10CF4267" w14:textId="77777777">
        <w:trPr>
          <w:jc w:val="center"/>
        </w:trPr>
        <w:tc>
          <w:tcPr>
            <w:tcW w:w="5953" w:type="dxa"/>
            <w:vAlign w:val="center"/>
          </w:tcPr>
          <w:p w14:paraId="57812388" w14:textId="77777777" w:rsidR="005D3C20" w:rsidRPr="008979D8" w:rsidRDefault="005D3C20">
            <w:pPr>
              <w:spacing w:line="259" w:lineRule="auto"/>
              <w:jc w:val="center"/>
            </w:pPr>
            <w:r w:rsidRPr="008979D8">
              <w:t>4. Incentivos en los procesos de contratación a favor de personas con discapacidad.</w:t>
            </w:r>
          </w:p>
        </w:tc>
        <w:tc>
          <w:tcPr>
            <w:tcW w:w="1272" w:type="dxa"/>
            <w:vAlign w:val="center"/>
          </w:tcPr>
          <w:p w14:paraId="103D0AAD" w14:textId="77777777" w:rsidR="005D3C20" w:rsidRPr="008979D8" w:rsidRDefault="005D3C20">
            <w:pPr>
              <w:spacing w:line="259" w:lineRule="auto"/>
              <w:jc w:val="center"/>
            </w:pPr>
            <w:r w:rsidRPr="008979D8">
              <w:t>1</w:t>
            </w:r>
          </w:p>
        </w:tc>
      </w:tr>
      <w:tr w:rsidR="005D3C20" w:rsidRPr="008979D8" w14:paraId="27BFAF93" w14:textId="77777777">
        <w:trPr>
          <w:jc w:val="center"/>
        </w:trPr>
        <w:tc>
          <w:tcPr>
            <w:tcW w:w="5953" w:type="dxa"/>
            <w:vAlign w:val="center"/>
          </w:tcPr>
          <w:p w14:paraId="7A331BB1" w14:textId="77777777" w:rsidR="005D3C20" w:rsidRPr="008979D8" w:rsidRDefault="005D3C20">
            <w:pPr>
              <w:spacing w:line="259" w:lineRule="auto"/>
              <w:jc w:val="center"/>
            </w:pPr>
            <w:r w:rsidRPr="008979D8">
              <w:t>5. Equipo técnico adicional al mínimo requerido, sin costo adicional.</w:t>
            </w:r>
          </w:p>
        </w:tc>
        <w:tc>
          <w:tcPr>
            <w:tcW w:w="1272" w:type="dxa"/>
            <w:vAlign w:val="center"/>
          </w:tcPr>
          <w:p w14:paraId="15BA50EF" w14:textId="77777777" w:rsidR="005D3C20" w:rsidRPr="008979D8" w:rsidRDefault="005D3C20">
            <w:pPr>
              <w:spacing w:line="259" w:lineRule="auto"/>
              <w:jc w:val="center"/>
            </w:pPr>
            <w:r w:rsidRPr="008979D8">
              <w:t>5</w:t>
            </w:r>
          </w:p>
        </w:tc>
      </w:tr>
      <w:tr w:rsidR="005D3C20" w:rsidRPr="008979D8" w14:paraId="50C052FC" w14:textId="77777777" w:rsidTr="00546311">
        <w:trPr>
          <w:jc w:val="center"/>
        </w:trPr>
        <w:tc>
          <w:tcPr>
            <w:tcW w:w="5953" w:type="dxa"/>
            <w:shd w:val="clear" w:color="auto" w:fill="F2F2F2" w:themeFill="background1" w:themeFillShade="F2"/>
            <w:vAlign w:val="center"/>
          </w:tcPr>
          <w:p w14:paraId="7FBF7091" w14:textId="77777777" w:rsidR="005D3C20" w:rsidRPr="008979D8" w:rsidRDefault="005D3C20">
            <w:pPr>
              <w:spacing w:line="259" w:lineRule="auto"/>
              <w:jc w:val="center"/>
              <w:rPr>
                <w:b/>
                <w:bCs/>
              </w:rPr>
            </w:pPr>
            <w:r w:rsidRPr="008979D8">
              <w:rPr>
                <w:b/>
                <w:bCs/>
              </w:rPr>
              <w:t>TOTAL</w:t>
            </w:r>
          </w:p>
        </w:tc>
        <w:tc>
          <w:tcPr>
            <w:tcW w:w="1272" w:type="dxa"/>
            <w:shd w:val="clear" w:color="auto" w:fill="F2F2F2" w:themeFill="background1" w:themeFillShade="F2"/>
            <w:vAlign w:val="center"/>
          </w:tcPr>
          <w:p w14:paraId="6E4E6688" w14:textId="77777777" w:rsidR="005D3C20" w:rsidRPr="008979D8" w:rsidRDefault="005D3C20">
            <w:pPr>
              <w:spacing w:line="259" w:lineRule="auto"/>
              <w:jc w:val="center"/>
              <w:rPr>
                <w:b/>
                <w:bCs/>
              </w:rPr>
            </w:pPr>
            <w:r w:rsidRPr="008979D8">
              <w:rPr>
                <w:b/>
                <w:bCs/>
              </w:rPr>
              <w:t>100</w:t>
            </w:r>
          </w:p>
        </w:tc>
      </w:tr>
    </w:tbl>
    <w:p w14:paraId="2E410393" w14:textId="77777777" w:rsidR="008913BF" w:rsidRDefault="008913BF" w:rsidP="008913BF">
      <w:pPr>
        <w:spacing w:line="259" w:lineRule="auto"/>
        <w:jc w:val="left"/>
        <w:rPr>
          <w:w w:val="90"/>
        </w:rPr>
      </w:pPr>
    </w:p>
    <w:p w14:paraId="0B861916" w14:textId="2407EA11" w:rsidR="008913BF" w:rsidRDefault="008C5C2E" w:rsidP="008913BF">
      <w:r w:rsidRPr="008913BF">
        <w:rPr>
          <w:b/>
          <w:bCs/>
        </w:rPr>
        <w:t>Nota:</w:t>
      </w:r>
      <w:r w:rsidRPr="008913BF">
        <w:t xml:space="preserve"> Si la oferta económica presentada incurre en alguna de las causales de rechazo indicadas en el numeral 4.6. “Causales de rechazo”, no se asignará puntaje a ningún factor de evaluación</w:t>
      </w:r>
      <w:r>
        <w:t xml:space="preserve"> </w:t>
      </w:r>
      <w:r w:rsidRPr="00CE30F6">
        <w:t>y el</w:t>
      </w:r>
      <w:r>
        <w:t xml:space="preserve"> </w:t>
      </w:r>
      <w:r w:rsidRPr="00CE30F6">
        <w:t>proponente será excluido del orden de elegibilidad</w:t>
      </w:r>
      <w:r>
        <w:t>, pese a</w:t>
      </w:r>
      <w:r w:rsidRPr="00212DB8">
        <w:t xml:space="preserve"> que se haya efectuado la revisión de los demás criterios</w:t>
      </w:r>
      <w:r>
        <w:t>.</w:t>
      </w:r>
    </w:p>
    <w:p w14:paraId="2F7B30B2" w14:textId="77777777" w:rsidR="008C5C2E" w:rsidRPr="008913BF" w:rsidRDefault="008C5C2E" w:rsidP="008913BF">
      <w:pPr>
        <w:rPr>
          <w:w w:val="90"/>
        </w:rPr>
      </w:pPr>
    </w:p>
    <w:p w14:paraId="72F75932" w14:textId="279E5965" w:rsidR="00893340" w:rsidRPr="00D84182" w:rsidRDefault="00893340" w:rsidP="002B24CD">
      <w:pPr>
        <w:pStyle w:val="Ttulo3"/>
        <w:numPr>
          <w:ilvl w:val="2"/>
          <w:numId w:val="40"/>
        </w:numPr>
      </w:pPr>
      <w:bookmarkStart w:id="143" w:name="_Toc163931987"/>
      <w:bookmarkStart w:id="144" w:name="_Toc197421954"/>
      <w:r w:rsidRPr="00D84182">
        <w:t>CALIDAD DE LA PROPUESTA (</w:t>
      </w:r>
      <w:r w:rsidR="00380B72" w:rsidRPr="00D84182">
        <w:t>70</w:t>
      </w:r>
      <w:r w:rsidRPr="00D84182">
        <w:t xml:space="preserve"> PUNTOS)</w:t>
      </w:r>
      <w:bookmarkEnd w:id="143"/>
      <w:bookmarkEnd w:id="144"/>
      <w:r w:rsidRPr="00D84182">
        <w:t xml:space="preserve"> </w:t>
      </w:r>
    </w:p>
    <w:p w14:paraId="1625B8FF" w14:textId="77777777" w:rsidR="00893340" w:rsidRPr="00D84182" w:rsidRDefault="00893340" w:rsidP="005E0B0E"/>
    <w:p w14:paraId="4036BC6B" w14:textId="1334632C" w:rsidR="00893340" w:rsidRPr="00D84182" w:rsidRDefault="00893340" w:rsidP="005E0B0E">
      <w:r w:rsidRPr="00D84182">
        <w:t xml:space="preserve">Se otorgará hasta un máximo de </w:t>
      </w:r>
      <w:r w:rsidR="00380B72" w:rsidRPr="00D84182">
        <w:t>setenta</w:t>
      </w:r>
      <w:r w:rsidRPr="00D84182">
        <w:t xml:space="preserve"> (</w:t>
      </w:r>
      <w:r w:rsidR="00380B72" w:rsidRPr="00D84182">
        <w:t>70</w:t>
      </w:r>
      <w:r w:rsidRPr="00D84182">
        <w:t>) puntos, a aquellos proponentes que acrediten dentro de su experiencia, los siguientes criterios:</w:t>
      </w:r>
    </w:p>
    <w:p w14:paraId="625A0225" w14:textId="77777777" w:rsidR="004E19FF" w:rsidRPr="00D84182" w:rsidRDefault="004E19FF" w:rsidP="005E0B0E"/>
    <w:p w14:paraId="10F94520" w14:textId="25DAA9F3" w:rsidR="004D04DB" w:rsidRPr="00D84182" w:rsidRDefault="004D04DB" w:rsidP="00ED30A9">
      <w:r w:rsidRPr="00ED30A9">
        <w:rPr>
          <w:b/>
          <w:bCs/>
        </w:rPr>
        <w:t>Experiencia del proponente adicional a la mínima habilitante:</w:t>
      </w:r>
      <w:r w:rsidRPr="00D84182">
        <w:t xml:space="preserve"> Es aquella directamente relacionada con el objeto a contratar, que, de acuerdo con las necesidades que la entidad pretende satisfacer, permite a la entidad valorar la idoneidad de los proponentes, en exceso de la mínima habilitante. </w:t>
      </w:r>
    </w:p>
    <w:p w14:paraId="3EC8D6AF" w14:textId="77777777" w:rsidR="004D04DB" w:rsidRPr="00D84182" w:rsidRDefault="004D04DB" w:rsidP="004D04DB"/>
    <w:p w14:paraId="59CB8156" w14:textId="0D3D089D" w:rsidR="00893340" w:rsidRPr="00D84182" w:rsidRDefault="00CD4225" w:rsidP="000B5640">
      <w:pPr>
        <w:pStyle w:val="Ttulo4"/>
      </w:pPr>
      <w:bookmarkStart w:id="145" w:name="_Toc163931988"/>
      <w:r w:rsidRPr="00D84182">
        <w:t>EXPERIENCIA DEL PROPONENTE ADICIONAL A LA MÍNIMA HABILITANTE REQUERIDA EN INTERVENTORÍA O SUPERVISIÓN INTEGRAL</w:t>
      </w:r>
      <w:r w:rsidRPr="00D84182" w:rsidDel="00CD4225">
        <w:t xml:space="preserve"> </w:t>
      </w:r>
      <w:r w:rsidR="00893340" w:rsidRPr="00D84182">
        <w:t>(</w:t>
      </w:r>
      <w:r w:rsidR="00380B72" w:rsidRPr="00D84182">
        <w:t>7</w:t>
      </w:r>
      <w:r w:rsidR="00893340" w:rsidRPr="00D84182">
        <w:t>0 PUNTOS)</w:t>
      </w:r>
      <w:bookmarkEnd w:id="145"/>
      <w:r w:rsidR="00893340" w:rsidRPr="00D84182">
        <w:t xml:space="preserve"> </w:t>
      </w:r>
    </w:p>
    <w:p w14:paraId="6F2DB6A0" w14:textId="77777777" w:rsidR="00893340" w:rsidRPr="00D84182" w:rsidRDefault="00893340" w:rsidP="000F76C9"/>
    <w:p w14:paraId="4B864AC3" w14:textId="77777777" w:rsidR="008C5C2E" w:rsidRPr="00D203F8" w:rsidRDefault="008C5C2E" w:rsidP="008C5C2E">
      <w:r w:rsidRPr="00D84182">
        <w:t xml:space="preserve">Lo anterior, se evaluará mediante el diligenciamiento del </w:t>
      </w:r>
      <w:r w:rsidRPr="005B30C5">
        <w:rPr>
          <w:b/>
          <w:bCs/>
        </w:rPr>
        <w:t>Anexo No. 11</w:t>
      </w:r>
      <w:r>
        <w:t xml:space="preserve"> (</w:t>
      </w:r>
      <w:r>
        <w:rPr>
          <w:rStyle w:val="ui-provider"/>
        </w:rPr>
        <w:t>E</w:t>
      </w:r>
      <w:r w:rsidRPr="00D84182">
        <w:rPr>
          <w:rStyle w:val="ui-provider"/>
        </w:rPr>
        <w:t xml:space="preserve">xperiencia adicional </w:t>
      </w:r>
      <w:r w:rsidRPr="00D84182">
        <w:t>del proponente</w:t>
      </w:r>
      <w:r>
        <w:t>)</w:t>
      </w:r>
      <w:r w:rsidRPr="00D84182">
        <w:t>, las certificaciones que soporten lo consagrado en dichos formatos y demás documentos soporte.</w:t>
      </w:r>
      <w:r w:rsidRPr="00D203F8">
        <w:t> </w:t>
      </w:r>
    </w:p>
    <w:p w14:paraId="79EEEA43" w14:textId="77777777" w:rsidR="008C5C2E" w:rsidRDefault="008C5C2E" w:rsidP="008C5C2E"/>
    <w:p w14:paraId="5D9DFADC" w14:textId="262924FE" w:rsidR="008C5C2E" w:rsidRPr="008979D8" w:rsidRDefault="008C5C2E" w:rsidP="008C5C2E">
      <w:pPr>
        <w:spacing w:line="259" w:lineRule="auto"/>
      </w:pPr>
      <w:r w:rsidRPr="008979D8">
        <w:t xml:space="preserve">El proponente para optar a este criterio de ponderación deberá acreditar en un máximo de DOS (2) contratos ejecutados, terminados </w:t>
      </w:r>
      <w:r w:rsidRPr="00866182">
        <w:t>y recibidos</w:t>
      </w:r>
      <w:r w:rsidRPr="008979D8">
        <w:t xml:space="preserve"> a satisfacción o liquidados adicionales a los mínimos habilitantes, que deberán tener por objeto o alcance: </w:t>
      </w:r>
      <w:r w:rsidRPr="009D10EF">
        <w:rPr>
          <w:b/>
          <w:bCs/>
        </w:rPr>
        <w:t>“</w:t>
      </w:r>
      <w:r w:rsidRPr="00E102B1">
        <w:rPr>
          <w:b/>
          <w:bCs/>
        </w:rPr>
        <w:t>INTERVENTORÍA</w:t>
      </w:r>
      <w:sdt>
        <w:sdtPr>
          <w:rPr>
            <w:b/>
            <w:bCs/>
          </w:rPr>
          <w:tag w:val="goog_rdk_199"/>
          <w:id w:val="-360043314"/>
        </w:sdtPr>
        <w:sdtEndPr/>
        <w:sdtContent>
          <w:r w:rsidRPr="00E102B1">
            <w:rPr>
              <w:b/>
              <w:bCs/>
            </w:rPr>
            <w:t xml:space="preserve"> INTEGRAL</w:t>
          </w:r>
        </w:sdtContent>
      </w:sdt>
      <w:r w:rsidRPr="00E102B1">
        <w:rPr>
          <w:b/>
          <w:bCs/>
        </w:rPr>
        <w:t xml:space="preserve"> O SUPERVISIÓN </w:t>
      </w:r>
      <w:sdt>
        <w:sdtPr>
          <w:rPr>
            <w:b/>
            <w:bCs/>
          </w:rPr>
          <w:tag w:val="goog_rdk_200"/>
          <w:id w:val="857856398"/>
        </w:sdtPr>
        <w:sdtEndPr/>
        <w:sdtContent>
          <w:r w:rsidRPr="00E102B1">
            <w:rPr>
              <w:b/>
              <w:bCs/>
            </w:rPr>
            <w:t xml:space="preserve">INTEGRAL </w:t>
          </w:r>
        </w:sdtContent>
      </w:sdt>
      <w:r w:rsidRPr="00E102B1">
        <w:rPr>
          <w:b/>
          <w:bCs/>
        </w:rPr>
        <w:t xml:space="preserve">A CONTRATOS DE DOTACIÓN </w:t>
      </w:r>
      <w:r w:rsidR="00C42771">
        <w:rPr>
          <w:b/>
          <w:bCs/>
        </w:rPr>
        <w:t>DE MOBILIARIO INSTITUCIONAL</w:t>
      </w:r>
      <w:r w:rsidRPr="009D10EF">
        <w:rPr>
          <w:b/>
          <w:bCs/>
        </w:rPr>
        <w:t>”</w:t>
      </w:r>
      <w:r w:rsidRPr="008979D8">
        <w:t xml:space="preserve">, cuya sumatoria de valor sea igual o superior a </w:t>
      </w:r>
      <w:r w:rsidRPr="00313D26">
        <w:rPr>
          <w:b/>
        </w:rPr>
        <w:t>(</w:t>
      </w:r>
      <w:r w:rsidR="00313D26" w:rsidRPr="00313D26">
        <w:rPr>
          <w:b/>
        </w:rPr>
        <w:t>91.4</w:t>
      </w:r>
      <w:r w:rsidRPr="00313D26">
        <w:rPr>
          <w:b/>
        </w:rPr>
        <w:t>)</w:t>
      </w:r>
      <w:r>
        <w:rPr>
          <w:b/>
        </w:rPr>
        <w:t xml:space="preserve"> </w:t>
      </w:r>
      <w:r w:rsidRPr="008979D8">
        <w:rPr>
          <w:b/>
        </w:rPr>
        <w:t>SMMLV</w:t>
      </w:r>
      <w:r w:rsidRPr="008979D8">
        <w:t xml:space="preserve"> de los contratos adicionales presentados.</w:t>
      </w:r>
      <w:r w:rsidR="00313D26">
        <w:t xml:space="preserve">  </w:t>
      </w:r>
      <w:r w:rsidR="00313D26">
        <w:rPr>
          <w:b/>
          <w:w w:val="90"/>
        </w:rPr>
        <w:t xml:space="preserve"> </w:t>
      </w:r>
      <w:r w:rsidR="00313D26" w:rsidRPr="00D84182">
        <w:rPr>
          <w:b/>
          <w:w w:val="90"/>
        </w:rPr>
        <w:t xml:space="preserve">  </w:t>
      </w:r>
    </w:p>
    <w:p w14:paraId="10ADA0C4" w14:textId="77777777" w:rsidR="008C5C2E" w:rsidRPr="008979D8" w:rsidRDefault="008C5C2E" w:rsidP="008C5C2E">
      <w:pPr>
        <w:spacing w:line="259" w:lineRule="auto"/>
      </w:pPr>
    </w:p>
    <w:p w14:paraId="6FFD46AF" w14:textId="77777777" w:rsidR="008C5C2E" w:rsidRPr="008979D8" w:rsidRDefault="008C5C2E" w:rsidP="008C5C2E">
      <w:pPr>
        <w:spacing w:line="259" w:lineRule="auto"/>
      </w:pPr>
      <w:r w:rsidRPr="008979D8">
        <w:t>Los puntos se obtendrán de la siguiente manera:</w:t>
      </w:r>
    </w:p>
    <w:p w14:paraId="628D8C5A" w14:textId="77777777" w:rsidR="008C5C2E" w:rsidRPr="008979D8" w:rsidRDefault="008C5C2E" w:rsidP="008C5C2E">
      <w:pPr>
        <w:spacing w:line="259" w:lineRule="auto"/>
      </w:pPr>
    </w:p>
    <w:p w14:paraId="6B4E3E5F" w14:textId="63BEB1C1" w:rsidR="008C5C2E" w:rsidRDefault="008C5C2E" w:rsidP="008C5C2E">
      <w:pPr>
        <w:pStyle w:val="Prrafodelista"/>
        <w:numPr>
          <w:ilvl w:val="0"/>
          <w:numId w:val="23"/>
        </w:numPr>
        <w:spacing w:line="259" w:lineRule="auto"/>
      </w:pPr>
      <w:r w:rsidRPr="008979D8">
        <w:t xml:space="preserve">En el caso que los primeros dos dígitos decimales de la TRM (Publicada por el Banco de la República) que rija el PRIMER DÍA HÁBIL SIGUIENTE A LA FECHA ESTABLECIDA COMO PLAZO DE SUBSANACIÓN DEL INFORME INICIAL DE REQUISITOS HABILITANTES se encuentre entre </w:t>
      </w:r>
      <w:r w:rsidRPr="005A7B29">
        <w:rPr>
          <w:b/>
          <w:bCs/>
        </w:rPr>
        <w:t>,00</w:t>
      </w:r>
      <w:r w:rsidRPr="008979D8">
        <w:t xml:space="preserve"> y </w:t>
      </w:r>
      <w:r w:rsidRPr="005A7B29">
        <w:rPr>
          <w:b/>
          <w:bCs/>
        </w:rPr>
        <w:t>,49</w:t>
      </w:r>
      <w:r w:rsidRPr="008979D8">
        <w:t xml:space="preserve">, </w:t>
      </w:r>
      <w:r w:rsidRPr="00EE79DC">
        <w:t xml:space="preserve">se asignará el máximo puntaje a la propuesta que se encuentre inmediatamente por encima de los </w:t>
      </w:r>
      <w:r w:rsidRPr="00313D26">
        <w:rPr>
          <w:b/>
        </w:rPr>
        <w:t>(</w:t>
      </w:r>
      <w:r w:rsidR="00313D26" w:rsidRPr="00313D26">
        <w:rPr>
          <w:b/>
        </w:rPr>
        <w:t>91.4</w:t>
      </w:r>
      <w:r w:rsidRPr="00313D26">
        <w:rPr>
          <w:b/>
        </w:rPr>
        <w:t>)</w:t>
      </w:r>
      <w:r w:rsidRPr="004A6BDB">
        <w:rPr>
          <w:b/>
          <w:bCs/>
        </w:rPr>
        <w:t xml:space="preserve"> SMMLV</w:t>
      </w:r>
      <w:r w:rsidRPr="008979D8">
        <w:t xml:space="preserve"> (70 PUNTOS), a los demás se asignará en orden ASCENDENTE desde el menor al mayor VALOR así:</w:t>
      </w:r>
    </w:p>
    <w:p w14:paraId="33BBAF02" w14:textId="77777777" w:rsidR="008C5C2E" w:rsidRDefault="008C5C2E" w:rsidP="008C5C2E">
      <w:pPr>
        <w:pStyle w:val="Prrafodelista"/>
        <w:spacing w:line="259" w:lineRule="auto"/>
        <w:ind w:left="355"/>
      </w:pPr>
    </w:p>
    <w:p w14:paraId="4235BA2A" w14:textId="77777777" w:rsidR="008C5C2E" w:rsidRDefault="008C5C2E" w:rsidP="008C5C2E">
      <w:pPr>
        <w:pStyle w:val="Prrafodelista"/>
        <w:numPr>
          <w:ilvl w:val="0"/>
          <w:numId w:val="75"/>
        </w:numPr>
        <w:spacing w:line="259" w:lineRule="auto"/>
      </w:pPr>
      <w:r w:rsidRPr="008979D8">
        <w:t>Segunda menor sumatoria - 68 puntos</w:t>
      </w:r>
    </w:p>
    <w:p w14:paraId="2233C051" w14:textId="77777777" w:rsidR="008C5C2E" w:rsidRPr="008979D8" w:rsidRDefault="008C5C2E" w:rsidP="008C5C2E">
      <w:pPr>
        <w:pStyle w:val="Prrafodelista"/>
        <w:numPr>
          <w:ilvl w:val="0"/>
          <w:numId w:val="75"/>
        </w:numPr>
        <w:spacing w:line="259" w:lineRule="auto"/>
      </w:pPr>
      <w:r w:rsidRPr="008979D8">
        <w:t>Tercera menor sumatoria - 66 puntos</w:t>
      </w:r>
    </w:p>
    <w:p w14:paraId="36659BD9" w14:textId="77777777" w:rsidR="008C5C2E" w:rsidRPr="008979D8" w:rsidRDefault="008C5C2E" w:rsidP="008C5C2E">
      <w:pPr>
        <w:spacing w:line="259" w:lineRule="auto"/>
      </w:pPr>
    </w:p>
    <w:p w14:paraId="7318A50D" w14:textId="77777777" w:rsidR="008C5C2E" w:rsidRPr="008979D8" w:rsidRDefault="008C5C2E" w:rsidP="008C5C2E">
      <w:pPr>
        <w:spacing w:line="259" w:lineRule="auto"/>
        <w:ind w:left="355"/>
      </w:pPr>
      <w:r w:rsidRPr="008979D8">
        <w:t>Y así sucesivamente con diferencia de 2 puntos, de acuerdo con el VALOR en SMMLV acreditados.</w:t>
      </w:r>
    </w:p>
    <w:p w14:paraId="1380E008" w14:textId="77777777" w:rsidR="008C5C2E" w:rsidRPr="008979D8" w:rsidRDefault="008C5C2E" w:rsidP="008C5C2E">
      <w:pPr>
        <w:spacing w:line="259" w:lineRule="auto"/>
      </w:pPr>
    </w:p>
    <w:p w14:paraId="521F5392" w14:textId="77777777" w:rsidR="008C5C2E" w:rsidRPr="008979D8" w:rsidRDefault="008C5C2E" w:rsidP="008C5C2E">
      <w:pPr>
        <w:pStyle w:val="Prrafodelista"/>
        <w:numPr>
          <w:ilvl w:val="0"/>
          <w:numId w:val="23"/>
        </w:numPr>
        <w:spacing w:line="259" w:lineRule="auto"/>
      </w:pPr>
      <w:r w:rsidRPr="008979D8">
        <w:t>En el caso que los primeros dos dígitos decimales de la TRM (Publicada por el Banco de la República) que rija el PRIMER DÍA HÁBIL SIGUIENTE A LA FECHA ESTABLECIDA COMO PLAZO DE SUBSANACIÓN DEL INFORME INICIAL DE</w:t>
      </w:r>
      <w:r>
        <w:t xml:space="preserve"> </w:t>
      </w:r>
      <w:r w:rsidRPr="008979D8">
        <w:t xml:space="preserve">REQUISITOS HABILITANTES se encuentre entre </w:t>
      </w:r>
      <w:r w:rsidRPr="00C55B4E">
        <w:rPr>
          <w:b/>
          <w:bCs/>
        </w:rPr>
        <w:t>,50</w:t>
      </w:r>
      <w:r w:rsidRPr="008979D8">
        <w:t xml:space="preserve"> y </w:t>
      </w:r>
      <w:r w:rsidRPr="0031636A">
        <w:rPr>
          <w:b/>
          <w:bCs/>
        </w:rPr>
        <w:t>,99</w:t>
      </w:r>
      <w:r w:rsidRPr="008979D8">
        <w:t>, el proponente que acredite la MAYOR sumatoria en VALOR en SMMLV, obtendrá el máximo puntaje (70 PUNTOS), a los demás se asignará en orden DESCENDENTE desde el mayor al menor VALOR así:</w:t>
      </w:r>
    </w:p>
    <w:p w14:paraId="16D5D884" w14:textId="77777777" w:rsidR="008C5C2E" w:rsidRPr="008979D8" w:rsidRDefault="008C5C2E" w:rsidP="008C5C2E">
      <w:pPr>
        <w:spacing w:line="259" w:lineRule="auto"/>
      </w:pPr>
    </w:p>
    <w:p w14:paraId="24DFF694" w14:textId="77777777" w:rsidR="008C5C2E" w:rsidRPr="008979D8" w:rsidRDefault="008C5C2E" w:rsidP="008C5C2E">
      <w:pPr>
        <w:pStyle w:val="Prrafodelista"/>
        <w:numPr>
          <w:ilvl w:val="0"/>
          <w:numId w:val="123"/>
        </w:numPr>
        <w:spacing w:line="259" w:lineRule="auto"/>
      </w:pPr>
      <w:r w:rsidRPr="008979D8">
        <w:t>Segunda mayor sumatoria - 68 puntos</w:t>
      </w:r>
    </w:p>
    <w:p w14:paraId="3F034F34" w14:textId="77777777" w:rsidR="008C5C2E" w:rsidRPr="008979D8" w:rsidRDefault="008C5C2E" w:rsidP="008C5C2E">
      <w:pPr>
        <w:pStyle w:val="Prrafodelista"/>
        <w:numPr>
          <w:ilvl w:val="0"/>
          <w:numId w:val="123"/>
        </w:numPr>
        <w:spacing w:line="259" w:lineRule="auto"/>
      </w:pPr>
      <w:r w:rsidRPr="008979D8">
        <w:t>Tercero mayor sumatoria - 66 puntos</w:t>
      </w:r>
    </w:p>
    <w:p w14:paraId="7D0243A5" w14:textId="77777777" w:rsidR="008C5C2E" w:rsidRPr="008979D8" w:rsidRDefault="008C5C2E" w:rsidP="008C5C2E">
      <w:pPr>
        <w:spacing w:line="259" w:lineRule="auto"/>
      </w:pPr>
    </w:p>
    <w:p w14:paraId="5AEA1543" w14:textId="77777777" w:rsidR="008C5C2E" w:rsidRDefault="008C5C2E" w:rsidP="008C5C2E">
      <w:pPr>
        <w:spacing w:line="259" w:lineRule="auto"/>
        <w:ind w:left="284"/>
      </w:pPr>
      <w:r w:rsidRPr="008979D8">
        <w:t>Y así sucesivamente con diferencia de 2 puntos, de acuerdo con el VALOR en SMMLV acreditados.</w:t>
      </w:r>
    </w:p>
    <w:p w14:paraId="613EA326" w14:textId="77777777" w:rsidR="008C5C2E" w:rsidRDefault="008C5C2E" w:rsidP="008C5C2E"/>
    <w:p w14:paraId="3B05D3A7" w14:textId="77777777" w:rsidR="008C5C2E" w:rsidRPr="00D873BD" w:rsidRDefault="008C5C2E" w:rsidP="008C5C2E">
      <w:pPr>
        <w:rPr>
          <w:b/>
          <w:bCs/>
          <w:u w:val="single"/>
        </w:rPr>
      </w:pPr>
      <w:r w:rsidRPr="00D873BD">
        <w:rPr>
          <w:b/>
          <w:bCs/>
          <w:u w:val="single"/>
        </w:rPr>
        <w:t>Asignación de método de evaluación según TRM:</w:t>
      </w:r>
    </w:p>
    <w:p w14:paraId="69958841" w14:textId="77777777" w:rsidR="008C5C2E" w:rsidRPr="00D84182" w:rsidRDefault="008C5C2E" w:rsidP="008C5C2E"/>
    <w:tbl>
      <w:tblPr>
        <w:tblW w:w="8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1"/>
        <w:gridCol w:w="1424"/>
        <w:gridCol w:w="2240"/>
        <w:gridCol w:w="2240"/>
      </w:tblGrid>
      <w:tr w:rsidR="008C5C2E" w:rsidRPr="00D84182" w14:paraId="5CA87D6B" w14:textId="77777777" w:rsidTr="00FF221C">
        <w:trPr>
          <w:tblHeader/>
          <w:jc w:val="center"/>
        </w:trPr>
        <w:tc>
          <w:tcPr>
            <w:tcW w:w="2271" w:type="dxa"/>
            <w:shd w:val="clear" w:color="auto" w:fill="E7E6E6" w:themeFill="background2"/>
            <w:vAlign w:val="center"/>
            <w:hideMark/>
          </w:tcPr>
          <w:p w14:paraId="2899169B" w14:textId="77777777" w:rsidR="008C5C2E" w:rsidRPr="00D84182" w:rsidRDefault="008C5C2E" w:rsidP="00FF221C">
            <w:pPr>
              <w:jc w:val="center"/>
              <w:rPr>
                <w:b/>
                <w:bCs/>
              </w:rPr>
            </w:pPr>
            <w:r w:rsidRPr="00D84182">
              <w:rPr>
                <w:b/>
                <w:bCs/>
              </w:rPr>
              <w:t>RANGO (INCLUSIVE)</w:t>
            </w:r>
          </w:p>
        </w:tc>
        <w:tc>
          <w:tcPr>
            <w:tcW w:w="1423" w:type="dxa"/>
            <w:shd w:val="clear" w:color="auto" w:fill="E7E6E6" w:themeFill="background2"/>
            <w:vAlign w:val="center"/>
            <w:hideMark/>
          </w:tcPr>
          <w:p w14:paraId="14050EDB" w14:textId="77777777" w:rsidR="008C5C2E" w:rsidRPr="00D84182" w:rsidRDefault="008C5C2E" w:rsidP="00FF221C">
            <w:pPr>
              <w:jc w:val="center"/>
              <w:rPr>
                <w:b/>
                <w:bCs/>
              </w:rPr>
            </w:pPr>
            <w:r w:rsidRPr="00D84182">
              <w:rPr>
                <w:b/>
                <w:bCs/>
              </w:rPr>
              <w:t>NÚMERO</w:t>
            </w:r>
          </w:p>
        </w:tc>
        <w:tc>
          <w:tcPr>
            <w:tcW w:w="2239" w:type="dxa"/>
            <w:shd w:val="clear" w:color="auto" w:fill="E7E6E6" w:themeFill="background2"/>
            <w:vAlign w:val="center"/>
            <w:hideMark/>
          </w:tcPr>
          <w:p w14:paraId="2117932B" w14:textId="77777777" w:rsidR="008C5C2E" w:rsidRPr="00D84182" w:rsidRDefault="008C5C2E" w:rsidP="00FF221C">
            <w:pPr>
              <w:jc w:val="center"/>
              <w:rPr>
                <w:b/>
                <w:bCs/>
              </w:rPr>
            </w:pPr>
            <w:r w:rsidRPr="00D84182">
              <w:rPr>
                <w:b/>
                <w:bCs/>
              </w:rPr>
              <w:t>MÉTODO</w:t>
            </w:r>
          </w:p>
        </w:tc>
        <w:tc>
          <w:tcPr>
            <w:tcW w:w="2239" w:type="dxa"/>
            <w:shd w:val="clear" w:color="auto" w:fill="E7E6E6" w:themeFill="background2"/>
            <w:vAlign w:val="center"/>
            <w:hideMark/>
          </w:tcPr>
          <w:p w14:paraId="2075A786" w14:textId="77777777" w:rsidR="008C5C2E" w:rsidRPr="00D84182" w:rsidRDefault="008C5C2E" w:rsidP="00FF221C">
            <w:pPr>
              <w:jc w:val="center"/>
              <w:rPr>
                <w:b/>
                <w:bCs/>
              </w:rPr>
            </w:pPr>
            <w:r w:rsidRPr="00D84182">
              <w:rPr>
                <w:b/>
                <w:bCs/>
              </w:rPr>
              <w:t>MÁXIMO PUNTAJE</w:t>
            </w:r>
          </w:p>
        </w:tc>
      </w:tr>
      <w:tr w:rsidR="008C5C2E" w:rsidRPr="00D84182" w14:paraId="05C9BF39" w14:textId="77777777" w:rsidTr="00FF221C">
        <w:trPr>
          <w:jc w:val="center"/>
        </w:trPr>
        <w:tc>
          <w:tcPr>
            <w:tcW w:w="2271" w:type="dxa"/>
            <w:vAlign w:val="center"/>
            <w:hideMark/>
          </w:tcPr>
          <w:p w14:paraId="46E0657C" w14:textId="77777777" w:rsidR="008C5C2E" w:rsidRPr="00D84182" w:rsidRDefault="008C5C2E" w:rsidP="00FF221C">
            <w:pPr>
              <w:jc w:val="center"/>
            </w:pPr>
            <w:r w:rsidRPr="00D84182">
              <w:t>De ,00 a ,49</w:t>
            </w:r>
          </w:p>
        </w:tc>
        <w:tc>
          <w:tcPr>
            <w:tcW w:w="1423" w:type="dxa"/>
            <w:vAlign w:val="center"/>
            <w:hideMark/>
          </w:tcPr>
          <w:p w14:paraId="29A22A4D" w14:textId="77777777" w:rsidR="008C5C2E" w:rsidRPr="001B2452" w:rsidRDefault="008C5C2E" w:rsidP="00FF221C">
            <w:pPr>
              <w:jc w:val="center"/>
              <w:rPr>
                <w:b/>
                <w:bCs/>
              </w:rPr>
            </w:pPr>
            <w:r w:rsidRPr="001B2452">
              <w:rPr>
                <w:b/>
                <w:bCs/>
              </w:rPr>
              <w:t>A.</w:t>
            </w:r>
          </w:p>
        </w:tc>
        <w:tc>
          <w:tcPr>
            <w:tcW w:w="2239" w:type="dxa"/>
            <w:vAlign w:val="center"/>
            <w:hideMark/>
          </w:tcPr>
          <w:p w14:paraId="4D3DA729" w14:textId="77777777" w:rsidR="008C5C2E" w:rsidRPr="00D84182" w:rsidRDefault="008C5C2E" w:rsidP="00FF221C">
            <w:pPr>
              <w:jc w:val="center"/>
            </w:pPr>
            <w:r w:rsidRPr="00D84182">
              <w:t>Menor valor</w:t>
            </w:r>
          </w:p>
        </w:tc>
        <w:tc>
          <w:tcPr>
            <w:tcW w:w="2239" w:type="dxa"/>
            <w:vAlign w:val="center"/>
            <w:hideMark/>
          </w:tcPr>
          <w:p w14:paraId="5142ABE8" w14:textId="77777777" w:rsidR="008C5C2E" w:rsidRPr="00D84182" w:rsidRDefault="008C5C2E" w:rsidP="00FF221C">
            <w:pPr>
              <w:jc w:val="center"/>
            </w:pPr>
            <w:r w:rsidRPr="00D84182">
              <w:t>Menor valor de la sumatoria</w:t>
            </w:r>
          </w:p>
        </w:tc>
      </w:tr>
      <w:tr w:rsidR="008C5C2E" w:rsidRPr="00D84182" w14:paraId="35442016" w14:textId="77777777" w:rsidTr="00FF221C">
        <w:trPr>
          <w:jc w:val="center"/>
        </w:trPr>
        <w:tc>
          <w:tcPr>
            <w:tcW w:w="2271" w:type="dxa"/>
            <w:vAlign w:val="center"/>
            <w:hideMark/>
          </w:tcPr>
          <w:p w14:paraId="27B99C50" w14:textId="77777777" w:rsidR="008C5C2E" w:rsidRPr="00D84182" w:rsidRDefault="008C5C2E" w:rsidP="00FF221C">
            <w:pPr>
              <w:jc w:val="center"/>
            </w:pPr>
            <w:r w:rsidRPr="00D84182">
              <w:t>De ,50 a ,99</w:t>
            </w:r>
          </w:p>
        </w:tc>
        <w:tc>
          <w:tcPr>
            <w:tcW w:w="1423" w:type="dxa"/>
            <w:vAlign w:val="center"/>
            <w:hideMark/>
          </w:tcPr>
          <w:p w14:paraId="16AE8228" w14:textId="77777777" w:rsidR="008C5C2E" w:rsidRPr="001B2452" w:rsidRDefault="008C5C2E" w:rsidP="00FF221C">
            <w:pPr>
              <w:jc w:val="center"/>
              <w:rPr>
                <w:b/>
                <w:bCs/>
              </w:rPr>
            </w:pPr>
            <w:r w:rsidRPr="001B2452">
              <w:rPr>
                <w:b/>
                <w:bCs/>
              </w:rPr>
              <w:t>B.</w:t>
            </w:r>
          </w:p>
        </w:tc>
        <w:tc>
          <w:tcPr>
            <w:tcW w:w="2239" w:type="dxa"/>
            <w:vAlign w:val="center"/>
            <w:hideMark/>
          </w:tcPr>
          <w:p w14:paraId="3FC3EAE2" w14:textId="77777777" w:rsidR="008C5C2E" w:rsidRPr="00D84182" w:rsidRDefault="008C5C2E" w:rsidP="00FF221C">
            <w:pPr>
              <w:jc w:val="center"/>
            </w:pPr>
            <w:r w:rsidRPr="00D84182">
              <w:t>Mayor valor</w:t>
            </w:r>
          </w:p>
        </w:tc>
        <w:tc>
          <w:tcPr>
            <w:tcW w:w="2239" w:type="dxa"/>
            <w:vAlign w:val="center"/>
            <w:hideMark/>
          </w:tcPr>
          <w:p w14:paraId="5A16BC56" w14:textId="77777777" w:rsidR="008C5C2E" w:rsidRPr="00D84182" w:rsidRDefault="008C5C2E" w:rsidP="00FF221C">
            <w:pPr>
              <w:jc w:val="center"/>
            </w:pPr>
            <w:r w:rsidRPr="00D84182">
              <w:t>Mayor valor de la sumatoria</w:t>
            </w:r>
          </w:p>
        </w:tc>
      </w:tr>
    </w:tbl>
    <w:p w14:paraId="118FB49A" w14:textId="77777777" w:rsidR="008C5C2E" w:rsidRPr="008979D8" w:rsidRDefault="008C5C2E" w:rsidP="008C5C2E">
      <w:pPr>
        <w:spacing w:line="259" w:lineRule="auto"/>
      </w:pPr>
    </w:p>
    <w:p w14:paraId="51102BCC" w14:textId="77777777" w:rsidR="008C5C2E" w:rsidRDefault="008C5C2E" w:rsidP="008C5C2E">
      <w:pPr>
        <w:spacing w:line="259" w:lineRule="auto"/>
      </w:pPr>
      <w:r w:rsidRPr="001D5F21">
        <w:rPr>
          <w:b/>
          <w:bCs/>
        </w:rPr>
        <w:t>Nota 1</w:t>
      </w:r>
      <w:r>
        <w:t xml:space="preserve">: Entiéndase </w:t>
      </w:r>
      <w:r w:rsidRPr="00646153">
        <w:t>por integral los siguientes componentes: administrativa, financiera, técnica, jurídica</w:t>
      </w:r>
      <w:r>
        <w:t xml:space="preserve"> y contable</w:t>
      </w:r>
      <w:r w:rsidRPr="00646153">
        <w:t xml:space="preserve">. Se tendrá en cuenta la experiencia cuando se acredite la interventoría integral por lo menos con dos (2) de los </w:t>
      </w:r>
      <w:r>
        <w:t>cinco</w:t>
      </w:r>
      <w:r w:rsidRPr="00646153">
        <w:t xml:space="preserve"> (</w:t>
      </w:r>
      <w:r>
        <w:t>5</w:t>
      </w:r>
      <w:r w:rsidRPr="00646153">
        <w:t>) ítems relacionados anteriormente</w:t>
      </w:r>
      <w:r>
        <w:t>.</w:t>
      </w:r>
    </w:p>
    <w:p w14:paraId="746CFF42" w14:textId="77777777" w:rsidR="008C5C2E" w:rsidRPr="008979D8" w:rsidRDefault="008C5C2E" w:rsidP="008C5C2E">
      <w:pPr>
        <w:spacing w:line="259" w:lineRule="auto"/>
      </w:pPr>
    </w:p>
    <w:p w14:paraId="14897221" w14:textId="77777777" w:rsidR="008C5C2E" w:rsidRPr="008979D8" w:rsidRDefault="008C5C2E" w:rsidP="008C5C2E">
      <w:pPr>
        <w:spacing w:line="259" w:lineRule="auto"/>
      </w:pPr>
      <w:r w:rsidRPr="00C60B9D">
        <w:rPr>
          <w:b/>
        </w:rPr>
        <w:t xml:space="preserve">Nota </w:t>
      </w:r>
      <w:r>
        <w:rPr>
          <w:b/>
        </w:rPr>
        <w:t>2</w:t>
      </w:r>
      <w:r w:rsidRPr="00C60B9D">
        <w:rPr>
          <w:b/>
        </w:rPr>
        <w:t>:</w:t>
      </w:r>
      <w:r w:rsidRPr="00C60B9D">
        <w:t xml:space="preserve"> El recibo a satisfacción de los contratos presentados se podrá acreditar mediante la presentación de acta de recibo final o definitivo o certificación emitida por el supervisor del contrato, ENC, o contratante, que permita validar que en efecto se cumplió todas las obligaciones contractuales.</w:t>
      </w:r>
    </w:p>
    <w:p w14:paraId="77EC05DF" w14:textId="77777777" w:rsidR="008C5C2E" w:rsidRDefault="008C5C2E" w:rsidP="008C5C2E">
      <w:pPr>
        <w:spacing w:line="259" w:lineRule="auto"/>
        <w:rPr>
          <w:b/>
          <w:bCs/>
        </w:rPr>
      </w:pPr>
    </w:p>
    <w:p w14:paraId="34AA2A75" w14:textId="1A6A43D5" w:rsidR="008C5C2E" w:rsidRPr="008979D8" w:rsidRDefault="008C5C2E" w:rsidP="008C5C2E">
      <w:pPr>
        <w:spacing w:line="259" w:lineRule="auto"/>
      </w:pPr>
      <w:r w:rsidRPr="008979D8">
        <w:rPr>
          <w:b/>
          <w:bCs/>
        </w:rPr>
        <w:t xml:space="preserve">Nota </w:t>
      </w:r>
      <w:r>
        <w:rPr>
          <w:b/>
          <w:bCs/>
        </w:rPr>
        <w:t>3</w:t>
      </w:r>
      <w:r w:rsidRPr="008979D8">
        <w:rPr>
          <w:b/>
          <w:bCs/>
        </w:rPr>
        <w:t>:</w:t>
      </w:r>
      <w:r w:rsidRPr="008979D8">
        <w:t xml:space="preserve"> No se ponderará a aquellos proponentes que acrediten en la citada sumatoria de valor menos de </w:t>
      </w:r>
      <w:r w:rsidRPr="00313D26">
        <w:rPr>
          <w:b/>
        </w:rPr>
        <w:t>(</w:t>
      </w:r>
      <w:r w:rsidR="00313D26">
        <w:rPr>
          <w:b/>
        </w:rPr>
        <w:t>91.4</w:t>
      </w:r>
      <w:r w:rsidRPr="00313D26">
        <w:rPr>
          <w:b/>
        </w:rPr>
        <w:t>)</w:t>
      </w:r>
      <w:r w:rsidRPr="008979D8">
        <w:rPr>
          <w:b/>
        </w:rPr>
        <w:t xml:space="preserve"> SMMLV</w:t>
      </w:r>
      <w:r w:rsidRPr="008979D8">
        <w:t>.</w:t>
      </w:r>
    </w:p>
    <w:p w14:paraId="7F2B9A73" w14:textId="77777777" w:rsidR="008C5C2E" w:rsidRDefault="008C5C2E" w:rsidP="008C5C2E">
      <w:pPr>
        <w:spacing w:line="259" w:lineRule="auto"/>
        <w:rPr>
          <w:b/>
          <w:bCs/>
        </w:rPr>
      </w:pPr>
    </w:p>
    <w:p w14:paraId="46D126B6" w14:textId="77777777" w:rsidR="008C5C2E" w:rsidRPr="008979D8" w:rsidRDefault="008C5C2E" w:rsidP="008C5C2E">
      <w:pPr>
        <w:spacing w:line="259" w:lineRule="auto"/>
      </w:pPr>
      <w:r w:rsidRPr="008979D8">
        <w:rPr>
          <w:b/>
          <w:bCs/>
        </w:rPr>
        <w:t xml:space="preserve">Nota </w:t>
      </w:r>
      <w:r>
        <w:rPr>
          <w:b/>
          <w:bCs/>
        </w:rPr>
        <w:t>4</w:t>
      </w:r>
      <w:r w:rsidRPr="008979D8">
        <w:rPr>
          <w:b/>
          <w:bCs/>
        </w:rPr>
        <w:t>:</w:t>
      </w:r>
      <w:r w:rsidRPr="008979D8">
        <w:t xml:space="preserve"> No serán tenidos en cuenta para este criterio los contratos aportados por el proponente como EXPERIENCIA MÍNIMA HABILITANTE.</w:t>
      </w:r>
    </w:p>
    <w:p w14:paraId="60C6F48C" w14:textId="77777777" w:rsidR="008C5C2E" w:rsidRDefault="008C5C2E" w:rsidP="008C5C2E">
      <w:pPr>
        <w:rPr>
          <w:b/>
          <w:bCs/>
        </w:rPr>
      </w:pPr>
    </w:p>
    <w:p w14:paraId="4BA0964B" w14:textId="77777777" w:rsidR="008C5C2E" w:rsidRDefault="008C5C2E" w:rsidP="008C5C2E">
      <w:r w:rsidRPr="008979D8">
        <w:rPr>
          <w:b/>
          <w:bCs/>
        </w:rPr>
        <w:t xml:space="preserve">Nota </w:t>
      </w:r>
      <w:r>
        <w:rPr>
          <w:b/>
          <w:bCs/>
        </w:rPr>
        <w:t>5</w:t>
      </w:r>
      <w:r w:rsidRPr="008979D8">
        <w:rPr>
          <w:b/>
          <w:bCs/>
        </w:rPr>
        <w:t>:</w:t>
      </w:r>
      <w:r w:rsidRPr="008979D8">
        <w:t xml:space="preserve"> Cuando la experiencia acreditada haya sido obtenida en un contrato ejecutado por estructuras plurales tales como consorcio o uniones temporales, solo se tendrá en cuenta el porcentaje de participación que tuvo el proponente o el integrante de la estructura plural participante en el proceso.</w:t>
      </w:r>
    </w:p>
    <w:p w14:paraId="6AB2A99D" w14:textId="77777777" w:rsidR="008C5C2E" w:rsidRDefault="008C5C2E" w:rsidP="008C5C2E">
      <w:pPr>
        <w:rPr>
          <w:b/>
          <w:bCs/>
        </w:rPr>
      </w:pPr>
    </w:p>
    <w:p w14:paraId="6321DB3A" w14:textId="77777777" w:rsidR="008C5C2E" w:rsidRPr="00D84182" w:rsidRDefault="008C5C2E" w:rsidP="008C5C2E">
      <w:r w:rsidRPr="00D84182">
        <w:rPr>
          <w:b/>
          <w:bCs/>
        </w:rPr>
        <w:t xml:space="preserve">Nota </w:t>
      </w:r>
      <w:r>
        <w:rPr>
          <w:b/>
          <w:bCs/>
        </w:rPr>
        <w:t>6</w:t>
      </w:r>
      <w:r w:rsidRPr="00D84182">
        <w:rPr>
          <w:b/>
          <w:bCs/>
        </w:rPr>
        <w:t>:</w:t>
      </w:r>
      <w:r w:rsidRPr="00D84182">
        <w:t xml:space="preserve"> Para la determinación del método se tomarán los primeros dos dígitos decimales de la TRM, la cual será verificada mediante certificado de la Tasa de Cambio Representativa del Mercado - TRM solicitado en la página Web de la Superintendencia Financiera de Colombia (</w:t>
      </w:r>
      <w:hyperlink r:id="rId33" w:history="1">
        <w:r w:rsidRPr="0032163C">
          <w:rPr>
            <w:rStyle w:val="Hipervnculo"/>
          </w:rPr>
          <w:t>https://www.superfinanciera.gov.co/publicaciones/60819/informes-y-cifrascifrasestablecimientos-de-creditoinformacion-periodicadiariatasa-de-cambio-representativa-del-mercado-trm-60819/</w:t>
        </w:r>
      </w:hyperlink>
      <w:r>
        <w:t>)</w:t>
      </w:r>
    </w:p>
    <w:p w14:paraId="24E42F31" w14:textId="77777777" w:rsidR="008C5C2E" w:rsidRPr="00D84182" w:rsidRDefault="008C5C2E" w:rsidP="008C5C2E"/>
    <w:p w14:paraId="60F32C96" w14:textId="77777777" w:rsidR="008C5C2E" w:rsidRPr="00D84182" w:rsidRDefault="008C5C2E" w:rsidP="008C5C2E">
      <w:pPr>
        <w:rPr>
          <w:b/>
          <w:bCs/>
        </w:rPr>
      </w:pPr>
      <w:r w:rsidRPr="00D84182">
        <w:rPr>
          <w:b/>
          <w:bCs/>
        </w:rPr>
        <w:t xml:space="preserve">Nota </w:t>
      </w:r>
      <w:r>
        <w:rPr>
          <w:b/>
          <w:bCs/>
        </w:rPr>
        <w:t>7</w:t>
      </w:r>
      <w:r w:rsidRPr="00D84182">
        <w:rPr>
          <w:b/>
          <w:bCs/>
        </w:rPr>
        <w:t xml:space="preserve">: </w:t>
      </w:r>
      <w:r w:rsidRPr="00D84182">
        <w:t xml:space="preserve">La experiencia adicional del proponente se deberá acreditar con el diligenciamiento del </w:t>
      </w:r>
      <w:r w:rsidRPr="00D84182">
        <w:rPr>
          <w:b/>
          <w:bCs/>
        </w:rPr>
        <w:t>Anexo No. 11</w:t>
      </w:r>
      <w:r w:rsidRPr="00D84182">
        <w:t xml:space="preserve"> (Experiencia adicional del proponente), el cual debe ser firmado por el representante legal o apoderado del proponente del oferente individual o el representante legal o apoderado del proponente plural.</w:t>
      </w:r>
    </w:p>
    <w:p w14:paraId="6C0262C3" w14:textId="77777777" w:rsidR="008C5C2E" w:rsidRPr="00D84182" w:rsidRDefault="008C5C2E" w:rsidP="008C5C2E">
      <w:pPr>
        <w:rPr>
          <w:b/>
          <w:bCs/>
        </w:rPr>
      </w:pPr>
    </w:p>
    <w:p w14:paraId="3293BEBD" w14:textId="77777777" w:rsidR="008C5C2E" w:rsidRPr="00D84182" w:rsidRDefault="008C5C2E" w:rsidP="008C5C2E">
      <w:pPr>
        <w:rPr>
          <w:rStyle w:val="ui-provider"/>
        </w:rPr>
      </w:pPr>
      <w:r w:rsidRPr="00D84182">
        <w:rPr>
          <w:b/>
          <w:bCs/>
        </w:rPr>
        <w:t xml:space="preserve">Nota </w:t>
      </w:r>
      <w:r>
        <w:rPr>
          <w:b/>
          <w:bCs/>
        </w:rPr>
        <w:t>8</w:t>
      </w:r>
      <w:r w:rsidRPr="00D84182">
        <w:rPr>
          <w:b/>
          <w:bCs/>
        </w:rPr>
        <w:t>:</w:t>
      </w:r>
      <w:r w:rsidRPr="00D84182">
        <w:t xml:space="preserve"> </w:t>
      </w:r>
      <w:r w:rsidRPr="00D84182">
        <w:rPr>
          <w:rStyle w:val="ui-provider"/>
        </w:rPr>
        <w:t xml:space="preserve">En caso de que no se aporte el </w:t>
      </w:r>
      <w:r w:rsidRPr="00D84182">
        <w:rPr>
          <w:rStyle w:val="ui-provider"/>
          <w:b/>
          <w:bCs/>
        </w:rPr>
        <w:t>Anexo No. 11</w:t>
      </w:r>
      <w:r w:rsidRPr="00D84182">
        <w:rPr>
          <w:rStyle w:val="ui-provider"/>
        </w:rPr>
        <w:t xml:space="preserve"> (Experiencia adicional </w:t>
      </w:r>
      <w:r w:rsidRPr="00D84182">
        <w:t>del proponente</w:t>
      </w:r>
      <w:r w:rsidRPr="00D84182">
        <w:rPr>
          <w:rStyle w:val="ui-provider"/>
        </w:rPr>
        <w:t xml:space="preserve">), no se tomara en cuenta ni será puntuable la experiencia. </w:t>
      </w:r>
    </w:p>
    <w:p w14:paraId="690921B7" w14:textId="77777777" w:rsidR="008C5C2E" w:rsidRPr="00D84182" w:rsidRDefault="008C5C2E" w:rsidP="008C5C2E">
      <w:pPr>
        <w:rPr>
          <w:rStyle w:val="ui-provider"/>
        </w:rPr>
      </w:pPr>
    </w:p>
    <w:p w14:paraId="1E5F4725" w14:textId="77777777" w:rsidR="008C5C2E" w:rsidRDefault="008C5C2E" w:rsidP="008C5C2E">
      <w:pPr>
        <w:rPr>
          <w:rStyle w:val="ui-provider"/>
          <w:b/>
        </w:rPr>
      </w:pPr>
      <w:r w:rsidRPr="00D84182">
        <w:rPr>
          <w:rStyle w:val="ui-provider"/>
          <w:b/>
          <w:bCs/>
        </w:rPr>
        <w:t xml:space="preserve">Nota </w:t>
      </w:r>
      <w:r>
        <w:rPr>
          <w:rStyle w:val="ui-provider"/>
          <w:b/>
          <w:bCs/>
        </w:rPr>
        <w:t>9</w:t>
      </w:r>
      <w:r w:rsidRPr="00D84182">
        <w:rPr>
          <w:rStyle w:val="ui-provider"/>
        </w:rPr>
        <w:t xml:space="preserve">: Si solo se adjunta el </w:t>
      </w:r>
      <w:r w:rsidRPr="00D84182">
        <w:rPr>
          <w:rStyle w:val="ui-provider"/>
          <w:b/>
          <w:bCs/>
        </w:rPr>
        <w:t>Anexo No. 11</w:t>
      </w:r>
      <w:r w:rsidRPr="00D84182">
        <w:rPr>
          <w:rStyle w:val="ui-provider"/>
        </w:rPr>
        <w:t xml:space="preserve"> (Experiencia adicional </w:t>
      </w:r>
      <w:r w:rsidRPr="00D84182">
        <w:t>del proponente</w:t>
      </w:r>
      <w:r w:rsidRPr="00D84182">
        <w:rPr>
          <w:rStyle w:val="ui-provider"/>
        </w:rPr>
        <w:t xml:space="preserve">), pero no los soportes que permitan la verificación de los contratos presentados, el oferente obtendrá cero (0) puntos por este criterio. </w:t>
      </w:r>
      <w:r w:rsidRPr="00D84182">
        <w:rPr>
          <w:rStyle w:val="ui-provider"/>
          <w:b/>
        </w:rPr>
        <w:t>Los soportes de los contratos, serán los mismos que se tienen en cuenta en la Experiencia Mínima Habilitante.</w:t>
      </w:r>
      <w:r>
        <w:rPr>
          <w:rStyle w:val="ui-provider"/>
        </w:rPr>
        <w:t xml:space="preserve"> Numeral 5.3.1.2. </w:t>
      </w:r>
      <w:r w:rsidRPr="00D84182">
        <w:rPr>
          <w:rStyle w:val="ui-provider"/>
        </w:rPr>
        <w:t>Reglas para la acreditación de la experiencia</w:t>
      </w:r>
      <w:r>
        <w:rPr>
          <w:rStyle w:val="ui-provider"/>
        </w:rPr>
        <w:t>.</w:t>
      </w:r>
    </w:p>
    <w:p w14:paraId="4056DBAF" w14:textId="77777777" w:rsidR="008C5C2E" w:rsidRDefault="008C5C2E" w:rsidP="000F76C9"/>
    <w:p w14:paraId="5F3691DA" w14:textId="77777777" w:rsidR="008C5C2E" w:rsidRDefault="008C5C2E" w:rsidP="000F76C9"/>
    <w:p w14:paraId="734DA52B" w14:textId="48211FF7" w:rsidR="005C2867" w:rsidRPr="00D84182" w:rsidRDefault="005C2867" w:rsidP="002B5476">
      <w:pPr>
        <w:pStyle w:val="Ttulo3"/>
        <w:numPr>
          <w:ilvl w:val="2"/>
          <w:numId w:val="40"/>
        </w:numPr>
      </w:pPr>
      <w:bookmarkStart w:id="146" w:name="_Toc197421955"/>
      <w:r w:rsidRPr="00D84182">
        <w:t>OFERTA ECONÓMICA (14 PUNTOS)</w:t>
      </w:r>
      <w:bookmarkEnd w:id="146"/>
      <w:r w:rsidRPr="00D84182">
        <w:t xml:space="preserve"> </w:t>
      </w:r>
    </w:p>
    <w:p w14:paraId="62814F9B" w14:textId="77777777" w:rsidR="00B37533" w:rsidRPr="00D84182" w:rsidRDefault="00B37533" w:rsidP="00B37533"/>
    <w:p w14:paraId="15D7CE92" w14:textId="77777777" w:rsidR="00B37533" w:rsidRPr="00D84182" w:rsidRDefault="00B37533" w:rsidP="00B37533">
      <w:pPr>
        <w:rPr>
          <w:color w:val="000000"/>
        </w:rPr>
      </w:pPr>
      <w:r w:rsidRPr="00D84182">
        <w:rPr>
          <w:color w:val="000000"/>
        </w:rPr>
        <w:t xml:space="preserve">El proponente deberá presentar su oferta económica en pesos colombianos diligenciando los siguientes anexos: </w:t>
      </w:r>
    </w:p>
    <w:p w14:paraId="131C61AD" w14:textId="77777777" w:rsidR="00B37533" w:rsidRPr="00D84182" w:rsidRDefault="00B37533" w:rsidP="00B37533">
      <w:pPr>
        <w:rPr>
          <w:color w:val="000000"/>
        </w:rPr>
      </w:pPr>
    </w:p>
    <w:p w14:paraId="42DBEAE3" w14:textId="254431D8" w:rsidR="00B37533" w:rsidRPr="007B0739" w:rsidRDefault="00B37533" w:rsidP="00B37533">
      <w:pPr>
        <w:rPr>
          <w:color w:val="000000"/>
          <w:lang w:val="pt-PT"/>
        </w:rPr>
      </w:pPr>
      <w:r w:rsidRPr="007B0739">
        <w:rPr>
          <w:b/>
          <w:color w:val="000000"/>
          <w:lang w:val="pt-PT"/>
        </w:rPr>
        <w:t xml:space="preserve">Anexo No. 8 </w:t>
      </w:r>
      <w:r w:rsidRPr="007B0739">
        <w:rPr>
          <w:color w:val="000000"/>
          <w:lang w:val="pt-PT"/>
        </w:rPr>
        <w:t>(</w:t>
      </w:r>
      <w:r w:rsidR="005D2A44">
        <w:rPr>
          <w:color w:val="000000"/>
          <w:lang w:val="pt-PT"/>
        </w:rPr>
        <w:t>Propuesta Economica)</w:t>
      </w:r>
    </w:p>
    <w:p w14:paraId="09CED36B" w14:textId="24277156" w:rsidR="00B37533" w:rsidRDefault="32997DBD" w:rsidP="00B37533">
      <w:pPr>
        <w:rPr>
          <w:color w:val="000000" w:themeColor="text1"/>
        </w:rPr>
      </w:pPr>
      <w:r w:rsidRPr="70C421A4">
        <w:rPr>
          <w:b/>
          <w:bCs/>
          <w:color w:val="000000" w:themeColor="text1"/>
        </w:rPr>
        <w:t xml:space="preserve">Anexo No. 8.1 </w:t>
      </w:r>
      <w:r w:rsidRPr="70C421A4">
        <w:rPr>
          <w:color w:val="000000" w:themeColor="text1"/>
        </w:rPr>
        <w:t>(</w:t>
      </w:r>
      <w:r w:rsidR="005D2A44" w:rsidRPr="007B0739">
        <w:rPr>
          <w:color w:val="000000"/>
          <w:lang w:val="pt-PT"/>
        </w:rPr>
        <w:t>Formulario “Cálculo de factor multiplicador”)</w:t>
      </w:r>
    </w:p>
    <w:p w14:paraId="1275607D" w14:textId="0AF1D620" w:rsidR="005D2A44" w:rsidRPr="00D84182" w:rsidRDefault="005D2A44" w:rsidP="00B37533">
      <w:pPr>
        <w:rPr>
          <w:color w:val="000000"/>
        </w:rPr>
      </w:pPr>
      <w:r w:rsidRPr="005D2A44">
        <w:rPr>
          <w:b/>
          <w:bCs/>
          <w:color w:val="000000" w:themeColor="text1"/>
        </w:rPr>
        <w:t>Anexo No. 8.2</w:t>
      </w:r>
      <w:r>
        <w:rPr>
          <w:color w:val="000000" w:themeColor="text1"/>
        </w:rPr>
        <w:t xml:space="preserve"> (Desglose de la Oferta)</w:t>
      </w:r>
    </w:p>
    <w:p w14:paraId="1D2DD8E4" w14:textId="41642046" w:rsidR="70C421A4" w:rsidRDefault="70C421A4" w:rsidP="70C421A4">
      <w:pPr>
        <w:rPr>
          <w:color w:val="000000" w:themeColor="text1"/>
        </w:rPr>
      </w:pPr>
    </w:p>
    <w:p w14:paraId="198C635D" w14:textId="461842C2" w:rsidR="24B391D7" w:rsidRPr="00313D26" w:rsidRDefault="24B391D7" w:rsidP="70C421A4">
      <w:pPr>
        <w:rPr>
          <w:rFonts w:ascii="Calibri" w:eastAsia="Calibri" w:hAnsi="Calibri" w:cs="Calibri"/>
          <w:color w:val="000000" w:themeColor="text1"/>
        </w:rPr>
      </w:pPr>
      <w:r w:rsidRPr="00313D26">
        <w:rPr>
          <w:rFonts w:ascii="Calibri" w:eastAsia="Calibri" w:hAnsi="Calibri" w:cs="Calibri"/>
          <w:color w:val="000000" w:themeColor="text1"/>
          <w:u w:val="single"/>
        </w:rPr>
        <w:t>NOTA: el proponente deberá atender y seguir las notas que se encuentran al pie en estos anexos.</w:t>
      </w:r>
    </w:p>
    <w:p w14:paraId="5E917840" w14:textId="77777777" w:rsidR="00B37533" w:rsidRPr="00D84182" w:rsidRDefault="00B37533" w:rsidP="00B37533">
      <w:pPr>
        <w:rPr>
          <w:color w:val="000000"/>
        </w:rPr>
      </w:pPr>
    </w:p>
    <w:p w14:paraId="0DBF1AED" w14:textId="77777777" w:rsidR="00B37533" w:rsidRPr="00D84182" w:rsidRDefault="00B37533" w:rsidP="00B37533">
      <w:pPr>
        <w:rPr>
          <w:color w:val="000000"/>
        </w:rPr>
      </w:pPr>
      <w:r w:rsidRPr="00D84182">
        <w:rPr>
          <w:color w:val="000000"/>
        </w:rPr>
        <w:t xml:space="preserve">Se establece que todos los costos deben calcularse de acuerdo con el tiempo de ejecución del contrato. La oferta económica deberá estar debidamente firmada por el representante legal del proponente o por la persona facultada para ello mediante poder debidamente otorgado. En la propuesta económica el oferente deberá indicar claramente cuál es el precio propuesto. Cualquier costo adicional a cargo del proponente que sea omitido en la propuesta se entenderá que se encuentra incluido y por tanto no podrá ser objeto de reembolso o de reclamación por restitución del equilibrio económico. </w:t>
      </w:r>
    </w:p>
    <w:p w14:paraId="7778AA3F" w14:textId="77777777" w:rsidR="00B37533" w:rsidRPr="00D84182" w:rsidRDefault="00B37533" w:rsidP="00B37533">
      <w:pPr>
        <w:rPr>
          <w:color w:val="000000"/>
        </w:rPr>
      </w:pPr>
    </w:p>
    <w:p w14:paraId="6B281CE8" w14:textId="77777777" w:rsidR="00B37533" w:rsidRPr="00D84182" w:rsidRDefault="00B37533" w:rsidP="00B37533">
      <w:pPr>
        <w:rPr>
          <w:color w:val="000000"/>
        </w:rPr>
      </w:pPr>
      <w:r w:rsidRPr="00D84182">
        <w:rPr>
          <w:color w:val="000000"/>
        </w:rPr>
        <w:t>Adicionalmente, se debe tener en cuenta:</w:t>
      </w:r>
    </w:p>
    <w:p w14:paraId="7CE9F161" w14:textId="77777777" w:rsidR="00B37533" w:rsidRPr="00D84182" w:rsidRDefault="00B37533" w:rsidP="00B37533">
      <w:pPr>
        <w:rPr>
          <w:color w:val="000000"/>
        </w:rPr>
      </w:pPr>
    </w:p>
    <w:p w14:paraId="35DE153E" w14:textId="63AC8B95" w:rsidR="00B37533" w:rsidRPr="00D84182" w:rsidRDefault="32997DBD" w:rsidP="70C421A4">
      <w:pPr>
        <w:numPr>
          <w:ilvl w:val="0"/>
          <w:numId w:val="76"/>
        </w:numPr>
        <w:pBdr>
          <w:top w:val="nil"/>
          <w:left w:val="nil"/>
          <w:bottom w:val="nil"/>
          <w:right w:val="nil"/>
          <w:between w:val="nil"/>
        </w:pBdr>
        <w:ind w:left="360"/>
        <w:rPr>
          <w:color w:val="000000"/>
        </w:rPr>
      </w:pPr>
      <w:r w:rsidRPr="70C421A4">
        <w:rPr>
          <w:color w:val="000000" w:themeColor="text1"/>
        </w:rPr>
        <w:t xml:space="preserve">En ningún caso, el valor del factor multiplicador del proyecto debe superar el valor establecido en su etapa de viabilización, para este proyecto se estimó un valor </w:t>
      </w:r>
      <w:r w:rsidRPr="00313D26">
        <w:rPr>
          <w:color w:val="000000" w:themeColor="text1"/>
        </w:rPr>
        <w:t xml:space="preserve">de </w:t>
      </w:r>
      <w:r w:rsidR="00CD2F66" w:rsidRPr="00313D26">
        <w:rPr>
          <w:b/>
          <w:bCs/>
          <w:color w:val="000000" w:themeColor="text1"/>
        </w:rPr>
        <w:t>1.</w:t>
      </w:r>
      <w:r w:rsidR="0097081F" w:rsidRPr="00313D26">
        <w:rPr>
          <w:b/>
          <w:bCs/>
          <w:color w:val="000000" w:themeColor="text1"/>
        </w:rPr>
        <w:t>86</w:t>
      </w:r>
      <w:r w:rsidR="71998046" w:rsidRPr="70C421A4">
        <w:rPr>
          <w:color w:val="000000" w:themeColor="text1"/>
        </w:rPr>
        <w:t xml:space="preserve">. El </w:t>
      </w:r>
      <w:r w:rsidRPr="70C421A4">
        <w:rPr>
          <w:color w:val="000000" w:themeColor="text1"/>
        </w:rPr>
        <w:t>superar el factor multiplicador será causal de RECHAZO. El cálculo de este deberá realizarse teniendo en cuenta dos decimales, para el resultado de factor multiplicador se tendrá en cuenta hasta el segundo decimal.</w:t>
      </w:r>
    </w:p>
    <w:p w14:paraId="23E1C0DE" w14:textId="77777777" w:rsidR="00B37533" w:rsidRPr="00D84182" w:rsidRDefault="32997DBD" w:rsidP="00900AE5">
      <w:pPr>
        <w:ind w:left="348"/>
        <w:rPr>
          <w:ins w:id="147" w:author="Camacho Valladares Monica Maria" w:date="2025-05-12T22:25:00Z"/>
        </w:rPr>
      </w:pPr>
      <w:r>
        <w:t xml:space="preserve">Los factores multiplicadores que se aplican a los costos de personal tienen por finalidad, además de cubrir el pago de los salarios y prestaciones sociales del personal dedicado a la ejecución de los trabajos, cubrir los costos indirectos, fijos y variables, de operación de la organización del oferente, y reconocer los honorarios o utilidad de este, como se indica en el Formulario “Cálculo de factor multiplicador”. </w:t>
      </w:r>
    </w:p>
    <w:p w14:paraId="165CACDC" w14:textId="6B7D0796" w:rsidR="70C421A4" w:rsidRDefault="70C421A4" w:rsidP="70C421A4">
      <w:pPr>
        <w:ind w:left="348"/>
      </w:pPr>
    </w:p>
    <w:p w14:paraId="26B0DA38" w14:textId="77777777" w:rsidR="00B37533" w:rsidRPr="00D84182" w:rsidRDefault="32997DBD" w:rsidP="00900AE5">
      <w:pPr>
        <w:ind w:left="348"/>
      </w:pPr>
      <w:r>
        <w:t>Entre los costos que el oferente deberá incluir en el cálculo del factor multiplicador están: prestaciones sociales, salud ocupacional, útiles y papelería, elaboración de informes, planos y cds, capacitación, costos de capital, gastos legales y bancarios, aseo, salarios como horas extras, dominicales o festivos y prestaciones que hacen parte de la organización del interventor, y todos los gastos que puedan afectar el costo directo e indirecto de las mismas</w:t>
      </w:r>
    </w:p>
    <w:p w14:paraId="0A453CF9" w14:textId="7E4F70E9" w:rsidR="70C421A4" w:rsidRDefault="70C421A4" w:rsidP="70C421A4">
      <w:pPr>
        <w:ind w:left="348"/>
      </w:pPr>
    </w:p>
    <w:p w14:paraId="3F6B009E" w14:textId="1B2ECE51" w:rsidR="37A99CDE" w:rsidRPr="00B86CC7" w:rsidRDefault="37A99CDE" w:rsidP="70C421A4">
      <w:pPr>
        <w:ind w:left="348"/>
        <w:rPr>
          <w:rFonts w:ascii="Calibri" w:eastAsia="Calibri" w:hAnsi="Calibri" w:cs="Calibri"/>
        </w:rPr>
      </w:pPr>
      <w:r w:rsidRPr="00B86CC7">
        <w:rPr>
          <w:rFonts w:ascii="Calibri" w:eastAsia="Calibri" w:hAnsi="Calibri" w:cs="Calibri"/>
          <w:lang w:val="es-ES"/>
        </w:rPr>
        <w:t>Teniendo en cuenta el uso de factor multiplicador, es necesario que el personal ofrecido se incluya con contratación por modalidad laboral, so pena de rechazo</w:t>
      </w:r>
      <w:r w:rsidR="00B03DC6">
        <w:rPr>
          <w:rFonts w:ascii="Calibri" w:eastAsia="Calibri" w:hAnsi="Calibri" w:cs="Calibri"/>
          <w:lang w:val="es-ES"/>
        </w:rPr>
        <w:t>.</w:t>
      </w:r>
    </w:p>
    <w:p w14:paraId="69B05A74" w14:textId="77777777" w:rsidR="00B37533" w:rsidRPr="00D84182" w:rsidRDefault="00B37533" w:rsidP="00B86CC7">
      <w:pPr>
        <w:pBdr>
          <w:top w:val="nil"/>
          <w:left w:val="nil"/>
          <w:bottom w:val="nil"/>
          <w:right w:val="nil"/>
          <w:between w:val="nil"/>
        </w:pBdr>
        <w:ind w:left="360"/>
        <w:rPr>
          <w:color w:val="000000"/>
        </w:rPr>
      </w:pPr>
    </w:p>
    <w:p w14:paraId="2D8AF241" w14:textId="77777777" w:rsidR="00B37533" w:rsidRPr="00D84182" w:rsidRDefault="00B37533" w:rsidP="00900AE5">
      <w:pPr>
        <w:numPr>
          <w:ilvl w:val="0"/>
          <w:numId w:val="76"/>
        </w:numPr>
        <w:pBdr>
          <w:top w:val="nil"/>
          <w:left w:val="nil"/>
          <w:bottom w:val="nil"/>
          <w:right w:val="nil"/>
          <w:between w:val="nil"/>
        </w:pBdr>
        <w:ind w:left="360"/>
        <w:rPr>
          <w:color w:val="000000"/>
        </w:rPr>
      </w:pPr>
      <w:r w:rsidRPr="00D84182">
        <w:rPr>
          <w:color w:val="000000"/>
        </w:rPr>
        <w:t>Todos los valores se deben ajustar bien sea por exceso o por defecto al peso, así: cuando la fracción decimal del peso sea igual o superior a cinco se aproxima por exceso al número entero siguiente del peso y cuando la fracción decimal del peso sea inferior a cinco se aproxima por defecto al número entero del peso; en caso contrario, el Contratante efectuará dicho ajuste.</w:t>
      </w:r>
    </w:p>
    <w:p w14:paraId="467C607C" w14:textId="77777777" w:rsidR="00B37533" w:rsidRPr="00D84182" w:rsidRDefault="00B37533" w:rsidP="00900AE5">
      <w:pPr>
        <w:pBdr>
          <w:top w:val="nil"/>
          <w:left w:val="nil"/>
          <w:bottom w:val="nil"/>
          <w:right w:val="nil"/>
          <w:between w:val="nil"/>
        </w:pBdr>
        <w:ind w:left="360"/>
        <w:rPr>
          <w:color w:val="000000"/>
        </w:rPr>
      </w:pPr>
    </w:p>
    <w:p w14:paraId="2C8E49B8" w14:textId="77777777" w:rsidR="00B37533" w:rsidRPr="00D84182" w:rsidRDefault="00B37533" w:rsidP="00900AE5">
      <w:pPr>
        <w:numPr>
          <w:ilvl w:val="0"/>
          <w:numId w:val="76"/>
        </w:numPr>
        <w:pBdr>
          <w:top w:val="nil"/>
          <w:left w:val="nil"/>
          <w:bottom w:val="nil"/>
          <w:right w:val="nil"/>
          <w:between w:val="nil"/>
        </w:pBdr>
        <w:ind w:left="360"/>
        <w:rPr>
          <w:color w:val="000000"/>
        </w:rPr>
      </w:pPr>
      <w:r w:rsidRPr="00D84182">
        <w:rPr>
          <w:color w:val="000000"/>
        </w:rPr>
        <w:t>El oferente deberá considerar la forma pago previstas en estos términos y lo establecido en los anexos técnicos. Los errores e imprecisiones de tipo aritmético que sean cometidos por el proponente en su oferta económica serán corregidos por EL CONTRATANTE y éste será el valor que tomará la entidad para efectos de esta. La corrección la realizará la entidad en el proceso de evaluación donde se verificará el cálculo del factor multiplicador en primer lugar, y su validación o corrección aritmética se efectuará y verificar en el desglose de la oferta donde se validará el cálculo de los costos directos afectados por el FM y los costos indirectos, para así finalmente validar el valor del IVA y el total de la oferta. Por error aritmético e imprecisión de tipo aritmético, se entiende aquel en que se incurre cuando de las operaciones matemáticas, el resultado final no corresponde al real. No se considerará error cualquier imprecisión o diferencia o ausencia de información referente a los valores ofertados para cada bien o servicio. Las correcciones efectuadas a las ofertas de los proponentes, según el procedimiento anterior, serán de forzosa aceptación para éstos</w:t>
      </w:r>
    </w:p>
    <w:p w14:paraId="69AED50F" w14:textId="77777777" w:rsidR="00B37533" w:rsidRPr="00D84182" w:rsidRDefault="00B37533" w:rsidP="00900AE5"/>
    <w:p w14:paraId="733089A5" w14:textId="77777777" w:rsidR="00B37533" w:rsidRPr="00D84182" w:rsidRDefault="00B37533" w:rsidP="00900AE5">
      <w:pPr>
        <w:numPr>
          <w:ilvl w:val="0"/>
          <w:numId w:val="76"/>
        </w:numPr>
        <w:pBdr>
          <w:top w:val="nil"/>
          <w:left w:val="nil"/>
          <w:bottom w:val="nil"/>
          <w:right w:val="nil"/>
          <w:between w:val="nil"/>
        </w:pBdr>
        <w:ind w:left="360"/>
        <w:rPr>
          <w:color w:val="000000"/>
        </w:rPr>
      </w:pPr>
      <w:r w:rsidRPr="00D84182">
        <w:rPr>
          <w:color w:val="000000"/>
        </w:rPr>
        <w:t>El oferente debe incluir los costos inherentes a los recursos necesarios para administrar el contrato, entendiendo por este concepto los requeridos para mantener la disponibilidad de su organización y operación, tales como arrendamientos de bienes inmuebles, cargas tributarias, servicios públicos, garantías/pólizas y los costos de contingencia por traslado de riesgos ordinarios, desplazamientos, horarios de trabajo nocturnos, dominicales, festivos y en general, todos los costos que le permitirían mantener condiciones de normalidad en la ejecución de los servicios o actividades.</w:t>
      </w:r>
    </w:p>
    <w:p w14:paraId="281D800B" w14:textId="77777777" w:rsidR="00B37533" w:rsidRPr="00D84182" w:rsidRDefault="00B37533" w:rsidP="00B37533">
      <w:pPr>
        <w:rPr>
          <w:color w:val="000000"/>
        </w:rPr>
      </w:pPr>
    </w:p>
    <w:p w14:paraId="0EC5FEA4" w14:textId="7BCB0F7E" w:rsidR="00B37533" w:rsidRPr="00D84182" w:rsidRDefault="00B37533" w:rsidP="00B37533">
      <w:pPr>
        <w:rPr>
          <w:color w:val="000000"/>
        </w:rPr>
      </w:pPr>
      <w:r w:rsidRPr="00D84182">
        <w:rPr>
          <w:color w:val="000000"/>
        </w:rPr>
        <w:t xml:space="preserve">Por otro lado, el oferente deberá gestionar los riesgos propios de la actividad o servicio a prestar, entendiéndose que es conocedor de la misma, generando una oferta que propenda cuidar la competitividad y la productividad. Por lo tanto, cada oferente al estructurar los costos de su oferta deberá tener en cuenta todos y cada uno de los factores y los riesgos previsibles que influyan o puedan influir en la ejecución de los servicios o las actividades, encomendadas. En el evento que el proponente no consigne el valor de cualquiera de los servicios o bienes exigidos como mínimo, se considerará como no ofrecido, y, por lo tanto, </w:t>
      </w:r>
      <w:r w:rsidR="00900AE5" w:rsidRPr="00900AE5">
        <w:rPr>
          <w:b/>
          <w:bCs/>
          <w:color w:val="000000"/>
        </w:rPr>
        <w:t>LA PROPUESTA SERÁ RECHAZADA</w:t>
      </w:r>
      <w:r w:rsidRPr="00D84182">
        <w:rPr>
          <w:color w:val="000000"/>
        </w:rPr>
        <w:t xml:space="preserve">. En la propuesta económica el oferente deberá discriminar claramente: </w:t>
      </w:r>
    </w:p>
    <w:p w14:paraId="5CC6887B" w14:textId="77777777" w:rsidR="00B37533" w:rsidRPr="00D84182" w:rsidRDefault="00B37533" w:rsidP="00B37533">
      <w:pPr>
        <w:rPr>
          <w:color w:val="000000"/>
        </w:rPr>
      </w:pPr>
    </w:p>
    <w:p w14:paraId="476ECBA6" w14:textId="77777777" w:rsidR="00B37533" w:rsidRPr="00D84182" w:rsidRDefault="00B37533" w:rsidP="00900AE5">
      <w:pPr>
        <w:widowControl w:val="0"/>
        <w:numPr>
          <w:ilvl w:val="0"/>
          <w:numId w:val="77"/>
        </w:numPr>
        <w:pBdr>
          <w:top w:val="nil"/>
          <w:left w:val="nil"/>
          <w:bottom w:val="nil"/>
          <w:right w:val="nil"/>
          <w:between w:val="nil"/>
        </w:pBdr>
        <w:tabs>
          <w:tab w:val="left" w:pos="1080"/>
        </w:tabs>
      </w:pPr>
      <w:r w:rsidRPr="00D84182">
        <w:rPr>
          <w:color w:val="000000"/>
        </w:rPr>
        <w:t xml:space="preserve">Personal profesional mínimo requerido para la ejecución del contrato. </w:t>
      </w:r>
    </w:p>
    <w:p w14:paraId="0087678A" w14:textId="77777777" w:rsidR="00B37533" w:rsidRPr="00D84182" w:rsidRDefault="00B37533" w:rsidP="00900AE5">
      <w:pPr>
        <w:widowControl w:val="0"/>
        <w:numPr>
          <w:ilvl w:val="0"/>
          <w:numId w:val="77"/>
        </w:numPr>
        <w:pBdr>
          <w:top w:val="nil"/>
          <w:left w:val="nil"/>
          <w:bottom w:val="nil"/>
          <w:right w:val="nil"/>
          <w:between w:val="nil"/>
        </w:pBdr>
        <w:tabs>
          <w:tab w:val="left" w:pos="1080"/>
        </w:tabs>
      </w:pPr>
      <w:r w:rsidRPr="00D84182">
        <w:rPr>
          <w:color w:val="000000"/>
        </w:rPr>
        <w:t xml:space="preserve">Otros costos directos. </w:t>
      </w:r>
    </w:p>
    <w:p w14:paraId="659BD081" w14:textId="06CB85D3" w:rsidR="00B37533" w:rsidRPr="00D84182" w:rsidRDefault="32997DBD" w:rsidP="70C421A4">
      <w:pPr>
        <w:widowControl w:val="0"/>
        <w:numPr>
          <w:ilvl w:val="0"/>
          <w:numId w:val="77"/>
        </w:numPr>
        <w:pBdr>
          <w:top w:val="nil"/>
          <w:left w:val="nil"/>
          <w:bottom w:val="nil"/>
          <w:right w:val="nil"/>
          <w:between w:val="nil"/>
        </w:pBdr>
        <w:tabs>
          <w:tab w:val="left" w:pos="1080"/>
        </w:tabs>
      </w:pPr>
      <w:r w:rsidRPr="70C421A4">
        <w:rPr>
          <w:color w:val="000000" w:themeColor="text1"/>
        </w:rPr>
        <w:t xml:space="preserve">Factor multiplicador </w:t>
      </w:r>
    </w:p>
    <w:p w14:paraId="259AC79F" w14:textId="77777777" w:rsidR="00B37533" w:rsidRPr="00D84182" w:rsidRDefault="00B37533" w:rsidP="00900AE5">
      <w:pPr>
        <w:widowControl w:val="0"/>
        <w:numPr>
          <w:ilvl w:val="0"/>
          <w:numId w:val="77"/>
        </w:numPr>
        <w:pBdr>
          <w:top w:val="nil"/>
          <w:left w:val="nil"/>
          <w:bottom w:val="nil"/>
          <w:right w:val="nil"/>
          <w:between w:val="nil"/>
        </w:pBdr>
        <w:tabs>
          <w:tab w:val="left" w:pos="1080"/>
        </w:tabs>
      </w:pPr>
      <w:r w:rsidRPr="00D84182">
        <w:rPr>
          <w:color w:val="000000"/>
        </w:rPr>
        <w:t xml:space="preserve">IVA </w:t>
      </w:r>
    </w:p>
    <w:p w14:paraId="3DE8ED23" w14:textId="77777777" w:rsidR="00B37533" w:rsidRPr="00D84182" w:rsidRDefault="00B37533" w:rsidP="00900AE5">
      <w:pPr>
        <w:widowControl w:val="0"/>
        <w:numPr>
          <w:ilvl w:val="0"/>
          <w:numId w:val="77"/>
        </w:numPr>
        <w:pBdr>
          <w:top w:val="nil"/>
          <w:left w:val="nil"/>
          <w:bottom w:val="nil"/>
          <w:right w:val="nil"/>
          <w:between w:val="nil"/>
        </w:pBdr>
        <w:tabs>
          <w:tab w:val="left" w:pos="1080"/>
        </w:tabs>
      </w:pPr>
      <w:r w:rsidRPr="00D84182">
        <w:rPr>
          <w:color w:val="000000"/>
        </w:rPr>
        <w:t xml:space="preserve">Total </w:t>
      </w:r>
    </w:p>
    <w:p w14:paraId="2BDE3168" w14:textId="77777777" w:rsidR="00B37533" w:rsidRPr="00D84182" w:rsidRDefault="00B37533" w:rsidP="00B37533">
      <w:pPr>
        <w:rPr>
          <w:color w:val="000000"/>
        </w:rPr>
      </w:pPr>
    </w:p>
    <w:p w14:paraId="061A2685" w14:textId="77777777" w:rsidR="00B37533" w:rsidRPr="00D84182" w:rsidRDefault="00B37533" w:rsidP="00B37533">
      <w:pPr>
        <w:pBdr>
          <w:top w:val="nil"/>
          <w:left w:val="nil"/>
          <w:bottom w:val="nil"/>
          <w:right w:val="nil"/>
          <w:between w:val="nil"/>
        </w:pBdr>
        <w:tabs>
          <w:tab w:val="left" w:pos="-142"/>
        </w:tabs>
        <w:rPr>
          <w:color w:val="000000"/>
        </w:rPr>
      </w:pPr>
      <w:r w:rsidRPr="00D84182">
        <w:rPr>
          <w:color w:val="000000"/>
        </w:rPr>
        <w:t>Al formular el ofrecimiento económico se deben acatar las siguientes instrucciones:</w:t>
      </w:r>
    </w:p>
    <w:p w14:paraId="34447796" w14:textId="77777777" w:rsidR="00B37533" w:rsidRPr="00D84182" w:rsidRDefault="00B37533" w:rsidP="00B37533">
      <w:pPr>
        <w:pBdr>
          <w:top w:val="nil"/>
          <w:left w:val="nil"/>
          <w:bottom w:val="nil"/>
          <w:right w:val="nil"/>
          <w:between w:val="nil"/>
        </w:pBdr>
        <w:tabs>
          <w:tab w:val="left" w:pos="-142"/>
        </w:tabs>
        <w:rPr>
          <w:color w:val="000000"/>
        </w:rPr>
      </w:pPr>
    </w:p>
    <w:p w14:paraId="3262A57E" w14:textId="77777777" w:rsidR="00D87745" w:rsidRPr="00D84182" w:rsidRDefault="00D87745" w:rsidP="00D87745">
      <w:pPr>
        <w:numPr>
          <w:ilvl w:val="0"/>
          <w:numId w:val="126"/>
        </w:numPr>
        <w:pBdr>
          <w:top w:val="nil"/>
          <w:left w:val="nil"/>
          <w:bottom w:val="nil"/>
          <w:right w:val="nil"/>
          <w:between w:val="nil"/>
        </w:pBdr>
        <w:rPr>
          <w:color w:val="000000"/>
        </w:rPr>
      </w:pPr>
      <w:r w:rsidRPr="00D84182">
        <w:rPr>
          <w:color w:val="000000"/>
        </w:rPr>
        <w:t>MONEDA: El ofrecimiento económico se deberá realizar en PESOS COLOMBIANOS, SO PENA DE RECHAZO.</w:t>
      </w:r>
    </w:p>
    <w:p w14:paraId="0D73AC9E" w14:textId="77777777" w:rsidR="00D87745" w:rsidRPr="00D84182" w:rsidRDefault="00D87745" w:rsidP="00D87745">
      <w:pPr>
        <w:numPr>
          <w:ilvl w:val="0"/>
          <w:numId w:val="126"/>
        </w:numPr>
        <w:pBdr>
          <w:top w:val="nil"/>
          <w:left w:val="nil"/>
          <w:bottom w:val="nil"/>
          <w:right w:val="nil"/>
          <w:between w:val="nil"/>
        </w:pBdr>
        <w:rPr>
          <w:color w:val="000000"/>
        </w:rPr>
      </w:pPr>
      <w:r w:rsidRPr="00D84182">
        <w:rPr>
          <w:color w:val="000000"/>
        </w:rPr>
        <w:t>El valor total de la propuesta del proyecto debe incluir</w:t>
      </w:r>
      <w:r>
        <w:rPr>
          <w:color w:val="000000"/>
        </w:rPr>
        <w:t xml:space="preserve"> y discriminar</w:t>
      </w:r>
      <w:r w:rsidRPr="00D84182">
        <w:rPr>
          <w:color w:val="000000"/>
        </w:rPr>
        <w:t xml:space="preserve"> el IVA, SO PENA DE RECHAZO</w:t>
      </w:r>
      <w:r>
        <w:rPr>
          <w:color w:val="000000"/>
        </w:rPr>
        <w:t>, con excepción de quienes estén excluidos y así lo muestren, señalando el precepto legal que así lo obliga</w:t>
      </w:r>
      <w:r w:rsidRPr="00D84182">
        <w:rPr>
          <w:color w:val="000000"/>
        </w:rPr>
        <w:t>.</w:t>
      </w:r>
    </w:p>
    <w:p w14:paraId="29B1E036" w14:textId="77777777" w:rsidR="00D87745" w:rsidRPr="00D84182" w:rsidRDefault="00D87745" w:rsidP="00D87745">
      <w:pPr>
        <w:numPr>
          <w:ilvl w:val="0"/>
          <w:numId w:val="126"/>
        </w:numPr>
        <w:pBdr>
          <w:top w:val="nil"/>
          <w:left w:val="nil"/>
          <w:bottom w:val="nil"/>
          <w:right w:val="nil"/>
          <w:between w:val="nil"/>
        </w:pBdr>
        <w:rPr>
          <w:color w:val="000000"/>
        </w:rPr>
      </w:pPr>
      <w:r w:rsidRPr="00D84182">
        <w:rPr>
          <w:color w:val="000000"/>
        </w:rPr>
        <w:t xml:space="preserve">El costo total de la propuesta económica debe ser igual al costo total obtenido al realizar revisión aritmética. </w:t>
      </w:r>
    </w:p>
    <w:p w14:paraId="27F3394B" w14:textId="77777777" w:rsidR="00D87745" w:rsidRPr="00D84182" w:rsidRDefault="00D87745" w:rsidP="00D87745">
      <w:pPr>
        <w:numPr>
          <w:ilvl w:val="0"/>
          <w:numId w:val="126"/>
        </w:numPr>
        <w:pBdr>
          <w:top w:val="nil"/>
          <w:left w:val="nil"/>
          <w:bottom w:val="nil"/>
          <w:right w:val="nil"/>
          <w:between w:val="nil"/>
        </w:pBdr>
        <w:rPr>
          <w:color w:val="000000"/>
        </w:rPr>
      </w:pPr>
      <w:r w:rsidRPr="00D84182">
        <w:rPr>
          <w:color w:val="000000"/>
        </w:rPr>
        <w:t xml:space="preserve">El ofrecimiento económico, deberá ser allegado en formato Excel </w:t>
      </w:r>
      <w:sdt>
        <w:sdtPr>
          <w:tag w:val="goog_rdk_325"/>
          <w:id w:val="-1152597969"/>
        </w:sdtPr>
        <w:sdtEndPr/>
        <w:sdtContent>
          <w:r w:rsidRPr="00D84182">
            <w:rPr>
              <w:color w:val="000000"/>
            </w:rPr>
            <w:t xml:space="preserve">o </w:t>
          </w:r>
        </w:sdtContent>
      </w:sdt>
      <w:r w:rsidRPr="00D84182">
        <w:rPr>
          <w:color w:val="000000"/>
        </w:rPr>
        <w:t xml:space="preserve">PDF, debidamente </w:t>
      </w:r>
      <w:r>
        <w:rPr>
          <w:color w:val="000000"/>
        </w:rPr>
        <w:t>firmados</w:t>
      </w:r>
      <w:r w:rsidRPr="00D84182">
        <w:rPr>
          <w:color w:val="000000"/>
        </w:rPr>
        <w:t>.</w:t>
      </w:r>
    </w:p>
    <w:p w14:paraId="38E9C0E2" w14:textId="77777777" w:rsidR="00D87745" w:rsidRPr="00D84182" w:rsidRDefault="00D87745" w:rsidP="00D87745">
      <w:pPr>
        <w:numPr>
          <w:ilvl w:val="0"/>
          <w:numId w:val="126"/>
        </w:numPr>
        <w:pBdr>
          <w:top w:val="nil"/>
          <w:left w:val="nil"/>
          <w:bottom w:val="nil"/>
          <w:right w:val="nil"/>
          <w:between w:val="nil"/>
        </w:pBdr>
        <w:rPr>
          <w:color w:val="000000"/>
        </w:rPr>
      </w:pPr>
      <w:r w:rsidRPr="00D84182">
        <w:rPr>
          <w:color w:val="000000"/>
        </w:rPr>
        <w:t xml:space="preserve">Cuando exista diferencia entre la información relacionada y la consagrada en el formato de Excel, prevalecerá la información consignada en el PDF. </w:t>
      </w:r>
    </w:p>
    <w:p w14:paraId="3A3BF349" w14:textId="77777777" w:rsidR="00B37533" w:rsidRPr="00D84182" w:rsidRDefault="00B37533" w:rsidP="00B37533">
      <w:pPr>
        <w:pBdr>
          <w:top w:val="nil"/>
          <w:left w:val="nil"/>
          <w:bottom w:val="nil"/>
          <w:right w:val="nil"/>
          <w:between w:val="nil"/>
        </w:pBdr>
        <w:tabs>
          <w:tab w:val="left" w:pos="-142"/>
        </w:tabs>
        <w:rPr>
          <w:color w:val="000000"/>
        </w:rPr>
      </w:pPr>
    </w:p>
    <w:p w14:paraId="28F0FDE1" w14:textId="77777777" w:rsidR="00B37533" w:rsidRPr="00D84182" w:rsidRDefault="00B37533" w:rsidP="00B37533">
      <w:pPr>
        <w:pBdr>
          <w:top w:val="nil"/>
          <w:left w:val="nil"/>
          <w:bottom w:val="nil"/>
          <w:right w:val="nil"/>
          <w:between w:val="nil"/>
        </w:pBdr>
        <w:tabs>
          <w:tab w:val="left" w:pos="-142"/>
        </w:tabs>
        <w:rPr>
          <w:color w:val="000000"/>
        </w:rPr>
      </w:pPr>
      <w:r w:rsidRPr="00D84182">
        <w:rPr>
          <w:color w:val="000000"/>
        </w:rPr>
        <w:t>El Contratante verificará que la propuesta económica correspondiente cumpla con las anteriores consideraciones.</w:t>
      </w:r>
    </w:p>
    <w:p w14:paraId="404869B8" w14:textId="77777777" w:rsidR="00B37533" w:rsidRPr="00D84182" w:rsidRDefault="00B37533" w:rsidP="00B37533">
      <w:pPr>
        <w:pBdr>
          <w:top w:val="nil"/>
          <w:left w:val="nil"/>
          <w:bottom w:val="nil"/>
          <w:right w:val="nil"/>
          <w:between w:val="nil"/>
        </w:pBdr>
        <w:tabs>
          <w:tab w:val="left" w:pos="-142"/>
        </w:tabs>
        <w:rPr>
          <w:color w:val="000000"/>
        </w:rPr>
      </w:pPr>
    </w:p>
    <w:p w14:paraId="350C8E89" w14:textId="77777777" w:rsidR="00B37533" w:rsidRPr="00D84182" w:rsidRDefault="00B37533" w:rsidP="00B37533">
      <w:pPr>
        <w:pBdr>
          <w:top w:val="nil"/>
          <w:left w:val="nil"/>
          <w:bottom w:val="nil"/>
          <w:right w:val="nil"/>
          <w:between w:val="nil"/>
        </w:pBdr>
        <w:tabs>
          <w:tab w:val="left" w:pos="-142"/>
        </w:tabs>
        <w:rPr>
          <w:color w:val="000000"/>
        </w:rPr>
      </w:pPr>
      <w:r w:rsidRPr="00D84182">
        <w:rPr>
          <w:color w:val="000000"/>
        </w:rPr>
        <w:t>La propuesta económica, en ninguna circunstancia, antes y después de la corrección aritmética, podrá superar o ser menor al presupuesto estimado establecido, so pena de ser rechazada. Con la revisión de la oferta económica, se rectificarán los valores ofertados; en el caso en que el comité evaluador evidencie errores aritméticos se procederá a la corrección de estos, por lo que se tomará como oferta el valor final posterior a la corrección.</w:t>
      </w:r>
    </w:p>
    <w:p w14:paraId="3DC4FDAE" w14:textId="77777777" w:rsidR="00B37533" w:rsidRPr="00D84182" w:rsidRDefault="00B37533" w:rsidP="00B37533">
      <w:pPr>
        <w:pBdr>
          <w:top w:val="nil"/>
          <w:left w:val="nil"/>
          <w:bottom w:val="nil"/>
          <w:right w:val="nil"/>
          <w:between w:val="nil"/>
        </w:pBdr>
        <w:rPr>
          <w:color w:val="000000"/>
        </w:rPr>
      </w:pPr>
    </w:p>
    <w:p w14:paraId="4944C2DE" w14:textId="41B5D263" w:rsidR="00B37533" w:rsidRPr="00D84182" w:rsidRDefault="32997DBD" w:rsidP="00B37533">
      <w:r>
        <w:t xml:space="preserve">El valor estimado del </w:t>
      </w:r>
      <w:r w:rsidRPr="70C421A4">
        <w:rPr>
          <w:b/>
          <w:bCs/>
        </w:rPr>
        <w:t>Contrato</w:t>
      </w:r>
      <w:r>
        <w:t xml:space="preserve"> </w:t>
      </w:r>
      <w:r w:rsidR="00313D26">
        <w:t>incluirá</w:t>
      </w:r>
      <w:r>
        <w:t xml:space="preserve"> la suma de los resultados que se obtengan al multiplicar las cantidades ejecutadas, por la respectiva tarifa pactada.</w:t>
      </w:r>
    </w:p>
    <w:p w14:paraId="6DF4A380" w14:textId="77777777" w:rsidR="00B37533" w:rsidRPr="00D84182" w:rsidRDefault="00B37533" w:rsidP="00B37533"/>
    <w:p w14:paraId="5D315212" w14:textId="77777777" w:rsidR="00B37533" w:rsidRPr="00D84182" w:rsidRDefault="00B37533" w:rsidP="00B37533">
      <w:pPr>
        <w:keepNext/>
        <w:pBdr>
          <w:top w:val="nil"/>
          <w:left w:val="nil"/>
          <w:bottom w:val="nil"/>
          <w:right w:val="nil"/>
          <w:between w:val="nil"/>
        </w:pBdr>
        <w:rPr>
          <w:color w:val="000000"/>
        </w:rPr>
      </w:pPr>
      <w:r w:rsidRPr="00D84182">
        <w:rPr>
          <w:color w:val="000000"/>
        </w:rPr>
        <w:t>Para la asignación del puntaje por ofrecimiento económico existen tres (3) métodos para realizar la calificación por precio de las diferentes propuestas. Para la escogencia del procedimiento a aplicar se tendrá en cuenta las centésimas de la tasa representativa del mercado TRM para el dólar, publicada por el Banco de la Republica que rija para el DIA HABIL SIGUIENTE A LA FECHA DE PUBLICACIÓN DEL INFORME DEFINITIVO DE REQUISITOS HABILITANTES, el día fijado finalmente en el cronograma del proceso de selección, conforme a los cuales se determinará la formula o procedimiento a aplicar, según como se muestra a continuación.</w:t>
      </w:r>
    </w:p>
    <w:p w14:paraId="48265E05" w14:textId="77777777" w:rsidR="00B37533" w:rsidRPr="00D84182" w:rsidRDefault="00B37533" w:rsidP="00B37533">
      <w:pPr>
        <w:keepNext/>
        <w:pBdr>
          <w:top w:val="nil"/>
          <w:left w:val="nil"/>
          <w:bottom w:val="nil"/>
          <w:right w:val="nil"/>
          <w:between w:val="nil"/>
        </w:pBdr>
        <w:rPr>
          <w:color w:val="000000"/>
        </w:rPr>
      </w:pPr>
    </w:p>
    <w:p w14:paraId="02F1CBB9" w14:textId="77777777" w:rsidR="00B37533" w:rsidRPr="00D84182" w:rsidRDefault="00B37533" w:rsidP="00B37533">
      <w:pPr>
        <w:keepNext/>
        <w:pBdr>
          <w:top w:val="nil"/>
          <w:left w:val="nil"/>
          <w:bottom w:val="nil"/>
          <w:right w:val="nil"/>
          <w:between w:val="nil"/>
        </w:pBdr>
        <w:rPr>
          <w:color w:val="000000"/>
        </w:rPr>
      </w:pPr>
      <w:r w:rsidRPr="00D84182">
        <w:rPr>
          <w:color w:val="000000"/>
        </w:rPr>
        <w:t xml:space="preserve">Métodos de Evaluación de la Oferta Económica </w:t>
      </w:r>
    </w:p>
    <w:p w14:paraId="11212CE3" w14:textId="77777777" w:rsidR="00B37533" w:rsidRPr="00D84182" w:rsidRDefault="00B37533" w:rsidP="00B37533">
      <w:pPr>
        <w:keepNext/>
        <w:pBdr>
          <w:top w:val="nil"/>
          <w:left w:val="nil"/>
          <w:bottom w:val="nil"/>
          <w:right w:val="nil"/>
          <w:between w:val="nil"/>
        </w:pBdr>
        <w:rPr>
          <w:color w:val="000000"/>
        </w:rPr>
      </w:pPr>
    </w:p>
    <w:tbl>
      <w:tblPr>
        <w:tblW w:w="5103"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103"/>
      </w:tblGrid>
      <w:tr w:rsidR="00B37533" w:rsidRPr="00D84182" w14:paraId="2D17C188" w14:textId="77777777" w:rsidTr="00616FF0">
        <w:trPr>
          <w:trHeight w:val="288"/>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0C3A82E" w14:textId="77777777" w:rsidR="00B37533" w:rsidRPr="00D84182" w:rsidRDefault="00B37533" w:rsidP="00D92962">
            <w:pPr>
              <w:jc w:val="center"/>
              <w:rPr>
                <w:b/>
              </w:rPr>
            </w:pPr>
            <w:r w:rsidRPr="00D84182">
              <w:rPr>
                <w:b/>
              </w:rPr>
              <w:t>MÉTODO</w:t>
            </w:r>
          </w:p>
        </w:tc>
      </w:tr>
      <w:tr w:rsidR="00B37533" w:rsidRPr="00D84182" w14:paraId="52DAD3E8" w14:textId="77777777" w:rsidTr="00D92962">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03684990" w14:textId="77777777" w:rsidR="00B37533" w:rsidRPr="00D84182" w:rsidRDefault="00B37533" w:rsidP="00D92962">
            <w:pPr>
              <w:jc w:val="center"/>
            </w:pPr>
            <w:r w:rsidRPr="00D84182">
              <w:t>Media Aritmética</w:t>
            </w:r>
          </w:p>
        </w:tc>
      </w:tr>
      <w:tr w:rsidR="00B37533" w:rsidRPr="00D84182" w14:paraId="15A7C517" w14:textId="77777777" w:rsidTr="00D92962">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300046C5" w14:textId="77777777" w:rsidR="00B37533" w:rsidRPr="00D84182" w:rsidRDefault="00B37533" w:rsidP="00D92962">
            <w:pPr>
              <w:jc w:val="center"/>
            </w:pPr>
            <w:r w:rsidRPr="00D84182">
              <w:t>Media Aritmética Alta</w:t>
            </w:r>
          </w:p>
        </w:tc>
      </w:tr>
      <w:tr w:rsidR="00B37533" w:rsidRPr="00D84182" w14:paraId="314AB1AB" w14:textId="77777777" w:rsidTr="00D92962">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6040CECE" w14:textId="77777777" w:rsidR="00B37533" w:rsidRPr="00D84182" w:rsidRDefault="00B37533" w:rsidP="00D92962">
            <w:pPr>
              <w:jc w:val="center"/>
            </w:pPr>
            <w:r w:rsidRPr="00D84182">
              <w:t>Media Geométrica con Presupuesto Oficial</w:t>
            </w:r>
          </w:p>
        </w:tc>
      </w:tr>
    </w:tbl>
    <w:p w14:paraId="198EB821" w14:textId="77777777" w:rsidR="00B37533" w:rsidRPr="00D84182" w:rsidRDefault="00B37533" w:rsidP="00B37533"/>
    <w:p w14:paraId="133A76A6" w14:textId="77777777" w:rsidR="00B37533" w:rsidRPr="00D84182" w:rsidRDefault="00B37533" w:rsidP="00B37533">
      <w:r w:rsidRPr="00D84182">
        <w:t>Asignación de método de evaluación según TRM</w:t>
      </w:r>
    </w:p>
    <w:p w14:paraId="44E67BAC" w14:textId="77777777" w:rsidR="00B37533" w:rsidRPr="00D84182" w:rsidRDefault="00B37533" w:rsidP="00B37533"/>
    <w:tbl>
      <w:tblPr>
        <w:tblW w:w="702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00"/>
        <w:gridCol w:w="1128"/>
        <w:gridCol w:w="4092"/>
      </w:tblGrid>
      <w:tr w:rsidR="00B37533" w:rsidRPr="00D84182" w14:paraId="602DB7AF" w14:textId="77777777" w:rsidTr="00616FF0">
        <w:trPr>
          <w:trHeight w:val="416"/>
          <w:tblHeader/>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9234642" w14:textId="37D6ACE1" w:rsidR="00B37533" w:rsidRPr="00D84182" w:rsidRDefault="00900AE5" w:rsidP="00D92962">
            <w:pPr>
              <w:jc w:val="center"/>
              <w:rPr>
                <w:b/>
              </w:rPr>
            </w:pPr>
            <w:r w:rsidRPr="00D84182">
              <w:rPr>
                <w:b/>
              </w:rPr>
              <w:t>Rango</w:t>
            </w:r>
          </w:p>
        </w:tc>
        <w:tc>
          <w:tcPr>
            <w:tcW w:w="11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94B2479" w14:textId="12BD37B7" w:rsidR="00B37533" w:rsidRPr="00D84182" w:rsidRDefault="00616FF0" w:rsidP="00D92962">
            <w:pPr>
              <w:jc w:val="center"/>
              <w:rPr>
                <w:b/>
              </w:rPr>
            </w:pPr>
            <w:r w:rsidRPr="00D84182">
              <w:rPr>
                <w:b/>
              </w:rPr>
              <w:t>N</w:t>
            </w:r>
            <w:r w:rsidR="00900AE5">
              <w:rPr>
                <w:b/>
              </w:rPr>
              <w:t>ú</w:t>
            </w:r>
            <w:r w:rsidR="00900AE5" w:rsidRPr="00D84182">
              <w:rPr>
                <w:b/>
              </w:rPr>
              <w:t>mero</w:t>
            </w:r>
          </w:p>
        </w:tc>
        <w:tc>
          <w:tcPr>
            <w:tcW w:w="40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C30F46" w14:textId="5F47B223" w:rsidR="00B37533" w:rsidRPr="00D84182" w:rsidRDefault="00900AE5" w:rsidP="00D92962">
            <w:pPr>
              <w:jc w:val="center"/>
              <w:rPr>
                <w:b/>
              </w:rPr>
            </w:pPr>
            <w:r w:rsidRPr="00D84182">
              <w:rPr>
                <w:b/>
              </w:rPr>
              <w:t>Método</w:t>
            </w:r>
          </w:p>
        </w:tc>
      </w:tr>
      <w:tr w:rsidR="00B37533" w:rsidRPr="00D84182" w14:paraId="09679086" w14:textId="77777777" w:rsidTr="00D92962">
        <w:trPr>
          <w:jc w:val="center"/>
        </w:trPr>
        <w:tc>
          <w:tcPr>
            <w:tcW w:w="1800" w:type="dxa"/>
            <w:tcBorders>
              <w:top w:val="single" w:sz="4" w:space="0" w:color="000000"/>
              <w:left w:val="single" w:sz="4" w:space="0" w:color="000000"/>
              <w:bottom w:val="single" w:sz="4" w:space="0" w:color="000000"/>
              <w:right w:val="single" w:sz="4" w:space="0" w:color="000000"/>
            </w:tcBorders>
          </w:tcPr>
          <w:p w14:paraId="54ECAACF" w14:textId="77777777" w:rsidR="00B37533" w:rsidRPr="00D84182" w:rsidRDefault="00B37533" w:rsidP="00D92962">
            <w:pPr>
              <w:jc w:val="center"/>
            </w:pPr>
            <w:r w:rsidRPr="00D84182">
              <w:t>De 0,00 a 0,33</w:t>
            </w:r>
          </w:p>
        </w:tc>
        <w:tc>
          <w:tcPr>
            <w:tcW w:w="1128" w:type="dxa"/>
            <w:tcBorders>
              <w:top w:val="single" w:sz="4" w:space="0" w:color="000000"/>
              <w:left w:val="single" w:sz="4" w:space="0" w:color="000000"/>
              <w:bottom w:val="single" w:sz="4" w:space="0" w:color="000000"/>
              <w:right w:val="single" w:sz="4" w:space="0" w:color="000000"/>
            </w:tcBorders>
          </w:tcPr>
          <w:p w14:paraId="1661B92B" w14:textId="77777777" w:rsidR="00B37533" w:rsidRPr="00D84182" w:rsidRDefault="00B37533" w:rsidP="00D92962">
            <w:pPr>
              <w:jc w:val="center"/>
            </w:pPr>
            <w:r w:rsidRPr="00D84182">
              <w:t>1</w:t>
            </w:r>
          </w:p>
        </w:tc>
        <w:tc>
          <w:tcPr>
            <w:tcW w:w="4092" w:type="dxa"/>
            <w:tcBorders>
              <w:top w:val="single" w:sz="4" w:space="0" w:color="000000"/>
              <w:left w:val="single" w:sz="4" w:space="0" w:color="000000"/>
              <w:bottom w:val="single" w:sz="4" w:space="0" w:color="000000"/>
              <w:right w:val="single" w:sz="4" w:space="0" w:color="000000"/>
            </w:tcBorders>
          </w:tcPr>
          <w:p w14:paraId="3E0964AA" w14:textId="77777777" w:rsidR="00B37533" w:rsidRPr="00D84182" w:rsidRDefault="00B37533" w:rsidP="00D92962">
            <w:pPr>
              <w:jc w:val="center"/>
            </w:pPr>
            <w:r w:rsidRPr="00D84182">
              <w:t>Media aritmética</w:t>
            </w:r>
          </w:p>
        </w:tc>
      </w:tr>
      <w:tr w:rsidR="00B37533" w:rsidRPr="00D84182" w14:paraId="207F93F6" w14:textId="77777777" w:rsidTr="00D92962">
        <w:trPr>
          <w:jc w:val="center"/>
        </w:trPr>
        <w:tc>
          <w:tcPr>
            <w:tcW w:w="1800" w:type="dxa"/>
            <w:tcBorders>
              <w:top w:val="single" w:sz="4" w:space="0" w:color="000000"/>
              <w:left w:val="single" w:sz="4" w:space="0" w:color="000000"/>
              <w:bottom w:val="single" w:sz="4" w:space="0" w:color="000000"/>
              <w:right w:val="single" w:sz="4" w:space="0" w:color="000000"/>
            </w:tcBorders>
          </w:tcPr>
          <w:p w14:paraId="65201216" w14:textId="77777777" w:rsidR="00B37533" w:rsidRPr="00D84182" w:rsidRDefault="00B37533" w:rsidP="00D92962">
            <w:pPr>
              <w:jc w:val="center"/>
            </w:pPr>
            <w:r w:rsidRPr="00D84182">
              <w:t>De 0,34 a 0,66</w:t>
            </w:r>
          </w:p>
        </w:tc>
        <w:tc>
          <w:tcPr>
            <w:tcW w:w="1128" w:type="dxa"/>
            <w:tcBorders>
              <w:top w:val="single" w:sz="4" w:space="0" w:color="000000"/>
              <w:left w:val="single" w:sz="4" w:space="0" w:color="000000"/>
              <w:bottom w:val="single" w:sz="4" w:space="0" w:color="000000"/>
              <w:right w:val="single" w:sz="4" w:space="0" w:color="000000"/>
            </w:tcBorders>
          </w:tcPr>
          <w:p w14:paraId="1A62B2AE" w14:textId="77777777" w:rsidR="00B37533" w:rsidRPr="00D84182" w:rsidRDefault="00B37533" w:rsidP="00D92962">
            <w:pPr>
              <w:jc w:val="center"/>
            </w:pPr>
            <w:r w:rsidRPr="00D84182">
              <w:t>2</w:t>
            </w:r>
          </w:p>
        </w:tc>
        <w:tc>
          <w:tcPr>
            <w:tcW w:w="4092" w:type="dxa"/>
            <w:tcBorders>
              <w:top w:val="single" w:sz="4" w:space="0" w:color="000000"/>
              <w:left w:val="single" w:sz="4" w:space="0" w:color="000000"/>
              <w:bottom w:val="single" w:sz="4" w:space="0" w:color="000000"/>
              <w:right w:val="single" w:sz="4" w:space="0" w:color="000000"/>
            </w:tcBorders>
          </w:tcPr>
          <w:p w14:paraId="576D8B23" w14:textId="77777777" w:rsidR="00B37533" w:rsidRPr="00D84182" w:rsidRDefault="00B37533" w:rsidP="00D92962">
            <w:pPr>
              <w:jc w:val="center"/>
            </w:pPr>
            <w:r w:rsidRPr="00D84182">
              <w:t>Media aritmética Alta</w:t>
            </w:r>
          </w:p>
        </w:tc>
      </w:tr>
      <w:tr w:rsidR="00B37533" w:rsidRPr="00D84182" w14:paraId="4910C9EA" w14:textId="77777777" w:rsidTr="00D92962">
        <w:trPr>
          <w:jc w:val="center"/>
        </w:trPr>
        <w:tc>
          <w:tcPr>
            <w:tcW w:w="1800" w:type="dxa"/>
            <w:tcBorders>
              <w:top w:val="single" w:sz="4" w:space="0" w:color="000000"/>
              <w:left w:val="single" w:sz="4" w:space="0" w:color="000000"/>
              <w:bottom w:val="single" w:sz="4" w:space="0" w:color="000000"/>
              <w:right w:val="single" w:sz="4" w:space="0" w:color="000000"/>
            </w:tcBorders>
          </w:tcPr>
          <w:p w14:paraId="595BFA77" w14:textId="77777777" w:rsidR="00B37533" w:rsidRPr="00D84182" w:rsidRDefault="00B37533" w:rsidP="00D92962">
            <w:pPr>
              <w:jc w:val="center"/>
            </w:pPr>
            <w:r w:rsidRPr="00D84182">
              <w:t>De 0,67 a 0,99</w:t>
            </w:r>
          </w:p>
        </w:tc>
        <w:tc>
          <w:tcPr>
            <w:tcW w:w="1128" w:type="dxa"/>
            <w:tcBorders>
              <w:top w:val="single" w:sz="4" w:space="0" w:color="000000"/>
              <w:left w:val="single" w:sz="4" w:space="0" w:color="000000"/>
              <w:bottom w:val="single" w:sz="4" w:space="0" w:color="000000"/>
              <w:right w:val="single" w:sz="4" w:space="0" w:color="000000"/>
            </w:tcBorders>
          </w:tcPr>
          <w:p w14:paraId="38A4869D" w14:textId="77777777" w:rsidR="00B37533" w:rsidRPr="00D84182" w:rsidRDefault="00B37533" w:rsidP="00D92962">
            <w:pPr>
              <w:jc w:val="center"/>
            </w:pPr>
            <w:r w:rsidRPr="00D84182">
              <w:t>3</w:t>
            </w:r>
          </w:p>
        </w:tc>
        <w:tc>
          <w:tcPr>
            <w:tcW w:w="4092" w:type="dxa"/>
            <w:tcBorders>
              <w:top w:val="single" w:sz="4" w:space="0" w:color="000000"/>
              <w:left w:val="single" w:sz="4" w:space="0" w:color="000000"/>
              <w:bottom w:val="single" w:sz="4" w:space="0" w:color="000000"/>
              <w:right w:val="single" w:sz="4" w:space="0" w:color="000000"/>
            </w:tcBorders>
          </w:tcPr>
          <w:p w14:paraId="1ACD17A5" w14:textId="77777777" w:rsidR="00B37533" w:rsidRPr="00D84182" w:rsidRDefault="00B37533" w:rsidP="00D92962">
            <w:pPr>
              <w:jc w:val="center"/>
            </w:pPr>
            <w:r w:rsidRPr="00D84182">
              <w:t>Media geométrica con presupuesto oficial</w:t>
            </w:r>
          </w:p>
        </w:tc>
      </w:tr>
    </w:tbl>
    <w:p w14:paraId="241EFFF5" w14:textId="77777777" w:rsidR="00B37533" w:rsidRPr="00D84182" w:rsidRDefault="00B37533" w:rsidP="00B37533"/>
    <w:p w14:paraId="544E2DB3" w14:textId="77777777" w:rsidR="00B37533" w:rsidRPr="00D84182" w:rsidRDefault="00B37533" w:rsidP="002B5476">
      <w:pPr>
        <w:numPr>
          <w:ilvl w:val="0"/>
          <w:numId w:val="79"/>
        </w:numPr>
        <w:rPr>
          <w:b/>
        </w:rPr>
      </w:pPr>
      <w:r w:rsidRPr="00D84182">
        <w:rPr>
          <w:b/>
        </w:rPr>
        <w:t>Media aritmética</w:t>
      </w:r>
    </w:p>
    <w:p w14:paraId="563C01BF" w14:textId="77777777" w:rsidR="00B37533" w:rsidRPr="00D84182" w:rsidRDefault="00B37533" w:rsidP="00B37533">
      <w:pPr>
        <w:ind w:left="720"/>
        <w:rPr>
          <w:b/>
        </w:rPr>
      </w:pPr>
    </w:p>
    <w:p w14:paraId="571BCE6F" w14:textId="77777777" w:rsidR="00B37533" w:rsidRPr="00D84182" w:rsidRDefault="00B37533" w:rsidP="00B37533">
      <w:r w:rsidRPr="00D84182">
        <w:t>Consiste en la determinación del promedio aritmético de las ofertas válidas y la asignación de puntos en función de la proximidad de las ofertas a dicho promedio aritmético, como resultado de aplicar los siguientes formulas</w:t>
      </w:r>
    </w:p>
    <w:p w14:paraId="60CB4E31" w14:textId="77777777" w:rsidR="00B37533" w:rsidRPr="00D84182" w:rsidRDefault="00B37533" w:rsidP="00B37533">
      <w:pPr>
        <w:jc w:val="center"/>
        <w:rPr>
          <w:rFonts w:eastAsia="Cambria Math"/>
        </w:rPr>
      </w:pPr>
      <m:oMathPara>
        <m:oMath>
          <m:r>
            <w:rPr>
              <w:rFonts w:ascii="Cambria Math" w:eastAsia="Cambria Math" w:hAnsi="Cambria Math"/>
            </w:rPr>
            <m:t>X=</m:t>
          </m:r>
          <m:nary>
            <m:naryPr>
              <m:chr m:val="∑"/>
              <m:ctrlPr>
                <w:rPr>
                  <w:rFonts w:ascii="Cambria Math" w:eastAsia="Cambria Math" w:hAnsi="Cambria Math"/>
                </w:rPr>
              </m:ctrlPr>
            </m:naryPr>
            <m:sub>
              <m:r>
                <w:rPr>
                  <w:rFonts w:ascii="Cambria Math" w:eastAsia="Cambria Math" w:hAnsi="Cambria Math"/>
                </w:rPr>
                <m:t>i=1</m:t>
              </m:r>
            </m:sub>
            <m:sup>
              <m:r>
                <w:rPr>
                  <w:rFonts w:ascii="Cambria Math" w:eastAsia="Cambria Math" w:hAnsi="Cambria Math"/>
                </w:rPr>
                <m:t>n</m:t>
              </m:r>
            </m:sup>
            <m:e/>
          </m:nary>
          <m:f>
            <m:fPr>
              <m:ctrlPr>
                <w:rPr>
                  <w:rFonts w:ascii="Cambria Math" w:eastAsia="Cambria Math" w:hAnsi="Cambria Math"/>
                </w:rPr>
              </m:ctrlPr>
            </m:fPr>
            <m:num>
              <m:r>
                <w:rPr>
                  <w:rFonts w:ascii="Cambria Math" w:eastAsia="Cambria Math" w:hAnsi="Cambria Math"/>
                </w:rPr>
                <m:t>Xi</m:t>
              </m:r>
            </m:num>
            <m:den>
              <m:r>
                <w:rPr>
                  <w:rFonts w:ascii="Cambria Math" w:eastAsia="Cambria Math" w:hAnsi="Cambria Math"/>
                </w:rPr>
                <m:t>n</m:t>
              </m:r>
            </m:den>
          </m:f>
        </m:oMath>
      </m:oMathPara>
    </w:p>
    <w:p w14:paraId="72838DC8" w14:textId="77777777" w:rsidR="00B37533" w:rsidRPr="00D84182" w:rsidRDefault="00B37533" w:rsidP="00B37533">
      <w:r w:rsidRPr="00D84182">
        <w:t>X= Media Aritmética</w:t>
      </w:r>
    </w:p>
    <w:p w14:paraId="3BE325A5" w14:textId="77777777" w:rsidR="00B37533" w:rsidRPr="00D84182" w:rsidRDefault="00B37533" w:rsidP="00B37533">
      <w:r w:rsidRPr="00D84182">
        <w:t>Xi= Valor revisado de la oferta sin decimales</w:t>
      </w:r>
    </w:p>
    <w:p w14:paraId="14280BAD" w14:textId="77777777" w:rsidR="00B37533" w:rsidRPr="007B0739" w:rsidRDefault="00B37533" w:rsidP="00B37533">
      <w:pPr>
        <w:rPr>
          <w:lang w:val="pt-PT"/>
        </w:rPr>
      </w:pPr>
      <w:r w:rsidRPr="007B0739">
        <w:rPr>
          <w:lang w:val="pt-PT"/>
        </w:rPr>
        <w:t>n= Número total de ofertas válidas presentadas</w:t>
      </w:r>
    </w:p>
    <w:p w14:paraId="5F54B26E" w14:textId="77777777" w:rsidR="00B37533" w:rsidRPr="007B0739" w:rsidRDefault="00B37533" w:rsidP="00B37533">
      <w:pPr>
        <w:rPr>
          <w:lang w:val="pt-PT"/>
        </w:rPr>
      </w:pPr>
    </w:p>
    <w:p w14:paraId="4F4E03D8" w14:textId="77777777" w:rsidR="00B37533" w:rsidRPr="00D84182" w:rsidRDefault="00B37533" w:rsidP="00B37533">
      <w:r w:rsidRPr="00D84182">
        <w:t>Obtenido la media aritmética se procederá a ponderar las ofertas de acuerdo con las siguientes formula</w:t>
      </w:r>
    </w:p>
    <w:p w14:paraId="7EF66628" w14:textId="77777777" w:rsidR="00B37533" w:rsidRPr="00D84182" w:rsidRDefault="00B37533" w:rsidP="00B37533">
      <w:r w:rsidRPr="00D84182">
        <w:t>Puntaje X, i=</w:t>
      </w:r>
    </w:p>
    <w:tbl>
      <w:tblPr>
        <w:tblW w:w="8000" w:type="dxa"/>
        <w:jc w:val="center"/>
        <w:tblBorders>
          <w:top w:val="nil"/>
          <w:left w:val="nil"/>
          <w:bottom w:val="nil"/>
          <w:right w:val="nil"/>
          <w:insideH w:val="nil"/>
          <w:insideV w:val="nil"/>
        </w:tblBorders>
        <w:tblLayout w:type="fixed"/>
        <w:tblLook w:val="0400" w:firstRow="0" w:lastRow="0" w:firstColumn="0" w:lastColumn="0" w:noHBand="0" w:noVBand="1"/>
      </w:tblPr>
      <w:tblGrid>
        <w:gridCol w:w="8000"/>
      </w:tblGrid>
      <w:tr w:rsidR="00B37533" w:rsidRPr="00D84182" w14:paraId="769B4DA0" w14:textId="77777777" w:rsidTr="00D92962">
        <w:trPr>
          <w:trHeight w:val="434"/>
          <w:jc w:val="center"/>
        </w:trPr>
        <w:tc>
          <w:tcPr>
            <w:tcW w:w="8000" w:type="dxa"/>
          </w:tcPr>
          <w:p w14:paraId="4DBA13ED" w14:textId="77777777" w:rsidR="00B37533" w:rsidRPr="00D84182" w:rsidRDefault="00B37533" w:rsidP="00D92962">
            <w:pPr>
              <w:jc w:val="center"/>
            </w:pPr>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X-V</m:t>
                          </m:r>
                        </m:e>
                      </m:d>
                    </m:num>
                    <m:den>
                      <m:r>
                        <w:rPr>
                          <w:rFonts w:ascii="Cambria Math" w:eastAsia="Cambria Math" w:hAnsi="Cambria Math"/>
                        </w:rPr>
                        <m:t>X</m:t>
                      </m:r>
                    </m:den>
                  </m:f>
                </m:e>
              </m:d>
              <m:r>
                <w:rPr>
                  <w:rFonts w:ascii="Cambria Math" w:eastAsia="Cambria Math" w:hAnsi="Cambria Math"/>
                </w:rPr>
                <m:t xml:space="preserve"> Para valores menores o iguales  a X</m:t>
              </m:r>
            </m:oMath>
          </w:p>
        </w:tc>
      </w:tr>
      <w:tr w:rsidR="00B37533" w:rsidRPr="00D84182" w14:paraId="2E9AD8C8" w14:textId="77777777" w:rsidTr="00D92962">
        <w:trPr>
          <w:trHeight w:val="441"/>
          <w:jc w:val="center"/>
        </w:trPr>
        <w:tc>
          <w:tcPr>
            <w:tcW w:w="8000" w:type="dxa"/>
          </w:tcPr>
          <w:p w14:paraId="3EFDEDDC" w14:textId="77777777" w:rsidR="00B37533" w:rsidRPr="00D84182" w:rsidRDefault="00B37533" w:rsidP="00D92962">
            <w:pPr>
              <w:ind w:hanging="250"/>
              <w:jc w:val="center"/>
            </w:pPr>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|X-V|</m:t>
                          </m:r>
                        </m:e>
                      </m:d>
                    </m:num>
                    <m:den>
                      <m:r>
                        <w:rPr>
                          <w:rFonts w:ascii="Cambria Math" w:eastAsia="Cambria Math" w:hAnsi="Cambria Math"/>
                        </w:rPr>
                        <m:t>X</m:t>
                      </m:r>
                    </m:den>
                  </m:f>
                </m:e>
              </m:d>
              <m:r>
                <w:rPr>
                  <w:rFonts w:ascii="Cambria Math" w:eastAsia="Cambria Math" w:hAnsi="Cambria Math"/>
                </w:rPr>
                <m:t xml:space="preserve"> Para valores mayores a X</m:t>
              </m:r>
            </m:oMath>
          </w:p>
        </w:tc>
      </w:tr>
    </w:tbl>
    <w:p w14:paraId="057B2B8E" w14:textId="77777777" w:rsidR="00B37533" w:rsidRPr="00D84182" w:rsidRDefault="00B37533" w:rsidP="00B37533">
      <w:r w:rsidRPr="00D84182">
        <w:t>Dónde:</w:t>
      </w:r>
    </w:p>
    <w:p w14:paraId="61429138" w14:textId="77777777" w:rsidR="00B37533" w:rsidRPr="00D84182" w:rsidRDefault="00B37533" w:rsidP="00B37533">
      <w:r w:rsidRPr="00D84182">
        <w:t>X= Media Aritmética</w:t>
      </w:r>
    </w:p>
    <w:p w14:paraId="51C9F8BE" w14:textId="77777777" w:rsidR="00B37533" w:rsidRPr="00D84182" w:rsidRDefault="00B37533" w:rsidP="00B37533">
      <w:r w:rsidRPr="00D84182">
        <w:t>V= Valor revisado de cada una de las ofertas corregidas sin decimales</w:t>
      </w:r>
    </w:p>
    <w:p w14:paraId="4C588456" w14:textId="77777777" w:rsidR="00B37533" w:rsidRPr="00D84182" w:rsidRDefault="00B37533" w:rsidP="00B37533">
      <w:r w:rsidRPr="00D84182">
        <w:t>i= Número de la oferta</w:t>
      </w:r>
    </w:p>
    <w:p w14:paraId="7AD9C5FC" w14:textId="77777777" w:rsidR="00B37533" w:rsidRPr="00D84182" w:rsidRDefault="00B37533" w:rsidP="00B37533"/>
    <w:p w14:paraId="38E57EEF" w14:textId="340514B3" w:rsidR="00B37533" w:rsidRDefault="00B37533" w:rsidP="00B37533">
      <w:r w:rsidRPr="00D84182">
        <w:t>En el caso de ofertas con valores mayores a la media aritmética se tomará el valor absoluto de la diferencia entre la media aritmética y el valor de la oferta como se observa en la fórmula de ponderación</w:t>
      </w:r>
      <w:r w:rsidR="007B0739">
        <w:t>.</w:t>
      </w:r>
    </w:p>
    <w:p w14:paraId="0EFCDE24" w14:textId="77777777" w:rsidR="003C6CFB" w:rsidRPr="00D84182" w:rsidRDefault="003C6CFB" w:rsidP="00B37533"/>
    <w:p w14:paraId="57436174" w14:textId="77777777" w:rsidR="00B37533" w:rsidRPr="00D84182" w:rsidRDefault="00B37533" w:rsidP="002B5476">
      <w:pPr>
        <w:numPr>
          <w:ilvl w:val="0"/>
          <w:numId w:val="79"/>
        </w:numPr>
        <w:rPr>
          <w:b/>
        </w:rPr>
      </w:pPr>
      <w:r w:rsidRPr="00D84182">
        <w:rPr>
          <w:b/>
        </w:rPr>
        <w:t>Media aritmética alta</w:t>
      </w:r>
    </w:p>
    <w:p w14:paraId="4EFE75AF" w14:textId="77777777" w:rsidR="00B37533" w:rsidRPr="00D84182" w:rsidRDefault="00B37533" w:rsidP="00B37533">
      <w:pPr>
        <w:ind w:left="720"/>
        <w:rPr>
          <w:b/>
        </w:rPr>
      </w:pPr>
    </w:p>
    <w:p w14:paraId="12F58C8D" w14:textId="1A93443C" w:rsidR="00B37533" w:rsidRPr="00D84182" w:rsidRDefault="00B37533" w:rsidP="00B37533">
      <w:r w:rsidRPr="00D84182">
        <w:t>Consiste en la determinación de la media aritmética entre el valor total sin decimales de la oferta valida más alta y el promedio aritmético de las ofertas validas asignadas de puntos en función de la proximidad de las ofertas a dicha media aritmética como resultado de aplicar las siguientes fórmulas.</w:t>
      </w:r>
    </w:p>
    <w:p w14:paraId="76CFBD04" w14:textId="77777777" w:rsidR="00B37533" w:rsidRPr="00D84182" w:rsidRDefault="00B37533" w:rsidP="00B37533"/>
    <w:p w14:paraId="711DA5C2" w14:textId="77777777" w:rsidR="00B37533" w:rsidRPr="00D84182" w:rsidRDefault="00CA326F" w:rsidP="00B37533">
      <w:pPr>
        <w:jc w:val="center"/>
        <w:rPr>
          <w:rFonts w:eastAsia="Cambria Math"/>
        </w:rPr>
      </w:pPr>
      <m:oMathPara>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m:t>
          </m:r>
          <m:f>
            <m:fPr>
              <m:ctrlPr>
                <w:rPr>
                  <w:rFonts w:ascii="Cambria Math" w:eastAsia="Cambria Math" w:hAnsi="Cambria Math"/>
                </w:rPr>
              </m:ctrlPr>
            </m:fPr>
            <m:num>
              <m:r>
                <w:rPr>
                  <w:rFonts w:ascii="Cambria Math" w:eastAsia="Cambria Math" w:hAnsi="Cambria Math"/>
                </w:rPr>
                <m:t>Vmax</m:t>
              </m:r>
              <m:r>
                <w:rPr>
                  <w:rFonts w:ascii="Cambria Math" w:eastAsia="Cambria Math" w:hAnsi="Cambria Math"/>
                </w:rPr>
                <m:t>+</m:t>
              </m:r>
              <m:r>
                <w:rPr>
                  <w:rFonts w:ascii="Cambria Math" w:eastAsia="Cambria Math" w:hAnsi="Cambria Math"/>
                </w:rPr>
                <m:t>X</m:t>
              </m:r>
            </m:num>
            <m:den>
              <m:r>
                <w:rPr>
                  <w:rFonts w:ascii="Cambria Math" w:eastAsia="Cambria Math" w:hAnsi="Cambria Math"/>
                </w:rPr>
                <m:t>2</m:t>
              </m:r>
            </m:den>
          </m:f>
        </m:oMath>
      </m:oMathPara>
    </w:p>
    <w:p w14:paraId="196CE795" w14:textId="77777777" w:rsidR="00B37533" w:rsidRPr="00D84182" w:rsidRDefault="00B37533" w:rsidP="00B37533">
      <w:pPr>
        <w:tabs>
          <w:tab w:val="left" w:pos="5475"/>
        </w:tabs>
      </w:pPr>
      <w:r w:rsidRPr="00D84182">
        <w:t>Donde</w:t>
      </w:r>
    </w:p>
    <w:p w14:paraId="01FD0C62" w14:textId="77777777" w:rsidR="00B37533" w:rsidRPr="00D84182" w:rsidRDefault="00CA326F" w:rsidP="00B37533">
      <w:pPr>
        <w:tabs>
          <w:tab w:val="left" w:pos="5475"/>
        </w:tabs>
      </w:pPr>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m:t>
        </m:r>
      </m:oMath>
      <w:r w:rsidR="00B37533" w:rsidRPr="00D84182">
        <w:t xml:space="preserve"> Media aritmética alta</w:t>
      </w:r>
    </w:p>
    <w:p w14:paraId="63D0C97E" w14:textId="77777777" w:rsidR="00B37533" w:rsidRPr="00D84182" w:rsidRDefault="00CA326F" w:rsidP="00B37533">
      <w:pPr>
        <w:tabs>
          <w:tab w:val="left" w:pos="5475"/>
        </w:tabs>
      </w:pPr>
      <m:oMath>
        <m:sSub>
          <m:sSubPr>
            <m:ctrlPr>
              <w:rPr>
                <w:rFonts w:ascii="Cambria Math" w:eastAsia="Cambria Math" w:hAnsi="Cambria Math"/>
              </w:rPr>
            </m:ctrlPr>
          </m:sSubPr>
          <m:e>
            <m:r>
              <w:rPr>
                <w:rFonts w:ascii="Cambria Math" w:eastAsia="Cambria Math" w:hAnsi="Cambria Math"/>
              </w:rPr>
              <m:t>V</m:t>
            </m:r>
          </m:e>
          <m:sub>
            <m:r>
              <w:rPr>
                <w:rFonts w:ascii="Cambria Math" w:eastAsia="Cambria Math" w:hAnsi="Cambria Math"/>
              </w:rPr>
              <m:t>max</m:t>
            </m:r>
          </m:sub>
        </m:sSub>
        <m:r>
          <w:rPr>
            <w:rFonts w:ascii="Cambria Math" w:eastAsia="Cambria Math" w:hAnsi="Cambria Math"/>
          </w:rPr>
          <m:t>=</m:t>
        </m:r>
      </m:oMath>
      <w:r w:rsidR="00B37533" w:rsidRPr="00D84182">
        <w:t xml:space="preserve"> Valor total revisado sin decimales de la oferta más alta</w:t>
      </w:r>
    </w:p>
    <w:p w14:paraId="5BCEC1F6" w14:textId="77777777" w:rsidR="00B37533" w:rsidRPr="00D84182" w:rsidRDefault="00B37533" w:rsidP="00B37533">
      <w:r w:rsidRPr="00D84182">
        <w:t>X= Media Aritmética</w:t>
      </w:r>
    </w:p>
    <w:p w14:paraId="25F3ED62" w14:textId="77777777" w:rsidR="00B37533" w:rsidRPr="00D84182" w:rsidRDefault="00B37533" w:rsidP="00B37533">
      <w:r w:rsidRPr="00D84182">
        <w:t>V= Valor revisado de cada una de las ofertas sin decimales</w:t>
      </w:r>
    </w:p>
    <w:p w14:paraId="19E69B7A" w14:textId="77777777" w:rsidR="00B37533" w:rsidRPr="00D84182" w:rsidRDefault="00B37533" w:rsidP="00B37533"/>
    <w:p w14:paraId="3EE746C0" w14:textId="77777777" w:rsidR="00B37533" w:rsidRPr="00D84182" w:rsidRDefault="00B37533" w:rsidP="00B37533">
      <w:r w:rsidRPr="00D84182">
        <w:t xml:space="preserve">Puntaje para </w:t>
      </w:r>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r w:rsidRPr="00D84182">
        <w:t xml:space="preserve"> ,  i=</w:t>
      </w:r>
    </w:p>
    <w:tbl>
      <w:tblPr>
        <w:tblW w:w="8828" w:type="dxa"/>
        <w:tblBorders>
          <w:top w:val="nil"/>
          <w:left w:val="nil"/>
          <w:bottom w:val="nil"/>
          <w:right w:val="nil"/>
          <w:insideH w:val="nil"/>
          <w:insideV w:val="nil"/>
        </w:tblBorders>
        <w:tblLayout w:type="fixed"/>
        <w:tblLook w:val="0400" w:firstRow="0" w:lastRow="0" w:firstColumn="0" w:lastColumn="0" w:noHBand="0" w:noVBand="1"/>
      </w:tblPr>
      <w:tblGrid>
        <w:gridCol w:w="8828"/>
      </w:tblGrid>
      <w:tr w:rsidR="00B37533" w:rsidRPr="00D84182" w14:paraId="03008CF4" w14:textId="77777777" w:rsidTr="00D92962">
        <w:tc>
          <w:tcPr>
            <w:tcW w:w="8828" w:type="dxa"/>
          </w:tcPr>
          <w:p w14:paraId="49920CC4" w14:textId="77777777" w:rsidR="00B37533" w:rsidRPr="00D84182" w:rsidRDefault="00B37533" w:rsidP="00D92962">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den>
                  </m:f>
                </m:e>
              </m:d>
              <m:r>
                <w:rPr>
                  <w:rFonts w:ascii="Cambria Math" w:eastAsia="Cambria Math" w:hAnsi="Cambria Math"/>
                </w:rPr>
                <m:t xml:space="preserve"> Para valores menores o iguales  a </m:t>
              </m:r>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p>
        </w:tc>
      </w:tr>
      <w:tr w:rsidR="00B37533" w:rsidRPr="00D84182" w14:paraId="03D30553" w14:textId="77777777" w:rsidTr="00D92962">
        <w:tc>
          <w:tcPr>
            <w:tcW w:w="8828" w:type="dxa"/>
          </w:tcPr>
          <w:p w14:paraId="472C26A3" w14:textId="77777777" w:rsidR="00B37533" w:rsidRPr="00D84182" w:rsidRDefault="00B37533" w:rsidP="00D92962">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den>
                  </m:f>
                </m:e>
              </m:d>
              <m:r>
                <w:rPr>
                  <w:rFonts w:ascii="Cambria Math" w:eastAsia="Cambria Math" w:hAnsi="Cambria Math"/>
                </w:rPr>
                <m:t xml:space="preserve"> Para valores mayores a </m:t>
              </m:r>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p>
        </w:tc>
      </w:tr>
    </w:tbl>
    <w:p w14:paraId="517FFDEB" w14:textId="77777777" w:rsidR="00B37533" w:rsidRPr="00D84182" w:rsidRDefault="00B37533" w:rsidP="00B37533"/>
    <w:p w14:paraId="363D0620" w14:textId="77777777" w:rsidR="00B37533" w:rsidRPr="00D84182" w:rsidRDefault="00B37533" w:rsidP="00B37533">
      <w:r w:rsidRPr="00D84182">
        <w:t>En el caso de ofertas con valores mayores a la media aritmética alta se tomará el valor absoluto de la diferencia entre la media aritmética alta y el valor de la oferta como se observa en la fórmula de ponderación.</w:t>
      </w:r>
    </w:p>
    <w:p w14:paraId="5E20C6BA" w14:textId="77777777" w:rsidR="00B37533" w:rsidRPr="00D84182" w:rsidRDefault="00B37533" w:rsidP="00B37533"/>
    <w:p w14:paraId="2A74A3E4" w14:textId="77777777" w:rsidR="00B37533" w:rsidRPr="00D84182" w:rsidRDefault="00B37533" w:rsidP="002B5476">
      <w:pPr>
        <w:numPr>
          <w:ilvl w:val="0"/>
          <w:numId w:val="79"/>
        </w:numPr>
        <w:rPr>
          <w:b/>
        </w:rPr>
      </w:pPr>
      <w:r w:rsidRPr="00D84182">
        <w:rPr>
          <w:b/>
        </w:rPr>
        <w:t>Media geométrica con presupuesto oficial</w:t>
      </w:r>
    </w:p>
    <w:p w14:paraId="57C01EE5" w14:textId="77777777" w:rsidR="00B37533" w:rsidRPr="00D84182" w:rsidRDefault="00B37533" w:rsidP="00B37533">
      <w:pPr>
        <w:ind w:left="720"/>
        <w:rPr>
          <w:b/>
        </w:rPr>
      </w:pPr>
    </w:p>
    <w:p w14:paraId="006E1275" w14:textId="77777777" w:rsidR="00B37533" w:rsidRPr="00D84182" w:rsidRDefault="00B37533" w:rsidP="00B37533">
      <w:r w:rsidRPr="00D84182">
        <w:t>Consiste en establecer la media geométrica de las ofertas válidas y el presupuesto oficial un número determinado de veces y la asignación de puntos en función de la proximidad de las ofertas a dicha media geométrica, como resultado de aplicar las fórmulas que se indican a continuación.</w:t>
      </w:r>
    </w:p>
    <w:p w14:paraId="19C6CF20" w14:textId="77777777" w:rsidR="00B37533" w:rsidRPr="00D84182" w:rsidRDefault="00B37533" w:rsidP="00B37533">
      <w:r w:rsidRPr="00D84182">
        <w:t>Para el cálculo de la media geométrica con presupuesto oficial se tendrá en cuenta el número de ofertas válidas y se incluirá en el presupuesto oficial del proceso de contratación en el cálculo tantas veces como se indica en el siguiente cuadro.</w:t>
      </w:r>
    </w:p>
    <w:p w14:paraId="7B04B013" w14:textId="77777777" w:rsidR="00B37533" w:rsidRPr="00D84182" w:rsidRDefault="00B37533" w:rsidP="00B37533"/>
    <w:tbl>
      <w:tblPr>
        <w:tblW w:w="5949"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311"/>
        <w:gridCol w:w="3638"/>
      </w:tblGrid>
      <w:tr w:rsidR="00B37533" w:rsidRPr="00D84182" w14:paraId="32075EBB" w14:textId="77777777" w:rsidTr="00B551C6">
        <w:trPr>
          <w:trHeight w:val="597"/>
          <w:tblHeader/>
          <w:jc w:val="center"/>
        </w:trPr>
        <w:tc>
          <w:tcPr>
            <w:tcW w:w="231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E3D01B" w14:textId="02C99975" w:rsidR="00B37533" w:rsidRPr="00D84182" w:rsidRDefault="00900AE5" w:rsidP="00D92962">
            <w:pPr>
              <w:jc w:val="center"/>
              <w:rPr>
                <w:b/>
              </w:rPr>
            </w:pPr>
            <w:bookmarkStart w:id="148" w:name="_heading=h.3oy7u29" w:colFirst="0" w:colLast="0"/>
            <w:bookmarkEnd w:id="148"/>
            <w:r w:rsidRPr="00D84182">
              <w:rPr>
                <w:b/>
              </w:rPr>
              <w:t>Número de ofertas (N)</w:t>
            </w:r>
          </w:p>
        </w:tc>
        <w:tc>
          <w:tcPr>
            <w:tcW w:w="36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7B3A681" w14:textId="4F116F0B" w:rsidR="00B37533" w:rsidRPr="00D84182" w:rsidRDefault="00900AE5" w:rsidP="00D92962">
            <w:pPr>
              <w:jc w:val="center"/>
              <w:rPr>
                <w:b/>
              </w:rPr>
            </w:pPr>
            <w:r w:rsidRPr="00D84182">
              <w:rPr>
                <w:b/>
              </w:rPr>
              <w:t>Número de veces que se incluye el Presupuesto Oficial (NV)</w:t>
            </w:r>
          </w:p>
        </w:tc>
      </w:tr>
      <w:tr w:rsidR="00B37533" w:rsidRPr="00D84182" w14:paraId="3ADDFA03" w14:textId="77777777" w:rsidTr="00B551C6">
        <w:trPr>
          <w:jc w:val="center"/>
        </w:trPr>
        <w:tc>
          <w:tcPr>
            <w:tcW w:w="2311" w:type="dxa"/>
            <w:tcBorders>
              <w:top w:val="single" w:sz="4" w:space="0" w:color="000000"/>
              <w:left w:val="single" w:sz="4" w:space="0" w:color="000000"/>
              <w:bottom w:val="single" w:sz="4" w:space="0" w:color="000000"/>
              <w:right w:val="single" w:sz="4" w:space="0" w:color="000000"/>
            </w:tcBorders>
          </w:tcPr>
          <w:p w14:paraId="5FCA0ACB" w14:textId="77777777" w:rsidR="00B37533" w:rsidRPr="00D84182" w:rsidRDefault="00B37533" w:rsidP="00D92962">
            <w:pPr>
              <w:jc w:val="center"/>
            </w:pPr>
            <w:r w:rsidRPr="00D84182">
              <w:t>1-3</w:t>
            </w:r>
          </w:p>
        </w:tc>
        <w:tc>
          <w:tcPr>
            <w:tcW w:w="3638" w:type="dxa"/>
            <w:tcBorders>
              <w:top w:val="single" w:sz="4" w:space="0" w:color="000000"/>
              <w:left w:val="single" w:sz="4" w:space="0" w:color="000000"/>
              <w:bottom w:val="single" w:sz="4" w:space="0" w:color="000000"/>
              <w:right w:val="single" w:sz="4" w:space="0" w:color="000000"/>
            </w:tcBorders>
          </w:tcPr>
          <w:p w14:paraId="650CE5EF" w14:textId="77777777" w:rsidR="00B37533" w:rsidRPr="00D84182" w:rsidRDefault="00B37533" w:rsidP="00D92962">
            <w:pPr>
              <w:jc w:val="center"/>
            </w:pPr>
            <w:r w:rsidRPr="00D84182">
              <w:t xml:space="preserve">      1</w:t>
            </w:r>
            <w:r w:rsidRPr="00D84182">
              <w:tab/>
            </w:r>
          </w:p>
        </w:tc>
      </w:tr>
      <w:tr w:rsidR="00B37533" w:rsidRPr="00D84182" w14:paraId="0CF83832" w14:textId="77777777" w:rsidTr="00B551C6">
        <w:trPr>
          <w:jc w:val="center"/>
        </w:trPr>
        <w:tc>
          <w:tcPr>
            <w:tcW w:w="2311" w:type="dxa"/>
            <w:tcBorders>
              <w:top w:val="single" w:sz="4" w:space="0" w:color="000000"/>
              <w:left w:val="single" w:sz="4" w:space="0" w:color="000000"/>
              <w:bottom w:val="single" w:sz="4" w:space="0" w:color="000000"/>
              <w:right w:val="single" w:sz="4" w:space="0" w:color="000000"/>
            </w:tcBorders>
          </w:tcPr>
          <w:p w14:paraId="70CD060D" w14:textId="77777777" w:rsidR="00B37533" w:rsidRPr="00D84182" w:rsidRDefault="00B37533" w:rsidP="00D92962">
            <w:pPr>
              <w:jc w:val="center"/>
            </w:pPr>
            <w:r w:rsidRPr="00D84182">
              <w:t>4-6</w:t>
            </w:r>
          </w:p>
        </w:tc>
        <w:tc>
          <w:tcPr>
            <w:tcW w:w="3638" w:type="dxa"/>
            <w:tcBorders>
              <w:top w:val="single" w:sz="4" w:space="0" w:color="000000"/>
              <w:left w:val="single" w:sz="4" w:space="0" w:color="000000"/>
              <w:bottom w:val="single" w:sz="4" w:space="0" w:color="000000"/>
              <w:right w:val="single" w:sz="4" w:space="0" w:color="000000"/>
            </w:tcBorders>
          </w:tcPr>
          <w:p w14:paraId="046E0D13" w14:textId="77777777" w:rsidR="00B37533" w:rsidRPr="00D84182" w:rsidRDefault="00B37533" w:rsidP="00D92962">
            <w:pPr>
              <w:jc w:val="center"/>
            </w:pPr>
            <w:r w:rsidRPr="00D84182">
              <w:t>2</w:t>
            </w:r>
          </w:p>
        </w:tc>
      </w:tr>
      <w:tr w:rsidR="00B37533" w:rsidRPr="00D84182" w14:paraId="03B63AD0" w14:textId="77777777" w:rsidTr="00B551C6">
        <w:trPr>
          <w:jc w:val="center"/>
        </w:trPr>
        <w:tc>
          <w:tcPr>
            <w:tcW w:w="2311" w:type="dxa"/>
            <w:tcBorders>
              <w:top w:val="single" w:sz="4" w:space="0" w:color="000000"/>
              <w:left w:val="single" w:sz="4" w:space="0" w:color="000000"/>
              <w:bottom w:val="single" w:sz="4" w:space="0" w:color="000000"/>
              <w:right w:val="single" w:sz="4" w:space="0" w:color="000000"/>
            </w:tcBorders>
          </w:tcPr>
          <w:p w14:paraId="299082AC" w14:textId="77777777" w:rsidR="00B37533" w:rsidRPr="00D84182" w:rsidRDefault="00B37533" w:rsidP="00D92962">
            <w:pPr>
              <w:jc w:val="center"/>
            </w:pPr>
            <w:r w:rsidRPr="00D84182">
              <w:t>7-9</w:t>
            </w:r>
          </w:p>
        </w:tc>
        <w:tc>
          <w:tcPr>
            <w:tcW w:w="3638" w:type="dxa"/>
            <w:tcBorders>
              <w:top w:val="single" w:sz="4" w:space="0" w:color="000000"/>
              <w:left w:val="single" w:sz="4" w:space="0" w:color="000000"/>
              <w:bottom w:val="single" w:sz="4" w:space="0" w:color="000000"/>
              <w:right w:val="single" w:sz="4" w:space="0" w:color="000000"/>
            </w:tcBorders>
          </w:tcPr>
          <w:p w14:paraId="27F1D647" w14:textId="77777777" w:rsidR="00B37533" w:rsidRPr="00D84182" w:rsidRDefault="00B37533" w:rsidP="00D92962">
            <w:pPr>
              <w:jc w:val="center"/>
            </w:pPr>
            <w:r w:rsidRPr="00D84182">
              <w:t>3</w:t>
            </w:r>
          </w:p>
        </w:tc>
      </w:tr>
      <w:tr w:rsidR="00B37533" w:rsidRPr="00D84182" w14:paraId="61918389" w14:textId="77777777" w:rsidTr="00816D4D">
        <w:trPr>
          <w:jc w:val="center"/>
        </w:trPr>
        <w:tc>
          <w:tcPr>
            <w:tcW w:w="2311" w:type="dxa"/>
            <w:tcBorders>
              <w:top w:val="single" w:sz="4" w:space="0" w:color="000000"/>
              <w:left w:val="single" w:sz="4" w:space="0" w:color="000000"/>
              <w:bottom w:val="single" w:sz="4" w:space="0" w:color="000000"/>
              <w:right w:val="single" w:sz="4" w:space="0" w:color="000000"/>
            </w:tcBorders>
          </w:tcPr>
          <w:p w14:paraId="00FAE8F3" w14:textId="77777777" w:rsidR="00B37533" w:rsidRPr="00D84182" w:rsidRDefault="00B37533" w:rsidP="00D92962">
            <w:pPr>
              <w:jc w:val="center"/>
            </w:pPr>
            <w:r w:rsidRPr="00D84182">
              <w:t>10-12</w:t>
            </w:r>
          </w:p>
        </w:tc>
        <w:tc>
          <w:tcPr>
            <w:tcW w:w="3638" w:type="dxa"/>
            <w:tcBorders>
              <w:top w:val="single" w:sz="4" w:space="0" w:color="000000"/>
              <w:left w:val="single" w:sz="4" w:space="0" w:color="000000"/>
              <w:bottom w:val="single" w:sz="4" w:space="0" w:color="000000"/>
              <w:right w:val="single" w:sz="4" w:space="0" w:color="000000"/>
            </w:tcBorders>
          </w:tcPr>
          <w:p w14:paraId="34C76C46" w14:textId="77777777" w:rsidR="00B37533" w:rsidRPr="00D84182" w:rsidRDefault="00B37533" w:rsidP="00D92962">
            <w:pPr>
              <w:jc w:val="center"/>
            </w:pPr>
            <w:r w:rsidRPr="00D84182">
              <w:t>4</w:t>
            </w:r>
          </w:p>
        </w:tc>
      </w:tr>
      <w:tr w:rsidR="00B37533" w:rsidRPr="00D84182" w14:paraId="018F47A7" w14:textId="77777777" w:rsidTr="00816D4D">
        <w:trPr>
          <w:jc w:val="center"/>
        </w:trPr>
        <w:tc>
          <w:tcPr>
            <w:tcW w:w="2311" w:type="dxa"/>
            <w:tcBorders>
              <w:top w:val="single" w:sz="4" w:space="0" w:color="000000"/>
              <w:left w:val="single" w:sz="4" w:space="0" w:color="000000"/>
              <w:bottom w:val="single" w:sz="4" w:space="0" w:color="auto"/>
              <w:right w:val="single" w:sz="4" w:space="0" w:color="000000"/>
            </w:tcBorders>
          </w:tcPr>
          <w:p w14:paraId="266FF666" w14:textId="77777777" w:rsidR="00B37533" w:rsidRPr="00D84182" w:rsidRDefault="00B37533" w:rsidP="00D92962">
            <w:pPr>
              <w:jc w:val="center"/>
            </w:pPr>
            <w:r w:rsidRPr="00D84182">
              <w:t>13-15</w:t>
            </w:r>
          </w:p>
        </w:tc>
        <w:tc>
          <w:tcPr>
            <w:tcW w:w="3638" w:type="dxa"/>
            <w:tcBorders>
              <w:top w:val="single" w:sz="4" w:space="0" w:color="000000"/>
              <w:left w:val="single" w:sz="4" w:space="0" w:color="000000"/>
              <w:bottom w:val="single" w:sz="4" w:space="0" w:color="000000"/>
              <w:right w:val="single" w:sz="4" w:space="0" w:color="000000"/>
            </w:tcBorders>
          </w:tcPr>
          <w:p w14:paraId="304C7E1F" w14:textId="77777777" w:rsidR="00B37533" w:rsidRPr="00D84182" w:rsidRDefault="00B37533" w:rsidP="00D92962">
            <w:pPr>
              <w:jc w:val="center"/>
            </w:pPr>
            <w:r w:rsidRPr="00D84182">
              <w:t>5</w:t>
            </w:r>
          </w:p>
        </w:tc>
      </w:tr>
    </w:tbl>
    <w:p w14:paraId="70BC83B8" w14:textId="77777777" w:rsidR="00B37533" w:rsidRPr="00D84182" w:rsidRDefault="00B37533" w:rsidP="00B37533"/>
    <w:p w14:paraId="0B161093" w14:textId="77777777" w:rsidR="00B37533" w:rsidRPr="00D84182" w:rsidRDefault="00B37533" w:rsidP="00B37533">
      <w:r w:rsidRPr="00D84182">
        <w:t>Y así sucesivamente por cada tres ofertas validas se incluirá una vez el presupuesto oficial del presente proceso de contratación.</w:t>
      </w:r>
    </w:p>
    <w:p w14:paraId="6886979D" w14:textId="77777777" w:rsidR="00B37533" w:rsidRPr="00D84182" w:rsidRDefault="00B37533" w:rsidP="00B37533">
      <w:r w:rsidRPr="00D84182">
        <w:t>Posteriormente, se determinará la media geométrica con la inclusión del presupuesto oficial de acuerdo con lo establecido en el cuadro anterior de acuerdo mediante la siguiente fórmula</w:t>
      </w:r>
    </w:p>
    <w:p w14:paraId="0E73556E" w14:textId="77777777" w:rsidR="00B37533" w:rsidRPr="00D84182" w:rsidRDefault="00B37533" w:rsidP="00B37533"/>
    <w:p w14:paraId="79A105F2" w14:textId="77777777" w:rsidR="00B37533" w:rsidRPr="00D84182" w:rsidRDefault="00B37533" w:rsidP="00B37533">
      <w:pPr>
        <w:jc w:val="center"/>
        <w:rPr>
          <w:rFonts w:eastAsia="Cambria Math"/>
        </w:rPr>
      </w:pPr>
      <m:oMathPara>
        <m:oMath>
          <m:r>
            <w:rPr>
              <w:rFonts w:ascii="Cambria Math" w:eastAsia="Cambria Math" w:hAnsi="Cambria Math"/>
            </w:rPr>
            <m:t xml:space="preserve">Gpo= </m:t>
          </m:r>
          <m:rad>
            <m:radPr>
              <m:ctrlPr>
                <w:rPr>
                  <w:rFonts w:ascii="Cambria Math" w:eastAsia="Cambria Math" w:hAnsi="Cambria Math"/>
                </w:rPr>
              </m:ctrlPr>
            </m:radPr>
            <m:deg>
              <m:r>
                <w:rPr>
                  <w:rFonts w:ascii="Cambria Math" w:eastAsia="Cambria Math" w:hAnsi="Cambria Math"/>
                </w:rPr>
                <m:t>N+NV</m:t>
              </m:r>
            </m:deg>
            <m:e>
              <m:sSub>
                <m:sSubPr>
                  <m:ctrlPr>
                    <w:rPr>
                      <w:rFonts w:ascii="Cambria Math" w:eastAsia="Cambria Math" w:hAnsi="Cambria Math"/>
                    </w:rPr>
                  </m:ctrlPr>
                </m:sSubPr>
                <m:e>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1</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2</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N</m:t>
                      </m:r>
                    </m:sub>
                  </m:sSub>
                  <m:r>
                    <w:rPr>
                      <w:rFonts w:ascii="Cambria Math" w:eastAsia="Cambria Math" w:hAnsi="Cambria Math"/>
                    </w:rPr>
                    <m:t>*P</m:t>
                  </m:r>
                </m:e>
                <m:sub>
                  <m:r>
                    <w:rPr>
                      <w:rFonts w:ascii="Cambria Math" w:eastAsia="Cambria Math" w:hAnsi="Cambria Math"/>
                    </w:rPr>
                    <m:t>o</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o</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 xml:space="preserve">oNV </m:t>
                  </m:r>
                </m:sub>
              </m:sSub>
            </m:e>
          </m:rad>
        </m:oMath>
      </m:oMathPara>
    </w:p>
    <w:p w14:paraId="316DFC77" w14:textId="77777777" w:rsidR="00B37533" w:rsidRPr="00D84182" w:rsidRDefault="00B37533" w:rsidP="00B37533">
      <w:pPr>
        <w:tabs>
          <w:tab w:val="left" w:pos="5475"/>
        </w:tabs>
      </w:pPr>
      <w:r w:rsidRPr="00D84182">
        <w:t>Donde</w:t>
      </w:r>
    </w:p>
    <w:p w14:paraId="637B3C44" w14:textId="77777777" w:rsidR="00B37533" w:rsidRPr="00D84182" w:rsidRDefault="00CA326F" w:rsidP="00B37533">
      <w:pPr>
        <w:tabs>
          <w:tab w:val="left" w:pos="5475"/>
        </w:tabs>
      </w:pPr>
      <m:oMath>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m:t>
        </m:r>
      </m:oMath>
      <w:r w:rsidR="00B37533" w:rsidRPr="00D84182">
        <w:t xml:space="preserve"> Media geométrica con presupuesto oficial</w:t>
      </w:r>
    </w:p>
    <w:p w14:paraId="09C3F125" w14:textId="77777777" w:rsidR="00B37533" w:rsidRPr="00D84182" w:rsidRDefault="00B37533" w:rsidP="00B37533">
      <w:pPr>
        <w:tabs>
          <w:tab w:val="left" w:pos="5475"/>
        </w:tabs>
      </w:pPr>
      <w:r w:rsidRPr="00D84182">
        <w:t>NV= Número de veces que se incluye el presupuesto oficial (Po)</w:t>
      </w:r>
    </w:p>
    <w:p w14:paraId="3D06D642" w14:textId="77777777" w:rsidR="00B37533" w:rsidRPr="007B0739" w:rsidRDefault="00B37533" w:rsidP="00B37533">
      <w:pPr>
        <w:tabs>
          <w:tab w:val="left" w:pos="5475"/>
        </w:tabs>
        <w:rPr>
          <w:lang w:val="pt-PT"/>
        </w:rPr>
      </w:pPr>
      <w:r w:rsidRPr="007B0739">
        <w:rPr>
          <w:lang w:val="pt-PT"/>
        </w:rPr>
        <w:t>N= Número de ofertas válidas presentadas</w:t>
      </w:r>
    </w:p>
    <w:p w14:paraId="4A567632" w14:textId="77777777" w:rsidR="00B37533" w:rsidRPr="00D84182" w:rsidRDefault="00B37533" w:rsidP="00B37533">
      <w:r w:rsidRPr="00D84182">
        <w:t xml:space="preserve">Po= Presupuesto oficial del proceso de contratación </w:t>
      </w:r>
    </w:p>
    <w:p w14:paraId="72013C4B" w14:textId="77777777" w:rsidR="00B37533" w:rsidRPr="00D84182" w:rsidRDefault="00B37533" w:rsidP="00B37533">
      <w:r w:rsidRPr="00D84182">
        <w:t>V= Valor revisado de cada una de las ofertas sin decimales</w:t>
      </w:r>
    </w:p>
    <w:p w14:paraId="34730B2C" w14:textId="77777777" w:rsidR="00B37533" w:rsidRPr="00D84182" w:rsidRDefault="00B37533" w:rsidP="00B37533"/>
    <w:p w14:paraId="3C806FA0" w14:textId="77777777" w:rsidR="00B37533" w:rsidRPr="00D84182" w:rsidRDefault="00B37533" w:rsidP="00B37533">
      <w:r w:rsidRPr="00D84182">
        <w:t xml:space="preserve">Puntaje para </w:t>
      </w:r>
      <m:oMath>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r w:rsidRPr="00D84182">
        <w:t>,  i=</w:t>
      </w:r>
    </w:p>
    <w:tbl>
      <w:tblPr>
        <w:tblW w:w="8193" w:type="dxa"/>
        <w:tblBorders>
          <w:top w:val="nil"/>
          <w:left w:val="nil"/>
          <w:bottom w:val="nil"/>
          <w:right w:val="nil"/>
          <w:insideH w:val="nil"/>
          <w:insideV w:val="nil"/>
        </w:tblBorders>
        <w:tblLayout w:type="fixed"/>
        <w:tblLook w:val="0400" w:firstRow="0" w:lastRow="0" w:firstColumn="0" w:lastColumn="0" w:noHBand="0" w:noVBand="1"/>
      </w:tblPr>
      <w:tblGrid>
        <w:gridCol w:w="8193"/>
      </w:tblGrid>
      <w:tr w:rsidR="00B37533" w:rsidRPr="00D84182" w14:paraId="11FF4B4B" w14:textId="77777777" w:rsidTr="00D92962">
        <w:trPr>
          <w:trHeight w:val="403"/>
        </w:trPr>
        <w:tc>
          <w:tcPr>
            <w:tcW w:w="8193" w:type="dxa"/>
          </w:tcPr>
          <w:p w14:paraId="26472265" w14:textId="77777777" w:rsidR="00B37533" w:rsidRPr="00D84182" w:rsidRDefault="00B37533" w:rsidP="00D92962">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den>
                  </m:f>
                </m:e>
              </m:d>
              <m:r>
                <w:rPr>
                  <w:rFonts w:ascii="Cambria Math" w:eastAsia="Cambria Math" w:hAnsi="Cambria Math"/>
                </w:rPr>
                <m:t xml:space="preserve"> Para valores menores o iguales  a </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p>
        </w:tc>
      </w:tr>
      <w:tr w:rsidR="00B37533" w:rsidRPr="00D84182" w14:paraId="1467DA0F" w14:textId="77777777" w:rsidTr="00D92962">
        <w:trPr>
          <w:trHeight w:val="395"/>
        </w:trPr>
        <w:tc>
          <w:tcPr>
            <w:tcW w:w="8193" w:type="dxa"/>
          </w:tcPr>
          <w:p w14:paraId="09F8447B" w14:textId="77777777" w:rsidR="00B37533" w:rsidRPr="00D84182" w:rsidRDefault="00B37533" w:rsidP="00D92962">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den>
                  </m:f>
                </m:e>
              </m:d>
              <m:r>
                <w:rPr>
                  <w:rFonts w:ascii="Cambria Math" w:eastAsia="Cambria Math" w:hAnsi="Cambria Math"/>
                </w:rPr>
                <m:t xml:space="preserve"> Para valores mayores a </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p>
        </w:tc>
      </w:tr>
    </w:tbl>
    <w:p w14:paraId="6F252DD7" w14:textId="77777777" w:rsidR="00B37533" w:rsidRPr="00D84182" w:rsidRDefault="00B37533" w:rsidP="00B37533">
      <w:pPr>
        <w:keepNext/>
        <w:pBdr>
          <w:top w:val="nil"/>
          <w:left w:val="nil"/>
          <w:bottom w:val="nil"/>
          <w:right w:val="nil"/>
          <w:between w:val="nil"/>
        </w:pBdr>
        <w:tabs>
          <w:tab w:val="left" w:pos="992"/>
        </w:tabs>
        <w:rPr>
          <w:color w:val="000000"/>
        </w:rPr>
      </w:pPr>
    </w:p>
    <w:p w14:paraId="005C7A62" w14:textId="77777777" w:rsidR="00B37533" w:rsidRPr="00D84182" w:rsidRDefault="00B37533" w:rsidP="00B37533">
      <w:pPr>
        <w:keepNext/>
        <w:pBdr>
          <w:top w:val="nil"/>
          <w:left w:val="nil"/>
          <w:bottom w:val="nil"/>
          <w:right w:val="nil"/>
          <w:between w:val="nil"/>
        </w:pBdr>
        <w:tabs>
          <w:tab w:val="left" w:pos="992"/>
        </w:tabs>
        <w:rPr>
          <w:color w:val="000000"/>
        </w:rPr>
      </w:pPr>
      <w:r w:rsidRPr="00D84182">
        <w:rPr>
          <w:color w:val="000000"/>
        </w:rPr>
        <w:t>En el caso de ofertas con valores mayores a la media geométrica se tomará el valor absoluto de la diferencia entre media geométrica y el valor de la oferta como se observa en la fórmula de ponderación.</w:t>
      </w:r>
    </w:p>
    <w:p w14:paraId="49F5E5F5" w14:textId="77777777" w:rsidR="003C2A25" w:rsidRPr="00D84182" w:rsidRDefault="003C2A25" w:rsidP="003C2A25"/>
    <w:p w14:paraId="7983CBBB" w14:textId="66A75822" w:rsidR="003C2A25" w:rsidRPr="00D84182" w:rsidRDefault="003C2A25" w:rsidP="002B5476">
      <w:pPr>
        <w:pStyle w:val="Ttulo3"/>
        <w:numPr>
          <w:ilvl w:val="2"/>
          <w:numId w:val="40"/>
        </w:numPr>
      </w:pPr>
      <w:bookmarkStart w:id="149" w:name="_Toc197421956"/>
      <w:r w:rsidRPr="00D84182">
        <w:t>APOYO A LA INDUSTRIA NACIONAL (10 PUNTOS)</w:t>
      </w:r>
      <w:bookmarkEnd w:id="149"/>
    </w:p>
    <w:p w14:paraId="502BBC12" w14:textId="77777777" w:rsidR="003C2A25" w:rsidRPr="00D84182" w:rsidRDefault="003C2A25" w:rsidP="003C2A25"/>
    <w:p w14:paraId="157628DD" w14:textId="77777777" w:rsidR="001A7EE6" w:rsidRPr="00D84182" w:rsidRDefault="003C2A25" w:rsidP="001A7EE6">
      <w:r w:rsidRPr="00D84182">
        <w:t>Para todos los efectos del presente proceso, se entenderá por servicios nacionales los servicios prestados por:</w:t>
      </w:r>
    </w:p>
    <w:p w14:paraId="396F4DFB" w14:textId="77777777" w:rsidR="001A7EE6" w:rsidRPr="00D84182" w:rsidRDefault="001A7EE6" w:rsidP="001A7EE6"/>
    <w:p w14:paraId="36992CE7" w14:textId="408759E4" w:rsidR="001A7EE6" w:rsidRPr="00D84182" w:rsidRDefault="001A7EE6" w:rsidP="00B551C6">
      <w:pPr>
        <w:pStyle w:val="Prrafodelista"/>
        <w:numPr>
          <w:ilvl w:val="0"/>
          <w:numId w:val="66"/>
        </w:numPr>
        <w:ind w:left="360"/>
      </w:pPr>
      <w:r w:rsidRPr="00D84182">
        <w:t>Personas naturales colombianas (por nacimiento o por adopción); personas naturales residentes en Colombia, o personas jurídicas constituidas de acuerdo con la ley colombiana; y, los servicios extranjeros con tratamiento de nacionales.</w:t>
      </w:r>
    </w:p>
    <w:p w14:paraId="2D5C77E1" w14:textId="77777777" w:rsidR="001A7EE6" w:rsidRPr="00D84182" w:rsidRDefault="001A7EE6" w:rsidP="00B551C6"/>
    <w:p w14:paraId="38DAD130" w14:textId="53AB2E46" w:rsidR="003C2A25" w:rsidRPr="00D84182" w:rsidRDefault="001A7EE6" w:rsidP="00B551C6">
      <w:pPr>
        <w:pStyle w:val="Prrafodelista"/>
        <w:numPr>
          <w:ilvl w:val="0"/>
          <w:numId w:val="66"/>
        </w:numPr>
        <w:ind w:left="360"/>
      </w:pPr>
      <w:r w:rsidRPr="00D84182">
        <w:t>Bienes o servicios extranjeros con tratamiento de nacionales son los siguientes: a) Los originarios de países con los que Colombia ha negociado trato nacional en materia de compras estatales; y, b) Los originarios de países en los que se concede a las ofertas de bienes y servicios colombianos, el mismo tratamiento otorgado a sus bienes y servicios nacionales.</w:t>
      </w:r>
    </w:p>
    <w:p w14:paraId="753C3430" w14:textId="77777777" w:rsidR="0004555B" w:rsidRPr="00D84182" w:rsidRDefault="0004555B" w:rsidP="0004555B">
      <w:pPr>
        <w:pStyle w:val="Prrafodelista"/>
      </w:pPr>
    </w:p>
    <w:p w14:paraId="17B0D085" w14:textId="178DB8D2" w:rsidR="0004555B" w:rsidRPr="00D84182" w:rsidRDefault="0004555B" w:rsidP="0004555B">
      <w:r w:rsidRPr="00D84182">
        <w:t>El puntaje se otorgará de la siguiente forma:</w:t>
      </w:r>
    </w:p>
    <w:p w14:paraId="0D6BDEA1" w14:textId="77777777" w:rsidR="0004555B" w:rsidRPr="00D84182" w:rsidRDefault="0004555B" w:rsidP="0004555B"/>
    <w:p w14:paraId="7899D477" w14:textId="11264E16" w:rsidR="0004555B" w:rsidRPr="00D84182" w:rsidRDefault="0004555B" w:rsidP="00B551C6">
      <w:pPr>
        <w:pStyle w:val="Prrafodelista"/>
        <w:numPr>
          <w:ilvl w:val="0"/>
          <w:numId w:val="65"/>
        </w:numPr>
        <w:ind w:left="360"/>
      </w:pPr>
      <w:r w:rsidRPr="00D84182">
        <w:t xml:space="preserve">Se otorgará a los proponentes nacionales que dentro de su equipo humano de trabajo incorporen componente </w:t>
      </w:r>
      <w:r w:rsidR="00A84182" w:rsidRPr="00D84182">
        <w:t>cien por ciento (</w:t>
      </w:r>
      <w:r w:rsidRPr="00D84182">
        <w:t>100%</w:t>
      </w:r>
      <w:r w:rsidR="00A84182" w:rsidRPr="00D84182">
        <w:t>)</w:t>
      </w:r>
      <w:r w:rsidRPr="00D84182">
        <w:t xml:space="preserve"> de mano de obra nacional el máximo puntaje, esto es, </w:t>
      </w:r>
      <w:r w:rsidR="00E3391E" w:rsidRPr="00D84182">
        <w:t>diez (</w:t>
      </w:r>
      <w:r w:rsidRPr="00D84182">
        <w:t>10</w:t>
      </w:r>
      <w:r w:rsidR="00E3391E" w:rsidRPr="00D84182">
        <w:t>)</w:t>
      </w:r>
      <w:r w:rsidRPr="00D84182">
        <w:t xml:space="preserve"> puntos.</w:t>
      </w:r>
    </w:p>
    <w:p w14:paraId="4078E379" w14:textId="77777777" w:rsidR="0004555B" w:rsidRPr="00D84182" w:rsidRDefault="0004555B" w:rsidP="00B551C6"/>
    <w:p w14:paraId="78BB77BD" w14:textId="2130D4FD" w:rsidR="0004555B" w:rsidRPr="00D84182" w:rsidRDefault="0004555B" w:rsidP="00B551C6">
      <w:pPr>
        <w:pStyle w:val="Prrafodelista"/>
        <w:numPr>
          <w:ilvl w:val="0"/>
          <w:numId w:val="65"/>
        </w:numPr>
        <w:ind w:left="360"/>
      </w:pPr>
      <w:r w:rsidRPr="00D84182">
        <w:t xml:space="preserve">Se otorgará a los proponentes nacionales que dentro de su equipo humano de trabajo incorporen componente de mano de obra nacional y extranjera, la mitad de los puntos, esto es, </w:t>
      </w:r>
      <w:r w:rsidR="00E3391E" w:rsidRPr="00D84182">
        <w:t>cinco (</w:t>
      </w:r>
      <w:r w:rsidRPr="00D84182">
        <w:t>5</w:t>
      </w:r>
      <w:r w:rsidR="00E3391E" w:rsidRPr="00D84182">
        <w:t>)</w:t>
      </w:r>
      <w:r w:rsidRPr="00D84182">
        <w:t xml:space="preserve"> puntos.</w:t>
      </w:r>
    </w:p>
    <w:p w14:paraId="4AED853F" w14:textId="77777777" w:rsidR="0004555B" w:rsidRPr="00D84182" w:rsidRDefault="0004555B" w:rsidP="00B551C6"/>
    <w:p w14:paraId="151D97D5" w14:textId="79B2BCE2" w:rsidR="0004555B" w:rsidRPr="00D84182" w:rsidRDefault="0004555B" w:rsidP="00B551C6">
      <w:pPr>
        <w:pStyle w:val="Prrafodelista"/>
        <w:numPr>
          <w:ilvl w:val="0"/>
          <w:numId w:val="65"/>
        </w:numPr>
        <w:ind w:left="360"/>
      </w:pPr>
      <w:r w:rsidRPr="00D84182">
        <w:t xml:space="preserve">A los proponentes que dentro de su equipo de trabajo incorporen componente cien </w:t>
      </w:r>
      <w:r w:rsidR="00A84182" w:rsidRPr="00D84182">
        <w:t>por ciento (</w:t>
      </w:r>
      <w:r w:rsidRPr="00D84182">
        <w:t>100%</w:t>
      </w:r>
      <w:r w:rsidR="00A84182" w:rsidRPr="00D84182">
        <w:t>)</w:t>
      </w:r>
      <w:r w:rsidRPr="00D84182">
        <w:t xml:space="preserve"> de mano de obra extranjera, se le asignarán cero (0) puntos. </w:t>
      </w:r>
    </w:p>
    <w:p w14:paraId="49E89C62" w14:textId="77777777" w:rsidR="00A84182" w:rsidRPr="00D84182" w:rsidRDefault="00A84182" w:rsidP="00A84182">
      <w:pPr>
        <w:pStyle w:val="Prrafodelista"/>
      </w:pPr>
    </w:p>
    <w:p w14:paraId="52FFFECD" w14:textId="7D3A684A" w:rsidR="00893340" w:rsidRPr="00D84182" w:rsidRDefault="00A84182" w:rsidP="0013343A">
      <w:r w:rsidRPr="00D84182">
        <w:t xml:space="preserve">Lo anterior debe ser cumplido mediante el diligenciamiento del </w:t>
      </w:r>
      <w:r w:rsidRPr="00D84182">
        <w:rPr>
          <w:b/>
          <w:bCs/>
        </w:rPr>
        <w:t>Anexo No. 12</w:t>
      </w:r>
      <w:r w:rsidRPr="00D84182">
        <w:t xml:space="preserve"> (Promoción a la industria nacional) debidamente firmado por el proponente o el Representante Legal del proponente, so pena de obtener CERO (0) puntos en la calificación del presente factor de ponderación.</w:t>
      </w:r>
    </w:p>
    <w:p w14:paraId="0FC441FB" w14:textId="77777777" w:rsidR="00A84182" w:rsidRPr="00D84182" w:rsidRDefault="00A84182" w:rsidP="0013343A"/>
    <w:p w14:paraId="4E2A18A6" w14:textId="2EA36C0E" w:rsidR="00A84182" w:rsidRPr="00D84182" w:rsidRDefault="00A84182" w:rsidP="002B5476">
      <w:pPr>
        <w:pStyle w:val="Ttulo3"/>
        <w:numPr>
          <w:ilvl w:val="2"/>
          <w:numId w:val="40"/>
        </w:numPr>
      </w:pPr>
      <w:bookmarkStart w:id="150" w:name="_Toc197421957"/>
      <w:r w:rsidRPr="00D84182">
        <w:t xml:space="preserve">INCENTIVOS EN LOS PROCESOS DE CONTRATACIÓN A FAVOR DE PERSONAS </w:t>
      </w:r>
      <w:r w:rsidR="00B96878" w:rsidRPr="00D84182">
        <w:t xml:space="preserve">EN CONDICIÓN DE </w:t>
      </w:r>
      <w:r w:rsidRPr="00D84182">
        <w:t>DISCAPACIDAD (MÁXIMO 1 PUNTO)</w:t>
      </w:r>
      <w:bookmarkEnd w:id="150"/>
    </w:p>
    <w:p w14:paraId="40007092" w14:textId="77777777" w:rsidR="00A84182" w:rsidRPr="00D84182" w:rsidRDefault="00A84182" w:rsidP="00A84182"/>
    <w:p w14:paraId="6197DFB5" w14:textId="1E463604" w:rsidR="00A84182" w:rsidRPr="00D84182" w:rsidRDefault="00A84182" w:rsidP="00A84182">
      <w:r w:rsidRPr="00D84182">
        <w:t xml:space="preserve">De acuerdo con lo </w:t>
      </w:r>
      <w:r w:rsidR="003D41B4">
        <w:t>indicado</w:t>
      </w:r>
      <w:r w:rsidRPr="00D84182">
        <w:t xml:space="preserve"> en el </w:t>
      </w:r>
      <w:r w:rsidR="00403021" w:rsidRPr="00D84182">
        <w:t xml:space="preserve">artículo 1° establecido en el </w:t>
      </w:r>
      <w:r w:rsidRPr="00D84182">
        <w:t>Decreto 392 de 2018, el cual dispone que los proponentes que aspiran al puntaje de que allí se trata deben acreditar la vinculación de trabajadores con discapacidad en su planta de personal, siempre y cuando se acredite lo siguiente:</w:t>
      </w:r>
    </w:p>
    <w:p w14:paraId="5112DE74" w14:textId="77777777" w:rsidR="00893340" w:rsidRPr="00D84182" w:rsidRDefault="00893340" w:rsidP="005F3DC3">
      <w:pPr>
        <w:rPr>
          <w:lang w:val="es-MX"/>
        </w:rPr>
      </w:pPr>
    </w:p>
    <w:p w14:paraId="5BECDEAE" w14:textId="01671073" w:rsidR="00893340" w:rsidRPr="00D84182" w:rsidRDefault="0025764E" w:rsidP="00900AE5">
      <w:pPr>
        <w:pStyle w:val="Prrafodelista"/>
        <w:numPr>
          <w:ilvl w:val="0"/>
          <w:numId w:val="67"/>
        </w:numPr>
        <w:ind w:left="426" w:hanging="284"/>
        <w:rPr>
          <w:lang w:val="es-MX"/>
        </w:rPr>
      </w:pPr>
      <w:r w:rsidRPr="00D84182">
        <w:t xml:space="preserve">Diligenciar el </w:t>
      </w:r>
      <w:r w:rsidRPr="00D84182">
        <w:rPr>
          <w:b/>
        </w:rPr>
        <w:t>Anexo No. 2</w:t>
      </w:r>
      <w:r w:rsidR="005701B0">
        <w:rPr>
          <w:b/>
        </w:rPr>
        <w:t>5</w:t>
      </w:r>
      <w:r w:rsidRPr="00D84182">
        <w:rPr>
          <w:b/>
        </w:rPr>
        <w:t xml:space="preserve"> </w:t>
      </w:r>
      <w:r w:rsidRPr="00D84182">
        <w:rPr>
          <w:bCs/>
        </w:rPr>
        <w:t>(Vinculación de personas en condición de discapacidad),</w:t>
      </w:r>
      <w:r w:rsidRPr="00D84182">
        <w:rPr>
          <w:b/>
        </w:rPr>
        <w:t xml:space="preserve"> </w:t>
      </w:r>
      <w:r w:rsidRPr="00D84182">
        <w:t>suscrito por la persona natural, el representante legal o el revisor fiscal, según corresponda, en el cual certifique el número total de trabajadores vinculados a la planta de personal del Proponente o el integrante del Proponente Plural, a la fecha de cierre del Proceso de Contratación</w:t>
      </w:r>
      <w:r w:rsidR="00E90001" w:rsidRPr="00D84182">
        <w:rPr>
          <w:lang w:val="es-MX"/>
        </w:rPr>
        <w:t xml:space="preserve">. </w:t>
      </w:r>
    </w:p>
    <w:p w14:paraId="61256A91" w14:textId="77777777" w:rsidR="008862AC" w:rsidRPr="00D84182" w:rsidRDefault="008862AC" w:rsidP="00900AE5">
      <w:pPr>
        <w:ind w:left="426" w:hanging="284"/>
        <w:rPr>
          <w:lang w:val="es-MX"/>
        </w:rPr>
      </w:pPr>
    </w:p>
    <w:p w14:paraId="2927B18C" w14:textId="4DF0AADD" w:rsidR="00893340" w:rsidRPr="00D84182" w:rsidRDefault="00893340" w:rsidP="00900AE5">
      <w:pPr>
        <w:pStyle w:val="Prrafodelista"/>
        <w:numPr>
          <w:ilvl w:val="0"/>
          <w:numId w:val="67"/>
        </w:numPr>
        <w:ind w:left="426" w:hanging="284"/>
        <w:rPr>
          <w:lang w:val="es-MX"/>
        </w:rPr>
      </w:pPr>
      <w:r w:rsidRPr="00D84182">
        <w:rPr>
          <w:lang w:val="es-MX"/>
        </w:rPr>
        <w:t xml:space="preserve">Certificación del número mínimo de personas con discapacidad en su planta de personal. Esto se acredita con la certificación expedida por el Ministerio de Trabajo y debe estar vigente a la fecha de cierre </w:t>
      </w:r>
      <w:r w:rsidR="00456971" w:rsidRPr="00D84182">
        <w:rPr>
          <w:lang w:val="es-MX"/>
        </w:rPr>
        <w:t>de la</w:t>
      </w:r>
      <w:r w:rsidR="00944976" w:rsidRPr="00D84182">
        <w:rPr>
          <w:lang w:val="es-MX"/>
        </w:rPr>
        <w:t xml:space="preserve"> </w:t>
      </w:r>
      <w:r w:rsidR="00AB10C8">
        <w:rPr>
          <w:lang w:val="es-MX"/>
        </w:rPr>
        <w:t>Licitación Privada Abierta</w:t>
      </w:r>
      <w:r w:rsidR="008862AC" w:rsidRPr="00D84182">
        <w:rPr>
          <w:lang w:val="es-MX"/>
        </w:rPr>
        <w:t>.</w:t>
      </w:r>
    </w:p>
    <w:p w14:paraId="72D316C2" w14:textId="77777777" w:rsidR="00893340" w:rsidRPr="00D84182" w:rsidRDefault="00893340" w:rsidP="005F3DC3">
      <w:pPr>
        <w:rPr>
          <w:lang w:val="es-MX"/>
        </w:rPr>
      </w:pPr>
    </w:p>
    <w:p w14:paraId="271CF495" w14:textId="0DE5F943" w:rsidR="00893340" w:rsidRPr="00D84182" w:rsidRDefault="00893340" w:rsidP="005F3DC3">
      <w:r w:rsidRPr="00D84182">
        <w:t xml:space="preserve">De esta manera, se asignará el punto (1), a quienes acrediten el número mínimo de trabajadores </w:t>
      </w:r>
      <w:r w:rsidR="009B7ADB" w:rsidRPr="00D84182">
        <w:t xml:space="preserve">en condición de </w:t>
      </w:r>
      <w:r w:rsidRPr="00D84182">
        <w:t xml:space="preserve">discapacidad, </w:t>
      </w:r>
      <w:r w:rsidR="004531D5" w:rsidRPr="00D84182">
        <w:t>conforme a la siguiente tabla</w:t>
      </w:r>
      <w:r w:rsidRPr="00D84182">
        <w:t>:</w:t>
      </w:r>
    </w:p>
    <w:p w14:paraId="1CDFC562" w14:textId="77777777" w:rsidR="00893340" w:rsidRPr="00D84182" w:rsidRDefault="00893340" w:rsidP="005F3DC3"/>
    <w:tbl>
      <w:tblPr>
        <w:tblW w:w="6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74"/>
        <w:gridCol w:w="3126"/>
      </w:tblGrid>
      <w:tr w:rsidR="00136AC3" w:rsidRPr="00D84182" w14:paraId="47E97361" w14:textId="77777777" w:rsidTr="00900AE5">
        <w:trPr>
          <w:trHeight w:val="318"/>
          <w:jc w:val="center"/>
        </w:trPr>
        <w:tc>
          <w:tcPr>
            <w:tcW w:w="3674" w:type="dxa"/>
            <w:shd w:val="clear" w:color="auto" w:fill="F2F2F2" w:themeFill="background1" w:themeFillShade="F2"/>
            <w:tcMar>
              <w:top w:w="0" w:type="dxa"/>
              <w:left w:w="108" w:type="dxa"/>
              <w:bottom w:w="0" w:type="dxa"/>
              <w:right w:w="108" w:type="dxa"/>
            </w:tcMar>
            <w:vAlign w:val="center"/>
            <w:hideMark/>
          </w:tcPr>
          <w:p w14:paraId="4FA3FE7E" w14:textId="77777777" w:rsidR="00893340" w:rsidRPr="00D84182" w:rsidRDefault="00893340" w:rsidP="009C44DC">
            <w:pPr>
              <w:jc w:val="center"/>
              <w:rPr>
                <w:b/>
                <w:bCs/>
              </w:rPr>
            </w:pPr>
            <w:r w:rsidRPr="00D84182">
              <w:rPr>
                <w:b/>
                <w:bCs/>
              </w:rPr>
              <w:t>Número total de trabajadores de la planta de personal del proponente</w:t>
            </w:r>
          </w:p>
        </w:tc>
        <w:tc>
          <w:tcPr>
            <w:tcW w:w="3126" w:type="dxa"/>
            <w:shd w:val="clear" w:color="auto" w:fill="F2F2F2" w:themeFill="background1" w:themeFillShade="F2"/>
            <w:tcMar>
              <w:top w:w="0" w:type="dxa"/>
              <w:left w:w="108" w:type="dxa"/>
              <w:bottom w:w="0" w:type="dxa"/>
              <w:right w:w="108" w:type="dxa"/>
            </w:tcMar>
            <w:vAlign w:val="center"/>
            <w:hideMark/>
          </w:tcPr>
          <w:p w14:paraId="616702F6" w14:textId="30BFAB73" w:rsidR="00893340" w:rsidRPr="00D84182" w:rsidRDefault="00893340" w:rsidP="009C44DC">
            <w:pPr>
              <w:jc w:val="center"/>
              <w:rPr>
                <w:b/>
                <w:bCs/>
              </w:rPr>
            </w:pPr>
            <w:r w:rsidRPr="00D84182">
              <w:rPr>
                <w:b/>
                <w:bCs/>
              </w:rPr>
              <w:t xml:space="preserve">Número mínimo de trabajadores </w:t>
            </w:r>
            <w:r w:rsidR="00114632" w:rsidRPr="00D84182">
              <w:rPr>
                <w:b/>
                <w:bCs/>
              </w:rPr>
              <w:t xml:space="preserve">en condición de </w:t>
            </w:r>
            <w:r w:rsidRPr="00D84182">
              <w:rPr>
                <w:b/>
                <w:bCs/>
              </w:rPr>
              <w:t>discapacidad exigido</w:t>
            </w:r>
          </w:p>
        </w:tc>
      </w:tr>
      <w:tr w:rsidR="00136AC3" w:rsidRPr="00D84182" w14:paraId="4881EF84" w14:textId="77777777" w:rsidTr="009C44DC">
        <w:trPr>
          <w:trHeight w:val="238"/>
          <w:jc w:val="center"/>
        </w:trPr>
        <w:tc>
          <w:tcPr>
            <w:tcW w:w="3674" w:type="dxa"/>
            <w:tcMar>
              <w:top w:w="0" w:type="dxa"/>
              <w:left w:w="108" w:type="dxa"/>
              <w:bottom w:w="0" w:type="dxa"/>
              <w:right w:w="108" w:type="dxa"/>
            </w:tcMar>
            <w:vAlign w:val="center"/>
            <w:hideMark/>
          </w:tcPr>
          <w:p w14:paraId="61FC2C2C" w14:textId="77777777" w:rsidR="00893340" w:rsidRPr="00D84182" w:rsidRDefault="00893340" w:rsidP="009C44DC">
            <w:pPr>
              <w:jc w:val="center"/>
            </w:pPr>
            <w:r w:rsidRPr="00D84182">
              <w:t>Entre 1 y 30</w:t>
            </w:r>
          </w:p>
        </w:tc>
        <w:tc>
          <w:tcPr>
            <w:tcW w:w="3126" w:type="dxa"/>
            <w:tcMar>
              <w:top w:w="0" w:type="dxa"/>
              <w:left w:w="108" w:type="dxa"/>
              <w:bottom w:w="0" w:type="dxa"/>
              <w:right w:w="108" w:type="dxa"/>
            </w:tcMar>
            <w:vAlign w:val="center"/>
            <w:hideMark/>
          </w:tcPr>
          <w:p w14:paraId="22378F52" w14:textId="77777777" w:rsidR="00893340" w:rsidRPr="00D84182" w:rsidRDefault="00893340" w:rsidP="009C44DC">
            <w:pPr>
              <w:jc w:val="center"/>
            </w:pPr>
            <w:r w:rsidRPr="00D84182">
              <w:t>1</w:t>
            </w:r>
          </w:p>
        </w:tc>
      </w:tr>
      <w:tr w:rsidR="00136AC3" w:rsidRPr="00D84182" w14:paraId="5B7CEAE6" w14:textId="77777777" w:rsidTr="009C44DC">
        <w:trPr>
          <w:trHeight w:val="221"/>
          <w:jc w:val="center"/>
        </w:trPr>
        <w:tc>
          <w:tcPr>
            <w:tcW w:w="3674" w:type="dxa"/>
            <w:tcMar>
              <w:top w:w="0" w:type="dxa"/>
              <w:left w:w="108" w:type="dxa"/>
              <w:bottom w:w="0" w:type="dxa"/>
              <w:right w:w="108" w:type="dxa"/>
            </w:tcMar>
            <w:vAlign w:val="center"/>
            <w:hideMark/>
          </w:tcPr>
          <w:p w14:paraId="3BCE73AB" w14:textId="77777777" w:rsidR="00893340" w:rsidRPr="00D84182" w:rsidRDefault="00893340" w:rsidP="009C44DC">
            <w:pPr>
              <w:jc w:val="center"/>
            </w:pPr>
            <w:r w:rsidRPr="00D84182">
              <w:t>Entre 31 y 100</w:t>
            </w:r>
          </w:p>
        </w:tc>
        <w:tc>
          <w:tcPr>
            <w:tcW w:w="3126" w:type="dxa"/>
            <w:tcMar>
              <w:top w:w="0" w:type="dxa"/>
              <w:left w:w="108" w:type="dxa"/>
              <w:bottom w:w="0" w:type="dxa"/>
              <w:right w:w="108" w:type="dxa"/>
            </w:tcMar>
            <w:vAlign w:val="center"/>
            <w:hideMark/>
          </w:tcPr>
          <w:p w14:paraId="7A38435B" w14:textId="77777777" w:rsidR="00893340" w:rsidRPr="00D84182" w:rsidRDefault="00893340" w:rsidP="009C44DC">
            <w:pPr>
              <w:jc w:val="center"/>
            </w:pPr>
            <w:r w:rsidRPr="00D84182">
              <w:t>2</w:t>
            </w:r>
          </w:p>
        </w:tc>
      </w:tr>
      <w:tr w:rsidR="00136AC3" w:rsidRPr="00D84182" w14:paraId="64CC111F" w14:textId="77777777" w:rsidTr="009C44DC">
        <w:trPr>
          <w:trHeight w:val="238"/>
          <w:jc w:val="center"/>
        </w:trPr>
        <w:tc>
          <w:tcPr>
            <w:tcW w:w="3674" w:type="dxa"/>
            <w:tcMar>
              <w:top w:w="0" w:type="dxa"/>
              <w:left w:w="108" w:type="dxa"/>
              <w:bottom w:w="0" w:type="dxa"/>
              <w:right w:w="108" w:type="dxa"/>
            </w:tcMar>
            <w:vAlign w:val="center"/>
            <w:hideMark/>
          </w:tcPr>
          <w:p w14:paraId="624C68AC" w14:textId="77777777" w:rsidR="00893340" w:rsidRPr="00D84182" w:rsidRDefault="00893340" w:rsidP="009C44DC">
            <w:pPr>
              <w:jc w:val="center"/>
            </w:pPr>
            <w:r w:rsidRPr="00D84182">
              <w:t>Entre 101 y 150</w:t>
            </w:r>
          </w:p>
        </w:tc>
        <w:tc>
          <w:tcPr>
            <w:tcW w:w="3126" w:type="dxa"/>
            <w:tcMar>
              <w:top w:w="0" w:type="dxa"/>
              <w:left w:w="108" w:type="dxa"/>
              <w:bottom w:w="0" w:type="dxa"/>
              <w:right w:w="108" w:type="dxa"/>
            </w:tcMar>
            <w:vAlign w:val="center"/>
            <w:hideMark/>
          </w:tcPr>
          <w:p w14:paraId="285876A3" w14:textId="77777777" w:rsidR="00893340" w:rsidRPr="00D84182" w:rsidRDefault="00893340" w:rsidP="009C44DC">
            <w:pPr>
              <w:jc w:val="center"/>
            </w:pPr>
            <w:r w:rsidRPr="00D84182">
              <w:t>3</w:t>
            </w:r>
          </w:p>
        </w:tc>
      </w:tr>
      <w:tr w:rsidR="00136AC3" w:rsidRPr="00D84182" w14:paraId="105B8EF1" w14:textId="77777777" w:rsidTr="009C44DC">
        <w:trPr>
          <w:trHeight w:val="221"/>
          <w:jc w:val="center"/>
        </w:trPr>
        <w:tc>
          <w:tcPr>
            <w:tcW w:w="3674" w:type="dxa"/>
            <w:tcMar>
              <w:top w:w="0" w:type="dxa"/>
              <w:left w:w="108" w:type="dxa"/>
              <w:bottom w:w="0" w:type="dxa"/>
              <w:right w:w="108" w:type="dxa"/>
            </w:tcMar>
            <w:vAlign w:val="center"/>
            <w:hideMark/>
          </w:tcPr>
          <w:p w14:paraId="03B9BE2A" w14:textId="77777777" w:rsidR="00893340" w:rsidRPr="00D84182" w:rsidRDefault="00893340" w:rsidP="009C44DC">
            <w:pPr>
              <w:jc w:val="center"/>
            </w:pPr>
            <w:r w:rsidRPr="00D84182">
              <w:t>Entre 151 y 200</w:t>
            </w:r>
          </w:p>
        </w:tc>
        <w:tc>
          <w:tcPr>
            <w:tcW w:w="3126" w:type="dxa"/>
            <w:tcMar>
              <w:top w:w="0" w:type="dxa"/>
              <w:left w:w="108" w:type="dxa"/>
              <w:bottom w:w="0" w:type="dxa"/>
              <w:right w:w="108" w:type="dxa"/>
            </w:tcMar>
            <w:vAlign w:val="center"/>
            <w:hideMark/>
          </w:tcPr>
          <w:p w14:paraId="07C0F3F4" w14:textId="77777777" w:rsidR="00893340" w:rsidRPr="00D84182" w:rsidRDefault="00893340" w:rsidP="009C44DC">
            <w:pPr>
              <w:jc w:val="center"/>
            </w:pPr>
            <w:r w:rsidRPr="00D84182">
              <w:t>4</w:t>
            </w:r>
          </w:p>
        </w:tc>
      </w:tr>
      <w:tr w:rsidR="00136AC3" w:rsidRPr="00D84182" w14:paraId="66945D86" w14:textId="77777777" w:rsidTr="009C44DC">
        <w:trPr>
          <w:trHeight w:val="221"/>
          <w:jc w:val="center"/>
        </w:trPr>
        <w:tc>
          <w:tcPr>
            <w:tcW w:w="3674" w:type="dxa"/>
            <w:tcMar>
              <w:top w:w="0" w:type="dxa"/>
              <w:left w:w="108" w:type="dxa"/>
              <w:bottom w:w="0" w:type="dxa"/>
              <w:right w:w="108" w:type="dxa"/>
            </w:tcMar>
            <w:vAlign w:val="center"/>
            <w:hideMark/>
          </w:tcPr>
          <w:p w14:paraId="238768FA" w14:textId="77777777" w:rsidR="00893340" w:rsidRPr="00D84182" w:rsidRDefault="00893340" w:rsidP="009C44DC">
            <w:pPr>
              <w:jc w:val="center"/>
            </w:pPr>
            <w:r w:rsidRPr="00D84182">
              <w:t>Más de 200</w:t>
            </w:r>
          </w:p>
        </w:tc>
        <w:tc>
          <w:tcPr>
            <w:tcW w:w="3126" w:type="dxa"/>
            <w:tcMar>
              <w:top w:w="0" w:type="dxa"/>
              <w:left w:w="108" w:type="dxa"/>
              <w:bottom w:w="0" w:type="dxa"/>
              <w:right w:w="108" w:type="dxa"/>
            </w:tcMar>
            <w:vAlign w:val="center"/>
            <w:hideMark/>
          </w:tcPr>
          <w:p w14:paraId="1CD305DB" w14:textId="77777777" w:rsidR="00893340" w:rsidRPr="00D84182" w:rsidRDefault="00893340" w:rsidP="009C44DC">
            <w:pPr>
              <w:jc w:val="center"/>
            </w:pPr>
            <w:r w:rsidRPr="00D84182">
              <w:t>5</w:t>
            </w:r>
          </w:p>
        </w:tc>
      </w:tr>
    </w:tbl>
    <w:p w14:paraId="55091C01" w14:textId="77777777" w:rsidR="00893340" w:rsidRPr="00D84182" w:rsidRDefault="00893340" w:rsidP="0013343A"/>
    <w:p w14:paraId="4EEE59FB" w14:textId="215AF9B5" w:rsidR="00893340" w:rsidRPr="00D84182" w:rsidRDefault="00893340" w:rsidP="009C44DC">
      <w:r w:rsidRPr="00D84182">
        <w:t xml:space="preserve">El contratista debe mantener durante la ejecución del contrato en su planta de personal, el número de trabajadores </w:t>
      </w:r>
      <w:r w:rsidR="00512B48" w:rsidRPr="00D84182">
        <w:t xml:space="preserve">en condición de </w:t>
      </w:r>
      <w:r w:rsidRPr="00D84182">
        <w:t>discapacidad que dio lugar a la obtención del puntaje adicional de la oferta, para lo cual con la suscripción de la carta de presentación de la oferta se comprometerá con este requisito.</w:t>
      </w:r>
    </w:p>
    <w:p w14:paraId="28FECE92" w14:textId="77777777" w:rsidR="00893340" w:rsidRPr="00D84182" w:rsidRDefault="00893340" w:rsidP="009C44DC"/>
    <w:p w14:paraId="0CAB9390" w14:textId="47A7FE34" w:rsidR="00B43AA8" w:rsidRPr="00D84182" w:rsidRDefault="00893340" w:rsidP="004A7A39">
      <w:r w:rsidRPr="00D84182">
        <w:t xml:space="preserve">Si </w:t>
      </w:r>
      <w:r w:rsidR="000D05B9" w:rsidRPr="00D84182">
        <w:t xml:space="preserve">durante la ejecución del contrato, el adjudicatario </w:t>
      </w:r>
      <w:r w:rsidRPr="00D84182">
        <w:t xml:space="preserve">reduce el número de trabajadores </w:t>
      </w:r>
      <w:r w:rsidR="007245CC" w:rsidRPr="00D84182">
        <w:t>en condición de</w:t>
      </w:r>
      <w:r w:rsidRPr="00D84182">
        <w:t xml:space="preserve"> discapacidad acreditado para obtener el puntaje adicional constituye incumplimiento del contrato por parte del contratista.</w:t>
      </w:r>
    </w:p>
    <w:p w14:paraId="331E1805" w14:textId="77777777" w:rsidR="0096374A" w:rsidRDefault="0096374A" w:rsidP="004A7A39"/>
    <w:p w14:paraId="3EBC2161" w14:textId="3859AF97" w:rsidR="00893340" w:rsidRPr="00D84182" w:rsidRDefault="00893340" w:rsidP="004A7A39">
      <w:r w:rsidRPr="00D84182">
        <w:t>Si la oferta es presentada por un consorcio</w:t>
      </w:r>
      <w:r w:rsidR="0031359D" w:rsidRPr="00D84182">
        <w:t xml:space="preserve"> o</w:t>
      </w:r>
      <w:r w:rsidRPr="00D84182">
        <w:t xml:space="preserve"> unión temporal, se tendrá en cuenta la planta de personal del integrante del proponente plural que aporte como mínimo el cuarenta por ciento (40%) de la experiencia mínima habilitante requerida </w:t>
      </w:r>
      <w:r w:rsidR="008667CE">
        <w:t>en SMM</w:t>
      </w:r>
      <w:r w:rsidR="00030679">
        <w:t xml:space="preserve">LV </w:t>
      </w:r>
      <w:r w:rsidRPr="00D84182">
        <w:t>para la respectiva contratación.</w:t>
      </w:r>
    </w:p>
    <w:p w14:paraId="52595A15" w14:textId="77777777" w:rsidR="00893340" w:rsidRPr="00D84182" w:rsidRDefault="00893340" w:rsidP="004A7A39"/>
    <w:p w14:paraId="48E1BB49" w14:textId="4091595E" w:rsidR="00893340" w:rsidRPr="00D84182" w:rsidRDefault="00893340" w:rsidP="004A7A39">
      <w:r w:rsidRPr="00D84182">
        <w:t xml:space="preserve">En el evento </w:t>
      </w:r>
      <w:r w:rsidR="00A52AAD" w:rsidRPr="00D84182">
        <w:t xml:space="preserve">de </w:t>
      </w:r>
      <w:r w:rsidRPr="00D84182">
        <w:t xml:space="preserve">que dos </w:t>
      </w:r>
      <w:r w:rsidR="00A52AAD" w:rsidRPr="00D84182">
        <w:t xml:space="preserve">(2) </w:t>
      </w:r>
      <w:r w:rsidRPr="00D84182">
        <w:t xml:space="preserve">de los integrantes del proponente plural, cuenten como mínimo con el </w:t>
      </w:r>
      <w:r w:rsidR="002167A7" w:rsidRPr="00D84182">
        <w:t>cuarenta por ciento (40%)</w:t>
      </w:r>
      <w:r w:rsidRPr="00D84182">
        <w:t xml:space="preserve"> de la experiencia requerida </w:t>
      </w:r>
      <w:r w:rsidR="000B7D13">
        <w:t xml:space="preserve">en SMMLV </w:t>
      </w:r>
      <w:r w:rsidRPr="00D84182">
        <w:t>para la contratación, el proponente deberá indicar dentro de su oferta cuál de los integrantes o miembros del proponente será el que acredite esta condición.</w:t>
      </w:r>
    </w:p>
    <w:p w14:paraId="16DAA954" w14:textId="77777777" w:rsidR="00893340" w:rsidRPr="00D84182" w:rsidRDefault="00893340" w:rsidP="004A7A39"/>
    <w:p w14:paraId="5D9EABC5" w14:textId="71B5E823" w:rsidR="00893340" w:rsidRPr="00D84182" w:rsidRDefault="004A7A39" w:rsidP="004A7A39">
      <w:r w:rsidRPr="00D84182">
        <w:rPr>
          <w:b/>
        </w:rPr>
        <w:t xml:space="preserve">Nota </w:t>
      </w:r>
      <w:r w:rsidR="00893340" w:rsidRPr="00D84182">
        <w:rPr>
          <w:b/>
        </w:rPr>
        <w:t>1</w:t>
      </w:r>
      <w:r w:rsidR="00893340" w:rsidRPr="00D84182">
        <w:t>: Los documentos para acreditar y obtener este puntaje deben presentarse con la propuesta y estar vigentes.</w:t>
      </w:r>
    </w:p>
    <w:p w14:paraId="2B307D82" w14:textId="77777777" w:rsidR="00893340" w:rsidRPr="00D84182" w:rsidRDefault="00893340" w:rsidP="004A7A39"/>
    <w:p w14:paraId="7E4BAF00" w14:textId="12CFEE54" w:rsidR="00893340" w:rsidRPr="00D84182" w:rsidRDefault="004A7A39" w:rsidP="004A7A39">
      <w:r w:rsidRPr="00D84182">
        <w:rPr>
          <w:b/>
        </w:rPr>
        <w:t>Nota 2</w:t>
      </w:r>
      <w:r w:rsidR="00893340" w:rsidRPr="00D84182">
        <w:t>: La certificación expedida por el Ministerio de Trabajo debe estar vigente al momento de la evaluación, salvo que el proponente acredite que presentó la solicitud con anterioridad al vencimiento y no ha sido expedida.</w:t>
      </w:r>
    </w:p>
    <w:p w14:paraId="275E09F2" w14:textId="77777777" w:rsidR="00CD16D0" w:rsidRPr="00D84182" w:rsidRDefault="00CD16D0" w:rsidP="00CD16D0"/>
    <w:p w14:paraId="5DB05F9B" w14:textId="0F15A2C2" w:rsidR="00CD16D0" w:rsidRPr="00D84182" w:rsidRDefault="00CD16D0" w:rsidP="00CD16D0">
      <w:pPr>
        <w:pStyle w:val="Ttulo3"/>
        <w:numPr>
          <w:ilvl w:val="2"/>
          <w:numId w:val="40"/>
        </w:numPr>
      </w:pPr>
      <w:r>
        <w:t>EQUIPO TÉCNICO ADICIONAL AL MÍNIMO REQUERIDO, SIN COSTO ADICIONAL (5 PUNTOS)</w:t>
      </w:r>
    </w:p>
    <w:p w14:paraId="681D5CBC" w14:textId="77777777" w:rsidR="00456704" w:rsidRPr="00CF4B73" w:rsidRDefault="00456704" w:rsidP="00456704"/>
    <w:p w14:paraId="497B974D" w14:textId="7DF6FE68" w:rsidR="00456704" w:rsidRPr="00CF4B73" w:rsidRDefault="00456704" w:rsidP="00456704">
      <w:r w:rsidRPr="00CF4B73">
        <w:t xml:space="preserve">Se otorgará CINCO (5) puntos, a aquellos proponentes que presenten el </w:t>
      </w:r>
      <w:r w:rsidRPr="00CF4B73">
        <w:rPr>
          <w:b/>
          <w:bCs/>
        </w:rPr>
        <w:t>Anexo No. 22</w:t>
      </w:r>
      <w:r w:rsidRPr="00CF4B73">
        <w:t xml:space="preserve"> (Declaración juramentada vinculación de equipo técnico adicional al mínimo requerido) en el cual se comprometen a la vinculación de mínimo un (1) </w:t>
      </w:r>
      <w:r w:rsidR="00D5105B" w:rsidRPr="00D5105B">
        <w:rPr>
          <w:lang w:val="es-ES"/>
        </w:rPr>
        <w:t>TÉCNICO DE APOYO PARA VERIFICACIÓN DE DISTRIBUCIÓN E INSTALACIÓN DE ELEMENTOS</w:t>
      </w:r>
      <w:r w:rsidR="00D5105B" w:rsidRPr="00D5105B">
        <w:t> </w:t>
      </w:r>
      <w:r w:rsidR="0034543F">
        <w:t xml:space="preserve"> </w:t>
      </w:r>
      <w:r w:rsidRPr="00CF4B73">
        <w:t>requerido por proyecto adicional y sin costo, que, a través de la verificación o inspección ocular en los sitios de entrega de dotación, pueda garantizar a mayor brevedad una mejor calidad sobre el servicio de interventoría prestado, por vincular mayor cantidad de inspectores en sitio y que además pertenezca al territorio en el cual se ejecutará el proyecto.</w:t>
      </w:r>
    </w:p>
    <w:p w14:paraId="25683A3E" w14:textId="77777777" w:rsidR="00456704" w:rsidRPr="00CF4B73" w:rsidRDefault="00456704" w:rsidP="00456704"/>
    <w:p w14:paraId="2A8F2B20" w14:textId="77777777" w:rsidR="00456704" w:rsidRPr="00CF4B73" w:rsidRDefault="00456704" w:rsidP="00456704">
      <w:r w:rsidRPr="00CF4B73">
        <w:t xml:space="preserve">Lo anterior debe ser cumplido mediante el diligenciamiento del </w:t>
      </w:r>
      <w:r w:rsidRPr="00CF4B73">
        <w:rPr>
          <w:b/>
          <w:bCs/>
        </w:rPr>
        <w:t>Anexo No. 22</w:t>
      </w:r>
      <w:r w:rsidRPr="00CF4B73">
        <w:t xml:space="preserve"> (Declaración juramentada vinculación de equipo técnico adicional al mínimo requerido) debidamente firmado por el proponente o el Representante Legal del proponente, so pena de obtener CERO (0) puntos en la calificación del presente factor de ponderación. </w:t>
      </w:r>
    </w:p>
    <w:p w14:paraId="517632DB" w14:textId="77777777" w:rsidR="00456704" w:rsidRPr="00CF4B73" w:rsidRDefault="00456704" w:rsidP="00456704"/>
    <w:p w14:paraId="3E89D94B" w14:textId="77777777" w:rsidR="00456704" w:rsidRPr="00CF4B73" w:rsidRDefault="00456704" w:rsidP="00456704">
      <w:r w:rsidRPr="00CF4B73">
        <w:rPr>
          <w:b/>
          <w:bCs/>
        </w:rPr>
        <w:t>Nota 1:</w:t>
      </w:r>
      <w:r w:rsidRPr="00CF4B73">
        <w:t xml:space="preserve"> El proponente seleccionado deberá presentar para verificación de la supervisión el soporte de la vinculación del técnico de verificación en campo o visitador técnico adicional sin costo, acorde a la necesidad del perfil establecido en el cronograma del proyecto.</w:t>
      </w:r>
    </w:p>
    <w:p w14:paraId="4961F500" w14:textId="77777777" w:rsidR="00456704" w:rsidRPr="00CF4B73" w:rsidRDefault="00456704" w:rsidP="00456704"/>
    <w:p w14:paraId="4E00EA46" w14:textId="77777777" w:rsidR="00456704" w:rsidRPr="00CF4B73" w:rsidRDefault="00456704" w:rsidP="00456704">
      <w:r w:rsidRPr="00CF4B73">
        <w:rPr>
          <w:b/>
          <w:bCs/>
        </w:rPr>
        <w:t>Nota 2:</w:t>
      </w:r>
      <w:r w:rsidRPr="00CF4B73">
        <w:t xml:space="preserve"> </w:t>
      </w:r>
      <w:r>
        <w:t>E</w:t>
      </w:r>
      <w:r w:rsidRPr="00CF4B73">
        <w:t xml:space="preserve">ste perfil adicional deberá cumplir con los requisitos solicitados en el </w:t>
      </w:r>
      <w:r w:rsidRPr="00CF4B73">
        <w:rPr>
          <w:b/>
          <w:bCs/>
        </w:rPr>
        <w:t>Anexo No. 7</w:t>
      </w:r>
      <w:r w:rsidRPr="00CF4B73">
        <w:t xml:space="preserve"> (Personal mínimo requerido).</w:t>
      </w:r>
    </w:p>
    <w:p w14:paraId="14286124" w14:textId="77777777" w:rsidR="00456704" w:rsidRPr="00CF4B73" w:rsidRDefault="00456704" w:rsidP="00456704"/>
    <w:p w14:paraId="6C235028" w14:textId="77777777" w:rsidR="00456704" w:rsidRPr="009B4E84" w:rsidRDefault="00456704" w:rsidP="00456704">
      <w:pPr>
        <w:rPr>
          <w:w w:val="90"/>
        </w:rPr>
      </w:pPr>
      <w:r w:rsidRPr="00CF4B73">
        <w:rPr>
          <w:b/>
          <w:bCs/>
        </w:rPr>
        <w:t>Nota 3:</w:t>
      </w:r>
      <w:r w:rsidRPr="00CF4B73">
        <w:t xml:space="preserve"> Al proponente seleccionado, en el momento de la presentación del personal, se le exigirá que el lugar de expedición de la cédula de ciudadanía y/o copia de acta de nacimiento del técnico de apoyo en campo del que trata este numeral y/o certificado de residencia expedido por la alcaldía municipal, se encuentre dentro de la jurisdicción del departamento de ejecución del proyecto. </w:t>
      </w:r>
    </w:p>
    <w:p w14:paraId="123A6621" w14:textId="77777777" w:rsidR="009D7CED" w:rsidRPr="00D84182" w:rsidRDefault="009D7CED" w:rsidP="004A7A39"/>
    <w:p w14:paraId="4FE9F3AB" w14:textId="243AF79D" w:rsidR="006850C7" w:rsidRPr="00D84182" w:rsidRDefault="006850C7" w:rsidP="002B5476">
      <w:pPr>
        <w:pStyle w:val="Ttulo1"/>
        <w:numPr>
          <w:ilvl w:val="0"/>
          <w:numId w:val="40"/>
        </w:numPr>
      </w:pPr>
      <w:bookmarkStart w:id="151" w:name="_Toc197421958"/>
      <w:r w:rsidRPr="00D84182">
        <w:t>EVALUACIÓN DE LAS OFERTAS</w:t>
      </w:r>
      <w:bookmarkEnd w:id="151"/>
    </w:p>
    <w:p w14:paraId="607A9A88" w14:textId="6C9F1BF9" w:rsidR="002655B3" w:rsidRPr="00D84182" w:rsidRDefault="002655B3" w:rsidP="006850C7"/>
    <w:p w14:paraId="6631D4EC" w14:textId="0DBA30EE" w:rsidR="006850C7" w:rsidRPr="00D84182" w:rsidRDefault="006850C7" w:rsidP="002B5476">
      <w:pPr>
        <w:pStyle w:val="Ttulo2"/>
        <w:numPr>
          <w:ilvl w:val="1"/>
          <w:numId w:val="40"/>
        </w:numPr>
        <w:ind w:left="709" w:hanging="709"/>
      </w:pPr>
      <w:bookmarkStart w:id="152" w:name="_Toc197421959"/>
      <w:r w:rsidRPr="00D84182">
        <w:t>CRITERIOS DE DESEMPATE</w:t>
      </w:r>
      <w:bookmarkEnd w:id="152"/>
      <w:r w:rsidRPr="00D84182">
        <w:t xml:space="preserve"> </w:t>
      </w:r>
    </w:p>
    <w:p w14:paraId="20C247CA" w14:textId="77777777" w:rsidR="006850C7" w:rsidRPr="00D84182" w:rsidRDefault="006850C7" w:rsidP="006850C7"/>
    <w:p w14:paraId="30455802" w14:textId="06D7AC9F" w:rsidR="006850C7" w:rsidRPr="00D84182" w:rsidRDefault="006850C7" w:rsidP="006850C7">
      <w:r w:rsidRPr="00D84182">
        <w:t>Se otorgará el primer orden de elegibilidad al proponente que haya obtenido en los requisitos ponderables que se mencionan a continuación el mayor puntaje.</w:t>
      </w:r>
    </w:p>
    <w:p w14:paraId="4F8C1A48" w14:textId="77777777" w:rsidR="006850C7" w:rsidRPr="00D84182" w:rsidRDefault="006850C7" w:rsidP="006850C7"/>
    <w:p w14:paraId="3E8C052F" w14:textId="286A2C4F" w:rsidR="006850C7" w:rsidRPr="00D84182" w:rsidRDefault="006850C7" w:rsidP="002D4844">
      <w:pPr>
        <w:pStyle w:val="Prrafodelista"/>
        <w:numPr>
          <w:ilvl w:val="0"/>
          <w:numId w:val="129"/>
        </w:numPr>
        <w:ind w:hanging="218"/>
      </w:pPr>
      <w:r w:rsidRPr="00D84182">
        <w:t xml:space="preserve">Si </w:t>
      </w:r>
      <w:r w:rsidR="00182074" w:rsidRPr="00D84182">
        <w:t xml:space="preserve">el empate se presenta </w:t>
      </w:r>
      <w:r w:rsidRPr="00D84182">
        <w:t xml:space="preserve">se preferirá al proponente que haya obtenido el mayor puntaje en el primer factor de escogencia y calificación establecido en los presentes Términos de Referencia, esto es, la Calidad de la Propuesta. </w:t>
      </w:r>
    </w:p>
    <w:p w14:paraId="40195EB4" w14:textId="7BE6CBCA" w:rsidR="006850C7" w:rsidRPr="00D84182" w:rsidRDefault="006850C7" w:rsidP="002D4844">
      <w:pPr>
        <w:pStyle w:val="Prrafodelista"/>
        <w:numPr>
          <w:ilvl w:val="0"/>
          <w:numId w:val="129"/>
        </w:numPr>
        <w:ind w:hanging="218"/>
      </w:pPr>
      <w:r w:rsidRPr="00D84182">
        <w:t>Si persiste el empate, se preferirá al Proponente que tenga el mayor puntaje en el segundo factor de escogencia en los presentes Términos de Referencia, a saber</w:t>
      </w:r>
      <w:r w:rsidR="00182074" w:rsidRPr="00D84182">
        <w:t xml:space="preserve"> Oferta Económica.</w:t>
      </w:r>
    </w:p>
    <w:p w14:paraId="58819944" w14:textId="7886DE56" w:rsidR="00182074" w:rsidRPr="00D84182" w:rsidRDefault="00182074" w:rsidP="002D4844">
      <w:pPr>
        <w:pStyle w:val="Prrafodelista"/>
        <w:numPr>
          <w:ilvl w:val="0"/>
          <w:numId w:val="129"/>
        </w:numPr>
        <w:ind w:hanging="218"/>
      </w:pPr>
      <w:r w:rsidRPr="00D84182">
        <w:t>Si persiste el empate, se preferirá al Proponente que tenga el mayor puntaje en el segundo factor de escogencia en los presentes Términos de Referencia, a saber: Apoyo a la Industria Nacional.</w:t>
      </w:r>
    </w:p>
    <w:p w14:paraId="2DCC7CCC" w14:textId="77777777" w:rsidR="002655B3" w:rsidRPr="00D84182" w:rsidRDefault="002655B3" w:rsidP="00A43E5F">
      <w:bookmarkStart w:id="153" w:name="_Toc171427196"/>
      <w:bookmarkStart w:id="154" w:name="_Toc171516094"/>
      <w:bookmarkStart w:id="155" w:name="_Toc171516229"/>
      <w:bookmarkEnd w:id="153"/>
      <w:bookmarkEnd w:id="154"/>
      <w:bookmarkEnd w:id="155"/>
    </w:p>
    <w:p w14:paraId="18DC77A7" w14:textId="5191E3A5" w:rsidR="002655B3" w:rsidRPr="00D84182" w:rsidRDefault="002655B3" w:rsidP="00A43E5F">
      <w:pPr>
        <w:rPr>
          <w:lang w:eastAsia="es-CO"/>
        </w:rPr>
      </w:pPr>
      <w:r w:rsidRPr="00D84182">
        <w:rPr>
          <w:lang w:eastAsia="es-CO"/>
        </w:rPr>
        <w:t xml:space="preserve">Si persiste el empate, se generará una citación virtual a los </w:t>
      </w:r>
      <w:r w:rsidR="00A57AE7" w:rsidRPr="00D84182">
        <w:rPr>
          <w:lang w:eastAsia="es-CO"/>
        </w:rPr>
        <w:t>proponente</w:t>
      </w:r>
      <w:r w:rsidRPr="00D84182">
        <w:rPr>
          <w:lang w:eastAsia="es-CO"/>
        </w:rPr>
        <w:t>s que se encuentren empatados, en el día y hora que sea estipulado mediante comunicado oficial. Para dichos efectos, los representantes legales (o delegados) de los interesados empatados deberán encontra</w:t>
      </w:r>
      <w:r w:rsidR="00953CED" w:rsidRPr="00D84182">
        <w:rPr>
          <w:lang w:eastAsia="es-CO"/>
        </w:rPr>
        <w:t>r</w:t>
      </w:r>
      <w:r w:rsidRPr="00D84182">
        <w:rPr>
          <w:lang w:eastAsia="es-CO"/>
        </w:rPr>
        <w:t xml:space="preserve">se conectados; en el caso de que no se encuentren conectados todos los interesados, se reprogramará la audiencia de desempate. De acuerdo </w:t>
      </w:r>
      <w:r w:rsidR="00302680" w:rsidRPr="00D84182">
        <w:rPr>
          <w:lang w:eastAsia="es-CO"/>
        </w:rPr>
        <w:t xml:space="preserve">con </w:t>
      </w:r>
      <w:r w:rsidRPr="00D84182">
        <w:rPr>
          <w:lang w:eastAsia="es-CO"/>
        </w:rPr>
        <w:t>lo anterior, si al reprogramarse la audiencia persiste la ausencia de alguno de los interesados</w:t>
      </w:r>
      <w:r w:rsidR="00953CED" w:rsidRPr="00D84182">
        <w:rPr>
          <w:lang w:eastAsia="es-CO"/>
        </w:rPr>
        <w:t>,</w:t>
      </w:r>
      <w:r w:rsidRPr="00D84182">
        <w:rPr>
          <w:lang w:eastAsia="es-CO"/>
        </w:rPr>
        <w:t xml:space="preserve"> el contratante procederá a realizar la audiencia grabando y dejando constancia en el acta de las actuaciones generadas.</w:t>
      </w:r>
    </w:p>
    <w:p w14:paraId="5CE6F777" w14:textId="77777777" w:rsidR="002655B3" w:rsidRPr="00D84182" w:rsidRDefault="002655B3" w:rsidP="00A43E5F"/>
    <w:p w14:paraId="23B07A1B" w14:textId="59867247" w:rsidR="002655B3" w:rsidRPr="00D84182" w:rsidRDefault="002655B3" w:rsidP="00A43E5F">
      <w:pPr>
        <w:rPr>
          <w:lang w:eastAsia="es-CO"/>
        </w:rPr>
      </w:pPr>
      <w:r w:rsidRPr="00D84182">
        <w:rPr>
          <w:lang w:eastAsia="es-CO"/>
        </w:rPr>
        <w:t xml:space="preserve">Desde que se </w:t>
      </w:r>
      <w:r w:rsidR="00953CED" w:rsidRPr="00D84182">
        <w:rPr>
          <w:lang w:eastAsia="es-CO"/>
        </w:rPr>
        <w:t>inicia</w:t>
      </w:r>
      <w:r w:rsidRPr="00D84182">
        <w:rPr>
          <w:lang w:eastAsia="es-CO"/>
        </w:rPr>
        <w:t xml:space="preserve"> la audiencia se dará click al botón de grabar y la presente grabación será parte integral del acta que se genere de la audiencia de desempate.</w:t>
      </w:r>
    </w:p>
    <w:p w14:paraId="44492A89" w14:textId="77777777" w:rsidR="002655B3" w:rsidRPr="00D84182" w:rsidRDefault="002655B3" w:rsidP="00A43E5F"/>
    <w:p w14:paraId="45F1A39C" w14:textId="02782602" w:rsidR="002655B3" w:rsidRPr="00D84182" w:rsidRDefault="002655B3" w:rsidP="00900AE5">
      <w:pPr>
        <w:pStyle w:val="Prrafodelista"/>
        <w:numPr>
          <w:ilvl w:val="0"/>
          <w:numId w:val="128"/>
        </w:numPr>
        <w:rPr>
          <w:lang w:eastAsia="es-CO"/>
        </w:rPr>
      </w:pPr>
      <w:r w:rsidRPr="00D84182">
        <w:rPr>
          <w:lang w:eastAsia="es-CO"/>
        </w:rPr>
        <w:t xml:space="preserve">Posteriormente, la persona que precede la reunión y como representante de </w:t>
      </w:r>
      <w:r w:rsidR="009C5434">
        <w:rPr>
          <w:b/>
          <w:bCs/>
        </w:rPr>
        <w:t>FIDUCIA RESPECTIVA</w:t>
      </w:r>
      <w:r w:rsidR="0041214C" w:rsidRPr="00126F9F">
        <w:rPr>
          <w:b/>
          <w:bCs/>
        </w:rPr>
        <w:t>.</w:t>
      </w:r>
      <w:r w:rsidRPr="00D84182">
        <w:rPr>
          <w:lang w:eastAsia="es-CO"/>
        </w:rPr>
        <w:t xml:space="preserve"> como vocera y administrador del patrimonio autónomo deberá compartir pantalla y constatará que todos los interesados puedan ver el archivo que se esté proyectando.</w:t>
      </w:r>
    </w:p>
    <w:p w14:paraId="621E6958" w14:textId="5854738B" w:rsidR="002655B3" w:rsidRPr="00D84182" w:rsidRDefault="002655B3" w:rsidP="00900AE5">
      <w:pPr>
        <w:pStyle w:val="Prrafodelista"/>
        <w:numPr>
          <w:ilvl w:val="0"/>
          <w:numId w:val="128"/>
        </w:numPr>
        <w:rPr>
          <w:lang w:eastAsia="es-CO"/>
        </w:rPr>
      </w:pPr>
      <w:r w:rsidRPr="00D84182">
        <w:rPr>
          <w:lang w:eastAsia="es-CO"/>
        </w:rPr>
        <w:t xml:space="preserve">Una vez compartida la pantalla, el representante de </w:t>
      </w:r>
      <w:r w:rsidR="009C5434">
        <w:rPr>
          <w:b/>
          <w:bCs/>
        </w:rPr>
        <w:t>FIDUCIA RESPECTIVA</w:t>
      </w:r>
      <w:r w:rsidR="0041214C" w:rsidRPr="00126F9F">
        <w:rPr>
          <w:b/>
          <w:bCs/>
        </w:rPr>
        <w:t>.</w:t>
      </w:r>
      <w:r w:rsidRPr="00D84182">
        <w:rPr>
          <w:lang w:eastAsia="es-CO"/>
        </w:rPr>
        <w:t xml:space="preserve"> abrirá un archivo nuevo de Excel, y en la columna A enlistará los </w:t>
      </w:r>
      <w:r w:rsidR="00A57AE7" w:rsidRPr="00D84182">
        <w:rPr>
          <w:lang w:eastAsia="es-CO"/>
        </w:rPr>
        <w:t>proponente</w:t>
      </w:r>
      <w:r w:rsidRPr="00D84182">
        <w:rPr>
          <w:lang w:eastAsia="es-CO"/>
        </w:rPr>
        <w:t>s que se encuentran en condición de empate.</w:t>
      </w:r>
    </w:p>
    <w:p w14:paraId="43BC2E5C" w14:textId="6952C4A1" w:rsidR="002655B3" w:rsidRPr="00D84182" w:rsidRDefault="002655B3" w:rsidP="00900AE5">
      <w:pPr>
        <w:pStyle w:val="Prrafodelista"/>
        <w:numPr>
          <w:ilvl w:val="0"/>
          <w:numId w:val="128"/>
        </w:numPr>
        <w:rPr>
          <w:lang w:eastAsia="es-CO"/>
        </w:rPr>
      </w:pPr>
      <w:r w:rsidRPr="00D84182">
        <w:rPr>
          <w:lang w:eastAsia="es-CO"/>
        </w:rPr>
        <w:t xml:space="preserve">Luego, en la columna B, al frente de cada uno de los nombres de los </w:t>
      </w:r>
      <w:r w:rsidR="00A57AE7" w:rsidRPr="00D84182">
        <w:rPr>
          <w:lang w:eastAsia="es-CO"/>
        </w:rPr>
        <w:t>proponente</w:t>
      </w:r>
      <w:r w:rsidRPr="00D84182">
        <w:rPr>
          <w:lang w:eastAsia="es-CO"/>
        </w:rPr>
        <w:t xml:space="preserve">s, utilizará la formula </w:t>
      </w:r>
      <w:r w:rsidRPr="00D84182">
        <w:rPr>
          <w:i/>
          <w:iCs/>
          <w:lang w:eastAsia="es-CO"/>
        </w:rPr>
        <w:t>ra</w:t>
      </w:r>
      <w:r w:rsidR="00A43E5F" w:rsidRPr="00D84182">
        <w:rPr>
          <w:i/>
          <w:iCs/>
          <w:lang w:eastAsia="es-CO"/>
        </w:rPr>
        <w:t>n</w:t>
      </w:r>
      <w:r w:rsidRPr="00D84182">
        <w:rPr>
          <w:i/>
          <w:iCs/>
          <w:lang w:eastAsia="es-CO"/>
        </w:rPr>
        <w:t>do</w:t>
      </w:r>
      <w:r w:rsidR="00A43E5F" w:rsidRPr="00D84182">
        <w:rPr>
          <w:i/>
          <w:iCs/>
          <w:lang w:eastAsia="es-CO"/>
        </w:rPr>
        <w:t>m</w:t>
      </w:r>
      <w:r w:rsidRPr="00D84182">
        <w:rPr>
          <w:lang w:eastAsia="es-CO"/>
        </w:rPr>
        <w:t xml:space="preserve"> o </w:t>
      </w:r>
      <w:r w:rsidRPr="00D84182">
        <w:rPr>
          <w:i/>
          <w:iCs/>
          <w:lang w:eastAsia="es-CO"/>
        </w:rPr>
        <w:t>aleatorio</w:t>
      </w:r>
      <w:r w:rsidRPr="00D84182">
        <w:rPr>
          <w:lang w:eastAsia="es-CO"/>
        </w:rPr>
        <w:t xml:space="preserve"> y multiplicará por 100 el valor resultante como se describe a continuación:</w:t>
      </w:r>
    </w:p>
    <w:p w14:paraId="254B4DA6" w14:textId="77777777" w:rsidR="002655B3" w:rsidRPr="00D84182" w:rsidRDefault="002655B3" w:rsidP="00A43E5F">
      <w:pPr>
        <w:rPr>
          <w:lang w:eastAsia="es-CO"/>
        </w:rPr>
      </w:pPr>
    </w:p>
    <w:p w14:paraId="54EEA50E" w14:textId="77777777" w:rsidR="002655B3" w:rsidRPr="00D84182" w:rsidRDefault="002655B3" w:rsidP="00A43E5F">
      <w:pPr>
        <w:pStyle w:val="Prrafodelista"/>
        <w:jc w:val="center"/>
        <w:rPr>
          <w:rFonts w:ascii="Cambria Math" w:hAnsi="Cambria Math"/>
          <w:lang w:eastAsia="es-CO"/>
        </w:rPr>
      </w:pPr>
      <w:r w:rsidRPr="00D84182">
        <w:rPr>
          <w:rFonts w:ascii="Cambria Math" w:hAnsi="Cambria Math"/>
          <w:lang w:eastAsia="es-CO"/>
        </w:rPr>
        <w:t>=aleatorio()*100</w:t>
      </w:r>
    </w:p>
    <w:p w14:paraId="09A5724B" w14:textId="77777777" w:rsidR="00A43E5F" w:rsidRPr="00D84182" w:rsidRDefault="00A43E5F" w:rsidP="00A43E5F">
      <w:pPr>
        <w:rPr>
          <w:lang w:eastAsia="es-CO"/>
        </w:rPr>
      </w:pPr>
    </w:p>
    <w:p w14:paraId="446D07E1" w14:textId="77777777" w:rsidR="00A43E5F" w:rsidRPr="00D84182" w:rsidRDefault="00A43E5F" w:rsidP="00A43E5F">
      <w:pPr>
        <w:rPr>
          <w:lang w:eastAsia="es-CO"/>
        </w:rPr>
      </w:pPr>
      <w:r w:rsidRPr="00D84182">
        <w:rPr>
          <w:lang w:eastAsia="es-CO"/>
        </w:rPr>
        <w:t>De acuerdo con el número obtenido, se establecerá el orden de elegibilidad, siendo el primer lugar aquel que haya obtenido el valor numérico más alto.</w:t>
      </w:r>
    </w:p>
    <w:p w14:paraId="25D412B0" w14:textId="77777777" w:rsidR="00A43E5F" w:rsidRPr="00D84182" w:rsidRDefault="00A43E5F" w:rsidP="00A43E5F">
      <w:pPr>
        <w:rPr>
          <w:lang w:eastAsia="es-CO"/>
        </w:rPr>
      </w:pPr>
    </w:p>
    <w:p w14:paraId="470F76EE" w14:textId="53DDBC82" w:rsidR="00A43E5F" w:rsidRPr="00D84182" w:rsidRDefault="00A43E5F" w:rsidP="00A43E5F">
      <w:pPr>
        <w:rPr>
          <w:lang w:eastAsia="es-CO"/>
        </w:rPr>
      </w:pPr>
      <w:r w:rsidRPr="00D84182">
        <w:rPr>
          <w:lang w:eastAsia="es-CO"/>
        </w:rPr>
        <w:t>De las anteriores actuaciones, se dejará constancia mediante acta y se publicará el orden de elegibilidad establecido por el comité evaluador.</w:t>
      </w:r>
    </w:p>
    <w:p w14:paraId="281A3EF6" w14:textId="77777777" w:rsidR="00A43E5F" w:rsidRPr="00D84182" w:rsidRDefault="00A43E5F" w:rsidP="00A43E5F">
      <w:pPr>
        <w:rPr>
          <w:lang w:eastAsia="es-CO"/>
        </w:rPr>
      </w:pPr>
    </w:p>
    <w:p w14:paraId="0EB229F3" w14:textId="5D187BE4" w:rsidR="00A43E5F" w:rsidRPr="00D84182" w:rsidRDefault="00A43E5F" w:rsidP="002B5476">
      <w:pPr>
        <w:pStyle w:val="Ttulo2"/>
        <w:numPr>
          <w:ilvl w:val="1"/>
          <w:numId w:val="40"/>
        </w:numPr>
        <w:ind w:left="709" w:hanging="709"/>
        <w:rPr>
          <w:lang w:eastAsia="es-CO"/>
        </w:rPr>
      </w:pPr>
      <w:bookmarkStart w:id="156" w:name="_Toc197421960"/>
      <w:r w:rsidRPr="00D84182">
        <w:rPr>
          <w:lang w:eastAsia="es-CO"/>
        </w:rPr>
        <w:t>INFORME DE REQUISITOS HABILITANTES (HÁBIL O NO HÁBIL) Y SUBSANACIÓN</w:t>
      </w:r>
      <w:bookmarkEnd w:id="156"/>
    </w:p>
    <w:p w14:paraId="63FFF9D6" w14:textId="77777777" w:rsidR="00A43E5F" w:rsidRPr="00D84182" w:rsidRDefault="00A43E5F" w:rsidP="00A43E5F">
      <w:pPr>
        <w:rPr>
          <w:lang w:eastAsia="es-CO"/>
        </w:rPr>
      </w:pPr>
    </w:p>
    <w:p w14:paraId="6E20672C" w14:textId="41AC5EE8" w:rsidR="00A43E5F" w:rsidRPr="00D84182" w:rsidRDefault="00A43E5F" w:rsidP="00A43E5F">
      <w:pPr>
        <w:rPr>
          <w:lang w:eastAsia="es-CO"/>
        </w:rPr>
      </w:pPr>
      <w:r w:rsidRPr="00D84182">
        <w:rPr>
          <w:lang w:eastAsia="es-CO"/>
        </w:rPr>
        <w:t xml:space="preserve">En virtud del debido proceso administrativo preceptuado en el artículo 29 de la Constitución, </w:t>
      </w:r>
      <w:r w:rsidR="005368FE" w:rsidRPr="005368FE">
        <w:t>AVAL FIDUCIARIA S.A. como vocera y administradora del Fideicomiso Oxi INGREDION Santander</w:t>
      </w:r>
      <w:r w:rsidR="005368FE">
        <w:t>,</w:t>
      </w:r>
      <w:r w:rsidR="00182074" w:rsidRPr="00D84182">
        <w:rPr>
          <w:lang w:eastAsia="es-CO"/>
        </w:rPr>
        <w:t xml:space="preserve"> se</w:t>
      </w:r>
      <w:r w:rsidRPr="00D84182">
        <w:rPr>
          <w:lang w:eastAsia="es-CO"/>
        </w:rPr>
        <w:t xml:space="preserve"> publicará en su portal web y enviará vía correo electrónico a los proponentes interesados el informe de los requisitos exigidos en la </w:t>
      </w:r>
      <w:r w:rsidR="00AB10C8">
        <w:rPr>
          <w:lang w:eastAsia="es-CO"/>
        </w:rPr>
        <w:t>Licitación Privada Abierta</w:t>
      </w:r>
      <w:r w:rsidRPr="00D84182">
        <w:rPr>
          <w:lang w:eastAsia="es-CO"/>
        </w:rPr>
        <w:t xml:space="preserve"> de las condiciones de los proponentes, denominados requisitos habilitantes, con el fin de hacer las respectivas solicitudes de subsanación, en caso de que sean subsanables. En este sentido, ante la ausencia de un requisito habilitante que no sea susceptible de subsanación, la </w:t>
      </w:r>
      <w:r w:rsidR="005368FE" w:rsidRPr="005368FE">
        <w:t>AVAL FIDUCIARIA S.A. como vocera y administradora del Fideicomiso Oxi INGREDION Santander</w:t>
      </w:r>
      <w:r w:rsidR="005368FE">
        <w:t>,</w:t>
      </w:r>
      <w:r w:rsidRPr="00D84182">
        <w:rPr>
          <w:lang w:eastAsia="es-CO"/>
        </w:rPr>
        <w:t xml:space="preserve"> rechazará la oferta sin que pueda ser evaluada por el Comité Evaluador.</w:t>
      </w:r>
    </w:p>
    <w:p w14:paraId="6C22FA6B" w14:textId="77777777" w:rsidR="00A43E5F" w:rsidRPr="00D84182" w:rsidRDefault="00A43E5F" w:rsidP="00A43E5F">
      <w:pPr>
        <w:rPr>
          <w:lang w:eastAsia="es-CO"/>
        </w:rPr>
      </w:pPr>
    </w:p>
    <w:p w14:paraId="14EDC965" w14:textId="458F6544" w:rsidR="00A43E5F" w:rsidRPr="00D84182" w:rsidRDefault="00A43E5F" w:rsidP="00A43E5F">
      <w:pPr>
        <w:rPr>
          <w:lang w:eastAsia="es-CO"/>
        </w:rPr>
      </w:pPr>
      <w:r w:rsidRPr="00D84182">
        <w:rPr>
          <w:lang w:eastAsia="es-CO"/>
        </w:rPr>
        <w:t xml:space="preserve">Así mismo, cuando </w:t>
      </w:r>
      <w:r w:rsidR="005368FE" w:rsidRPr="005368FE">
        <w:t>AVAL FIDUCIARIA S.A. como vocera y administradora del Fideicomiso Oxi INGREDION Santander</w:t>
      </w:r>
      <w:r w:rsidR="005368FE">
        <w:t>,</w:t>
      </w:r>
      <w:r w:rsidRPr="00D84182">
        <w:rPr>
          <w:lang w:eastAsia="es-CO"/>
        </w:rPr>
        <w:t xml:space="preserve"> solicite la subsanación de requisitos o documentos que no otorguen calificación para la evaluación de las propuestas en el informe de requisitos habilitantes o en su defecto en la solicitud de subsanación, los proponentes deberán allegarlos dentro del término que al efecto les fije la FIDUCIARIA en la solicitud. En este orden de ideas, no podrá subsanarse un asunto sobre la cual </w:t>
      </w:r>
      <w:r w:rsidR="005368FE" w:rsidRPr="005368FE">
        <w:t>AVAL FIDUCIARIA S.A. como vocera y administradora del Fideicomiso Oxi INGREDION Santander</w:t>
      </w:r>
      <w:r w:rsidR="005368FE">
        <w:t>,</w:t>
      </w:r>
      <w:r w:rsidRPr="00D84182">
        <w:rPr>
          <w:lang w:eastAsia="es-CO"/>
        </w:rPr>
        <w:t xml:space="preserve"> haya solicitado la subsanación con anterioridad y el proponente haya dejado vencer el término que para tal efecto se le haya establecido. </w:t>
      </w:r>
    </w:p>
    <w:p w14:paraId="0153D82D" w14:textId="77777777" w:rsidR="00A43E5F" w:rsidRPr="00D84182" w:rsidRDefault="00A43E5F" w:rsidP="00A43E5F">
      <w:pPr>
        <w:rPr>
          <w:lang w:eastAsia="es-CO"/>
        </w:rPr>
      </w:pPr>
    </w:p>
    <w:p w14:paraId="0898D778" w14:textId="6A0EFFC0" w:rsidR="00A43E5F" w:rsidRPr="00D84182" w:rsidRDefault="00A43E5F" w:rsidP="00A43E5F">
      <w:pPr>
        <w:rPr>
          <w:lang w:eastAsia="es-CO"/>
        </w:rPr>
      </w:pPr>
      <w:r w:rsidRPr="00D84182">
        <w:rPr>
          <w:b/>
          <w:bCs/>
          <w:lang w:eastAsia="es-CO"/>
        </w:rPr>
        <w:t>N</w:t>
      </w:r>
      <w:r w:rsidR="00990D33" w:rsidRPr="00D84182">
        <w:rPr>
          <w:b/>
          <w:bCs/>
          <w:lang w:eastAsia="es-CO"/>
        </w:rPr>
        <w:t>ota</w:t>
      </w:r>
      <w:r w:rsidRPr="00D84182">
        <w:rPr>
          <w:b/>
          <w:bCs/>
          <w:lang w:eastAsia="es-CO"/>
        </w:rPr>
        <w:t>:</w:t>
      </w:r>
      <w:r w:rsidRPr="00D84182">
        <w:rPr>
          <w:lang w:eastAsia="es-CO"/>
        </w:rPr>
        <w:t xml:space="preserve"> </w:t>
      </w:r>
      <w:r w:rsidR="00990D33" w:rsidRPr="00D84182">
        <w:rPr>
          <w:lang w:eastAsia="es-CO"/>
        </w:rPr>
        <w:t>L</w:t>
      </w:r>
      <w:r w:rsidRPr="00D84182">
        <w:rPr>
          <w:lang w:eastAsia="es-CO"/>
        </w:rPr>
        <w:t xml:space="preserve">as solicitudes de subsanación, serán publicadas en el portal web y serán enviadas vía correo electrónico a los interesados. Las respuestas a los requerimientos de subsanación que hagan los proponentes serán por escrito radicado en la </w:t>
      </w:r>
      <w:r w:rsidR="005368FE" w:rsidRPr="005368FE">
        <w:t>AVAL FIDUCIARIA S.A. como vocera y administradora del Fideicomiso Oxi INGREDION Santander</w:t>
      </w:r>
      <w:r w:rsidR="005368FE" w:rsidRPr="00D84182">
        <w:rPr>
          <w:lang w:eastAsia="es-CO"/>
        </w:rPr>
        <w:t xml:space="preserve"> </w:t>
      </w:r>
      <w:r w:rsidR="005368FE">
        <w:rPr>
          <w:lang w:eastAsia="es-CO"/>
        </w:rPr>
        <w:t xml:space="preserve">, </w:t>
      </w:r>
      <w:r w:rsidRPr="00D84182">
        <w:rPr>
          <w:lang w:eastAsia="es-CO"/>
        </w:rPr>
        <w:t>enviadas al correo electrónico</w:t>
      </w:r>
      <w:r w:rsidR="00313D26">
        <w:rPr>
          <w:lang w:eastAsia="es-CO"/>
        </w:rPr>
        <w:t xml:space="preserve"> </w:t>
      </w:r>
      <w:hyperlink r:id="rId34" w:history="1">
        <w:r w:rsidR="00313D26" w:rsidRPr="002D4B54">
          <w:rPr>
            <w:rStyle w:val="Hipervnculo"/>
            <w:lang w:eastAsia="es-CO"/>
          </w:rPr>
          <w:t>obrasporimpuestos@avalfiduciaria.com</w:t>
        </w:r>
      </w:hyperlink>
      <w:r w:rsidRPr="00D84182">
        <w:rPr>
          <w:lang w:eastAsia="es-CO"/>
        </w:rPr>
        <w:t>, salvo los documentos que explícitamente sean requeridos en original los cuales deben ser radicados directamente en la FIDUCIARIA sin que por ello puedan completar, adicionar, modificar o mejorar las propuestas.</w:t>
      </w:r>
    </w:p>
    <w:p w14:paraId="6A8ED502" w14:textId="77777777" w:rsidR="00A43E5F" w:rsidRPr="00D84182" w:rsidRDefault="00A43E5F" w:rsidP="00A43E5F">
      <w:pPr>
        <w:rPr>
          <w:lang w:eastAsia="es-CO"/>
        </w:rPr>
      </w:pPr>
    </w:p>
    <w:p w14:paraId="048E9ED6" w14:textId="53A089E2" w:rsidR="00A43E5F" w:rsidRPr="00D84182" w:rsidRDefault="00A43E5F" w:rsidP="00A43E5F">
      <w:pPr>
        <w:rPr>
          <w:lang w:eastAsia="es-CO"/>
        </w:rPr>
      </w:pPr>
      <w:r w:rsidRPr="00D84182">
        <w:rPr>
          <w:lang w:eastAsia="es-CO"/>
        </w:rPr>
        <w:t xml:space="preserve">Si en desarrollo de la </w:t>
      </w:r>
      <w:r w:rsidR="00AB10C8">
        <w:rPr>
          <w:lang w:eastAsia="es-CO"/>
        </w:rPr>
        <w:t>Licitación Privada Abierta</w:t>
      </w:r>
      <w:r w:rsidRPr="00D84182">
        <w:rPr>
          <w:lang w:eastAsia="es-CO"/>
        </w:rPr>
        <w:t xml:space="preserve"> se requieren realizar subsanaciones adicionales a las indicadas en el informe respectivo, estas serán realizadas mediante comunicación remitida a la dirección electrónica suministrada por el proponente desde el correo electrónico </w:t>
      </w:r>
      <w:hyperlink r:id="rId35" w:history="1">
        <w:r w:rsidR="00313D26" w:rsidRPr="002D4B54">
          <w:rPr>
            <w:rStyle w:val="Hipervnculo"/>
            <w:lang w:eastAsia="es-CO"/>
          </w:rPr>
          <w:t>obrasporimpuestos@avalfiduciaria.com</w:t>
        </w:r>
      </w:hyperlink>
      <w:r w:rsidR="00313D26">
        <w:rPr>
          <w:lang w:eastAsia="es-CO"/>
        </w:rPr>
        <w:t xml:space="preserve"> </w:t>
      </w:r>
    </w:p>
    <w:p w14:paraId="6E701F27" w14:textId="77777777" w:rsidR="00A43E5F" w:rsidRPr="00D84182" w:rsidRDefault="00A43E5F" w:rsidP="00A43E5F">
      <w:pPr>
        <w:rPr>
          <w:lang w:eastAsia="es-CO"/>
        </w:rPr>
      </w:pPr>
    </w:p>
    <w:p w14:paraId="76BB44F5" w14:textId="4F0645B1" w:rsidR="00A43E5F" w:rsidRPr="00D84182" w:rsidRDefault="00A43E5F" w:rsidP="00A43E5F">
      <w:pPr>
        <w:rPr>
          <w:lang w:eastAsia="es-CO"/>
        </w:rPr>
      </w:pPr>
      <w:r w:rsidRPr="00D84182">
        <w:rPr>
          <w:lang w:eastAsia="es-CO"/>
        </w:rPr>
        <w:t xml:space="preserve">Para tal efecto, la </w:t>
      </w:r>
      <w:r w:rsidR="005368FE" w:rsidRPr="005368FE">
        <w:t>AVAL FIDUCIARIA S.A. como vocera y administradora del Fideicomiso Oxi INGREDION Santander</w:t>
      </w:r>
      <w:r w:rsidR="005368FE" w:rsidRPr="00D84182">
        <w:rPr>
          <w:lang w:eastAsia="es-CO"/>
        </w:rPr>
        <w:t xml:space="preserve"> </w:t>
      </w:r>
      <w:r w:rsidRPr="00D84182">
        <w:rPr>
          <w:lang w:eastAsia="es-CO"/>
        </w:rPr>
        <w:t>podrá señalar, hasta un término de</w:t>
      </w:r>
      <w:r w:rsidR="005368FE">
        <w:rPr>
          <w:lang w:eastAsia="es-CO"/>
        </w:rPr>
        <w:t xml:space="preserve"> un</w:t>
      </w:r>
      <w:r w:rsidRPr="00D84182">
        <w:rPr>
          <w:lang w:eastAsia="es-CO"/>
        </w:rPr>
        <w:t xml:space="preserve"> (</w:t>
      </w:r>
      <w:r w:rsidR="005368FE">
        <w:rPr>
          <w:lang w:eastAsia="es-CO"/>
        </w:rPr>
        <w:t>01</w:t>
      </w:r>
      <w:r w:rsidRPr="00D84182">
        <w:rPr>
          <w:lang w:eastAsia="es-CO"/>
        </w:rPr>
        <w:t>) día hábil, según el caso, y siempre sin exceder del día de la adjudicación. En circunstancias especiales la FIDUCIARIA fijará un término mayor o menor según sea el caso. Este término se contará a partir del día hábil siguiente al de la comunicación de la solicitud de subsane y vencerá, a las 11:59:59 p.m. del último día hábil, sin perjuicio del horario de atención de la oficina de archivo y correspondencia de la FIDUCIARIA, en los casos que se requiera la radicación de documentos originales. Lo anterior, teniendo en cuenta que los proponentes conocen los términos de referencia y es su responsabilidad el diligenciar correctamente la propuesta desde el principio.</w:t>
      </w:r>
    </w:p>
    <w:p w14:paraId="31908863" w14:textId="74D3532F" w:rsidR="00990D33" w:rsidRPr="00D84182" w:rsidRDefault="00990D33" w:rsidP="005C6448">
      <w:pPr>
        <w:spacing w:line="259" w:lineRule="auto"/>
        <w:jc w:val="left"/>
        <w:rPr>
          <w:lang w:eastAsia="es-CO"/>
        </w:rPr>
      </w:pPr>
    </w:p>
    <w:p w14:paraId="58EFD28F" w14:textId="7CAC459A" w:rsidR="00990D33" w:rsidRPr="00D84182" w:rsidRDefault="00990D33" w:rsidP="002B5476">
      <w:pPr>
        <w:pStyle w:val="Ttulo2"/>
        <w:numPr>
          <w:ilvl w:val="1"/>
          <w:numId w:val="40"/>
        </w:numPr>
        <w:ind w:left="709" w:hanging="709"/>
        <w:rPr>
          <w:lang w:eastAsia="es-CO"/>
        </w:rPr>
      </w:pPr>
      <w:bookmarkStart w:id="157" w:name="_Toc197421961"/>
      <w:r w:rsidRPr="00D84182">
        <w:rPr>
          <w:lang w:eastAsia="es-CO"/>
        </w:rPr>
        <w:t>INFORME DE EVALUACIÓN</w:t>
      </w:r>
      <w:bookmarkEnd w:id="157"/>
    </w:p>
    <w:p w14:paraId="036D9FE1" w14:textId="77777777" w:rsidR="00990D33" w:rsidRPr="00D84182" w:rsidRDefault="00990D33" w:rsidP="00990D33">
      <w:pPr>
        <w:rPr>
          <w:lang w:eastAsia="es-CO"/>
        </w:rPr>
      </w:pPr>
    </w:p>
    <w:p w14:paraId="1F9B2BBE" w14:textId="77777777" w:rsidR="00990D33" w:rsidRPr="00D84182" w:rsidRDefault="00990D33" w:rsidP="00990D33">
      <w:pPr>
        <w:rPr>
          <w:lang w:eastAsia="es-CO"/>
        </w:rPr>
      </w:pPr>
      <w:r w:rsidRPr="00D84182">
        <w:rPr>
          <w:lang w:eastAsia="es-CO"/>
        </w:rPr>
        <w:t>Manuscrito que contiene el estudio objetivo de los documentos presentados por los proponentes, para el cumplimiento de los requisitos habilitantes y de asignación de puntaje, los cuales son evaluados desde la óptica jurídica, técnica, financiera, organizacional, económica y de experiencia, dando como resultado una serie de recomendaciones al Fideicomitente para la adjudicación del contrato.</w:t>
      </w:r>
    </w:p>
    <w:p w14:paraId="1EE9E9EC" w14:textId="77777777" w:rsidR="00990D33" w:rsidRPr="00D84182" w:rsidRDefault="00990D33" w:rsidP="00990D33">
      <w:pPr>
        <w:rPr>
          <w:lang w:eastAsia="es-CO"/>
        </w:rPr>
      </w:pPr>
    </w:p>
    <w:p w14:paraId="0EBFCAAB" w14:textId="77777777" w:rsidR="00990D33" w:rsidRPr="00D84182" w:rsidRDefault="00990D33" w:rsidP="00990D33">
      <w:pPr>
        <w:rPr>
          <w:lang w:eastAsia="es-CO"/>
        </w:rPr>
      </w:pPr>
      <w:r w:rsidRPr="00D84182">
        <w:rPr>
          <w:lang w:eastAsia="es-CO"/>
        </w:rPr>
        <w:t xml:space="preserve">En el informe, el comité expedirá una lista de los contratistas evaluados, en el orden según la puntuación obtenida por cada proponente participante, los puntos serán asignados de acuerdo con los criterios considerados en la tabla de asignación de puntos. Al final, en dicho documento se recomendará al comité fiduciario del patrimonio autónomo la escogencia del proponente que en su calificación cuente con el mayor número de puntos obtenidos. </w:t>
      </w:r>
    </w:p>
    <w:p w14:paraId="6ECEC3FB" w14:textId="77777777" w:rsidR="00990D33" w:rsidRPr="00D84182" w:rsidRDefault="00990D33" w:rsidP="00990D33">
      <w:pPr>
        <w:rPr>
          <w:lang w:eastAsia="es-CO"/>
        </w:rPr>
      </w:pPr>
    </w:p>
    <w:p w14:paraId="0D41676D" w14:textId="7F77EFC9" w:rsidR="00990D33" w:rsidRPr="00D84182" w:rsidRDefault="00990D33" w:rsidP="00990D33">
      <w:pPr>
        <w:rPr>
          <w:lang w:eastAsia="es-CO"/>
        </w:rPr>
      </w:pPr>
      <w:r w:rsidRPr="00D84182">
        <w:rPr>
          <w:lang w:eastAsia="es-CO"/>
        </w:rPr>
        <w:t xml:space="preserve">En concordancia con lo anterior, los informes de evaluación de las propuestas se publicarán en la página web </w:t>
      </w:r>
      <w:hyperlink r:id="rId36" w:history="1">
        <w:r w:rsidR="00313D26" w:rsidRPr="00EF6C27">
          <w:rPr>
            <w:color w:val="0563C1" w:themeColor="hyperlink"/>
            <w:u w:val="single"/>
          </w:rPr>
          <w:t>www.fiduciariacorficolombiana.com/negocios-oxi</w:t>
        </w:r>
      </w:hyperlink>
      <w:r w:rsidRPr="00D84182">
        <w:rPr>
          <w:lang w:eastAsia="es-CO"/>
        </w:rPr>
        <w:t xml:space="preserve"> estarán en traslado por el término de </w:t>
      </w:r>
      <w:r w:rsidR="005368FE">
        <w:rPr>
          <w:lang w:eastAsia="es-CO"/>
        </w:rPr>
        <w:t>un</w:t>
      </w:r>
      <w:r w:rsidRPr="00D84182">
        <w:rPr>
          <w:lang w:eastAsia="es-CO"/>
        </w:rPr>
        <w:t xml:space="preserve"> (</w:t>
      </w:r>
      <w:r w:rsidR="005368FE">
        <w:rPr>
          <w:lang w:eastAsia="es-CO"/>
        </w:rPr>
        <w:t>01</w:t>
      </w:r>
      <w:r w:rsidRPr="00D84182">
        <w:rPr>
          <w:lang w:eastAsia="es-CO"/>
        </w:rPr>
        <w:t xml:space="preserve">) día hábil indicados en el cronograma de la </w:t>
      </w:r>
      <w:r w:rsidR="00AB10C8">
        <w:rPr>
          <w:lang w:eastAsia="es-CO"/>
        </w:rPr>
        <w:t>Licitación Privada Abierta</w:t>
      </w:r>
      <w:r w:rsidRPr="00D84182">
        <w:rPr>
          <w:lang w:eastAsia="es-CO"/>
        </w:rPr>
        <w:t xml:space="preserve">, con el fin de que los proponentes los conozcan y para que puedan presentar las observaciones que estimen pertinentes, las cuales deberán ser radicadas en la oficina de correspondencia de la </w:t>
      </w:r>
      <w:r w:rsidR="005368FE" w:rsidRPr="005368FE">
        <w:t>AVAL FIDUCIARIA S.A. como vocera y administradora del Fideicomiso Oxi INGREDION Santander</w:t>
      </w:r>
      <w:r w:rsidRPr="00D84182">
        <w:rPr>
          <w:lang w:eastAsia="es-CO"/>
        </w:rPr>
        <w:t xml:space="preserve">, o al correo electrónico </w:t>
      </w:r>
      <w:hyperlink r:id="rId37">
        <w:hyperlink r:id="rId38" w:history="1">
          <w:r w:rsidR="00313D26" w:rsidRPr="002D4B54">
            <w:rPr>
              <w:rStyle w:val="Hipervnculo"/>
              <w:lang w:eastAsia="es-CO"/>
            </w:rPr>
            <w:t>obrasporimpuestos@avalfiduciaria.com</w:t>
          </w:r>
        </w:hyperlink>
        <w:r w:rsidR="008442C0" w:rsidRPr="00D84182">
          <w:rPr>
            <w:rStyle w:val="Hipervnculo"/>
          </w:rPr>
          <w:t xml:space="preserve"> </w:t>
        </w:r>
      </w:hyperlink>
      <w:r w:rsidRPr="00D84182">
        <w:rPr>
          <w:lang w:eastAsia="es-CO"/>
        </w:rPr>
        <w:t xml:space="preserve"> dentro del término indicado.</w:t>
      </w:r>
    </w:p>
    <w:p w14:paraId="2129822A" w14:textId="77777777" w:rsidR="00990D33" w:rsidRPr="00D84182" w:rsidRDefault="00990D33" w:rsidP="00990D33">
      <w:pPr>
        <w:rPr>
          <w:lang w:eastAsia="es-CO"/>
        </w:rPr>
      </w:pPr>
    </w:p>
    <w:p w14:paraId="50733643" w14:textId="4B8092F5" w:rsidR="00990D33" w:rsidRPr="00D84182" w:rsidRDefault="00990D33" w:rsidP="00990D33">
      <w:pPr>
        <w:rPr>
          <w:lang w:eastAsia="es-CO"/>
        </w:rPr>
      </w:pPr>
      <w:r w:rsidRPr="00D84182">
        <w:rPr>
          <w:lang w:eastAsia="es-CO"/>
        </w:rPr>
        <w:t xml:space="preserve">Las observaciones presentadas al informe de evaluación, por parte de los proponentes en el término legal citado, se publicarán en la página web </w:t>
      </w:r>
      <w:hyperlink r:id="rId39" w:history="1">
        <w:r w:rsidR="00313D26" w:rsidRPr="00EF6C27">
          <w:rPr>
            <w:color w:val="0563C1" w:themeColor="hyperlink"/>
            <w:u w:val="single"/>
          </w:rPr>
          <w:t>www.fiduciariacorficolombiana.com/negocios-oxi</w:t>
        </w:r>
      </w:hyperlink>
      <w:r w:rsidRPr="00D84182">
        <w:rPr>
          <w:lang w:eastAsia="es-CO"/>
        </w:rPr>
        <w:t xml:space="preserve">, con el propósito de que los proponentes puedan formular contra observaciones referidas única y exclusivamente a las observaciones presentadas por algún otro proponente. No obstante, dichas contra observaciones deberán ser radicadas en la oficina de correspondencia de la </w:t>
      </w:r>
      <w:r w:rsidR="005368FE" w:rsidRPr="005368FE">
        <w:t>AVAL FIDUCIARIA S.A. como vocera y administradora del Fideicomiso Oxi INGREDION Santander</w:t>
      </w:r>
      <w:r w:rsidR="005368FE" w:rsidRPr="00D84182">
        <w:rPr>
          <w:lang w:eastAsia="es-CO"/>
        </w:rPr>
        <w:t xml:space="preserve"> </w:t>
      </w:r>
      <w:r w:rsidRPr="00D84182">
        <w:rPr>
          <w:lang w:eastAsia="es-CO"/>
        </w:rPr>
        <w:t xml:space="preserve">o al correo </w:t>
      </w:r>
      <w:hyperlink r:id="rId40" w:history="1">
        <w:r w:rsidR="00313D26" w:rsidRPr="002D4B54">
          <w:rPr>
            <w:rStyle w:val="Hipervnculo"/>
            <w:lang w:eastAsia="es-CO"/>
          </w:rPr>
          <w:t>obrasporimpuestos@avalfiduciaria.com</w:t>
        </w:r>
      </w:hyperlink>
      <w:r w:rsidRPr="00D84182">
        <w:rPr>
          <w:lang w:eastAsia="es-CO"/>
        </w:rPr>
        <w:t>, dentro del mismo término indicado atrás.</w:t>
      </w:r>
    </w:p>
    <w:p w14:paraId="6EF57A3C" w14:textId="77777777" w:rsidR="00990D33" w:rsidRPr="00D84182" w:rsidRDefault="00990D33" w:rsidP="00990D33">
      <w:pPr>
        <w:rPr>
          <w:lang w:eastAsia="es-CO"/>
        </w:rPr>
      </w:pPr>
    </w:p>
    <w:p w14:paraId="12DDE095" w14:textId="18A780F2" w:rsidR="00990D33" w:rsidRPr="00D84182" w:rsidRDefault="00990D33" w:rsidP="00990D33">
      <w:pPr>
        <w:rPr>
          <w:lang w:eastAsia="es-CO"/>
        </w:rPr>
      </w:pPr>
      <w:r w:rsidRPr="00D84182">
        <w:rPr>
          <w:lang w:eastAsia="es-CO"/>
        </w:rPr>
        <w:t xml:space="preserve">Las contra observaciones recibidas dentro del plazo establecido atrás, serán publicadas en la página web </w:t>
      </w:r>
      <w:hyperlink r:id="rId41" w:history="1">
        <w:r w:rsidR="00313D26" w:rsidRPr="00EF6C27">
          <w:rPr>
            <w:color w:val="0563C1" w:themeColor="hyperlink"/>
            <w:u w:val="single"/>
          </w:rPr>
          <w:t>www.fiduciariacorficolombiana.com/negocios-oxi</w:t>
        </w:r>
      </w:hyperlink>
    </w:p>
    <w:p w14:paraId="12F92342" w14:textId="17A7470F" w:rsidR="00990D33" w:rsidRPr="00D84182" w:rsidRDefault="00990D33" w:rsidP="00990D33">
      <w:pPr>
        <w:rPr>
          <w:lang w:eastAsia="es-CO"/>
        </w:rPr>
      </w:pPr>
      <w:r w:rsidRPr="00D84182">
        <w:rPr>
          <w:b/>
          <w:bCs/>
          <w:lang w:eastAsia="es-CO"/>
        </w:rPr>
        <w:t>Nota:</w:t>
      </w:r>
      <w:r w:rsidRPr="00D84182">
        <w:rPr>
          <w:lang w:eastAsia="es-CO"/>
        </w:rPr>
        <w:t xml:space="preserve"> En caso de tener indicios de falsedad o adulteración en alguno de los documentos presentados por los proponentes, el observante debe aportar documentos idóneos para soportar las afirmaciones realizadas con el fin de que la </w:t>
      </w:r>
      <w:r w:rsidR="005368FE" w:rsidRPr="005368FE">
        <w:t>AVAL FIDUCIARIA S.A. como vocera y administradora del Fideicomiso Oxi INGREDION Santander</w:t>
      </w:r>
      <w:r w:rsidRPr="00D84182">
        <w:rPr>
          <w:lang w:eastAsia="es-CO"/>
        </w:rPr>
        <w:t xml:space="preserve"> proceda a dar traslado a la autoridad competente.</w:t>
      </w:r>
    </w:p>
    <w:p w14:paraId="7FD71547" w14:textId="77777777" w:rsidR="006B5DD5" w:rsidRPr="00D84182" w:rsidRDefault="006B5DD5" w:rsidP="00990D33">
      <w:pPr>
        <w:rPr>
          <w:lang w:eastAsia="es-CO"/>
        </w:rPr>
      </w:pPr>
    </w:p>
    <w:p w14:paraId="1D5D24CF" w14:textId="02B2F4AE" w:rsidR="006B5DD5" w:rsidRPr="00D84182" w:rsidRDefault="006B5DD5" w:rsidP="002B5476">
      <w:pPr>
        <w:pStyle w:val="Ttulo2"/>
        <w:numPr>
          <w:ilvl w:val="1"/>
          <w:numId w:val="40"/>
        </w:numPr>
        <w:ind w:left="709" w:hanging="709"/>
        <w:rPr>
          <w:lang w:eastAsia="es-CO"/>
        </w:rPr>
      </w:pPr>
      <w:bookmarkStart w:id="158" w:name="_Toc197421962"/>
      <w:r w:rsidRPr="00D84182">
        <w:rPr>
          <w:lang w:eastAsia="es-CO"/>
        </w:rPr>
        <w:t>ACTA DE ACEPTACIÓN DE LA OFERTA</w:t>
      </w:r>
      <w:bookmarkEnd w:id="158"/>
      <w:r w:rsidRPr="00D84182">
        <w:rPr>
          <w:lang w:eastAsia="es-CO"/>
        </w:rPr>
        <w:t xml:space="preserve"> </w:t>
      </w:r>
    </w:p>
    <w:p w14:paraId="1959DA2A" w14:textId="77777777" w:rsidR="006B5DD5" w:rsidRPr="00D84182" w:rsidRDefault="006B5DD5" w:rsidP="006B5DD5">
      <w:pPr>
        <w:rPr>
          <w:lang w:eastAsia="es-CO"/>
        </w:rPr>
      </w:pPr>
    </w:p>
    <w:p w14:paraId="54091CCC" w14:textId="7839864E" w:rsidR="0043504B" w:rsidRPr="00D84182" w:rsidRDefault="006B5DD5" w:rsidP="0043504B">
      <w:pPr>
        <w:rPr>
          <w:lang w:eastAsia="es-CO"/>
        </w:rPr>
      </w:pPr>
      <w:r w:rsidRPr="00D84182">
        <w:rPr>
          <w:lang w:eastAsia="es-CO"/>
        </w:rPr>
        <w:t>Una vez publicada el Acta de Aceptación de la oferta el Proponente deberá remitir en menos de 5 días hábiles a partir de la publicación de este documento, la totalidad del Equipo Mínimo de Trabajo (Soportes de experiencia y formación) de acuerdo con lo señalado en el Anexo que lleva el mismo nombre. Una vez aprobado el Equipo Mínimo de Trabajo por el Ministerio de Educación Nacional, El Patrimonio Autónomo está autorizado para suscribir contrato de Interventoría. Si la información no es remitida en el tiempo señalado nuevamente se continúa con el segundo orden de elegibilidad, es decir, con la segunda propuesta que cumpla con lo establecido en los términos de referencia y los respectivos anexos del proceso.</w:t>
      </w:r>
      <w:bookmarkStart w:id="159" w:name="_Toc171427199"/>
      <w:bookmarkStart w:id="160" w:name="_Toc171516097"/>
      <w:bookmarkStart w:id="161" w:name="_Toc171516232"/>
      <w:bookmarkEnd w:id="159"/>
      <w:bookmarkEnd w:id="160"/>
      <w:bookmarkEnd w:id="161"/>
    </w:p>
    <w:p w14:paraId="70E7CD31" w14:textId="77777777" w:rsidR="0043504B" w:rsidRPr="00D84182" w:rsidRDefault="0043504B" w:rsidP="0043504B">
      <w:pPr>
        <w:rPr>
          <w:lang w:eastAsia="es-CO"/>
        </w:rPr>
      </w:pPr>
    </w:p>
    <w:p w14:paraId="02A22A9A" w14:textId="05DC887A" w:rsidR="002655B3" w:rsidRPr="00D84182" w:rsidRDefault="0043504B" w:rsidP="002B5476">
      <w:pPr>
        <w:pStyle w:val="Ttulo1"/>
        <w:numPr>
          <w:ilvl w:val="0"/>
          <w:numId w:val="40"/>
        </w:numPr>
        <w:rPr>
          <w:lang w:eastAsia="es-CO"/>
        </w:rPr>
      </w:pPr>
      <w:bookmarkStart w:id="162" w:name="_Toc197421963"/>
      <w:bookmarkStart w:id="163" w:name="_Hlk175202017"/>
      <w:r w:rsidRPr="00D84182">
        <w:rPr>
          <w:lang w:eastAsia="es-CO"/>
        </w:rPr>
        <w:t>SELECCIÓN DEL CONTRATISTA Y SUSCRIPCIÓN DEL CONTRATO</w:t>
      </w:r>
      <w:bookmarkEnd w:id="162"/>
    </w:p>
    <w:bookmarkEnd w:id="163"/>
    <w:p w14:paraId="0BAB10F2" w14:textId="77777777" w:rsidR="0043504B" w:rsidRPr="00D84182" w:rsidRDefault="0043504B" w:rsidP="0043504B">
      <w:pPr>
        <w:rPr>
          <w:lang w:eastAsia="es-CO"/>
        </w:rPr>
      </w:pPr>
    </w:p>
    <w:p w14:paraId="18BD6C49" w14:textId="77777777" w:rsidR="00D87745" w:rsidRPr="00F04665" w:rsidRDefault="00D87745" w:rsidP="00D87745">
      <w:pPr>
        <w:pStyle w:val="Ttulo2"/>
        <w:numPr>
          <w:ilvl w:val="1"/>
          <w:numId w:val="40"/>
        </w:numPr>
        <w:ind w:left="709" w:hanging="709"/>
        <w:rPr>
          <w:lang w:eastAsia="es-CO"/>
        </w:rPr>
      </w:pPr>
      <w:bookmarkStart w:id="164" w:name="_Toc43401335"/>
      <w:bookmarkStart w:id="165" w:name="_Toc197443611"/>
      <w:bookmarkStart w:id="166" w:name="_Toc197443715"/>
      <w:bookmarkStart w:id="167" w:name="_Toc197443819"/>
      <w:bookmarkStart w:id="168" w:name="_Toc197501795"/>
      <w:bookmarkStart w:id="169" w:name="_Toc204943553"/>
      <w:r w:rsidRPr="00F04665">
        <w:rPr>
          <w:lang w:eastAsia="es-CO"/>
        </w:rPr>
        <w:t>SELECCIÓN ÚNICO PROPONENTE Y PUNTAJE MÍNIMO</w:t>
      </w:r>
      <w:bookmarkEnd w:id="164"/>
      <w:bookmarkEnd w:id="165"/>
      <w:bookmarkEnd w:id="166"/>
      <w:bookmarkEnd w:id="167"/>
      <w:bookmarkEnd w:id="168"/>
      <w:bookmarkEnd w:id="169"/>
      <w:r w:rsidRPr="00F04665">
        <w:rPr>
          <w:lang w:eastAsia="es-CO"/>
        </w:rPr>
        <w:t xml:space="preserve"> </w:t>
      </w:r>
    </w:p>
    <w:p w14:paraId="35EFFD71" w14:textId="77777777" w:rsidR="00D87745" w:rsidRPr="0029650C" w:rsidRDefault="00D87745" w:rsidP="00D87745"/>
    <w:p w14:paraId="634F4E89" w14:textId="5C9514D9" w:rsidR="0043504B" w:rsidRDefault="00D87745" w:rsidP="00D87745">
      <w:r w:rsidRPr="0029650C">
        <w:t xml:space="preserve">Si luego de la verificación de los requisitos habilitantes </w:t>
      </w:r>
      <w:r w:rsidRPr="00086ACB">
        <w:rPr>
          <w:u w:val="single"/>
        </w:rPr>
        <w:t>SÓLO UNO DE LOS PROPONENTES RESULTA HABILITADO O SE PRESENTÓ UN ÚNICO OFERENTE</w:t>
      </w:r>
      <w:r w:rsidRPr="0029650C">
        <w:t>, se continuará con la evaluación de la oferta respecto de los factores ponderables, y si está conforme con las exigencias de los términos de referencia y superan el 60% del puntaje total de los requerimientos ponderables contenidos en dicho documento, se procederá a su adjudicación; de lo contrario, será declarado desierto el proceso</w:t>
      </w:r>
      <w:r>
        <w:t>.</w:t>
      </w:r>
    </w:p>
    <w:p w14:paraId="183C4E50" w14:textId="77777777" w:rsidR="00D87745" w:rsidRPr="00D84182" w:rsidRDefault="00D87745" w:rsidP="00D87745">
      <w:pPr>
        <w:rPr>
          <w:lang w:eastAsia="es-CO"/>
        </w:rPr>
      </w:pPr>
    </w:p>
    <w:p w14:paraId="7484BB80" w14:textId="6A09985A" w:rsidR="0043504B" w:rsidRPr="00D84182" w:rsidRDefault="0043504B" w:rsidP="002B5476">
      <w:pPr>
        <w:pStyle w:val="Ttulo2"/>
        <w:numPr>
          <w:ilvl w:val="1"/>
          <w:numId w:val="40"/>
        </w:numPr>
        <w:ind w:left="709" w:hanging="709"/>
        <w:rPr>
          <w:lang w:eastAsia="es-CO"/>
        </w:rPr>
      </w:pPr>
      <w:bookmarkStart w:id="170" w:name="_Toc197421965"/>
      <w:r w:rsidRPr="00D84182">
        <w:rPr>
          <w:lang w:eastAsia="es-CO"/>
        </w:rPr>
        <w:t>DEBER DE DILIGENCIA E INFORMACIÓN SOBRE EL CONTRATO</w:t>
      </w:r>
      <w:bookmarkEnd w:id="170"/>
      <w:r w:rsidRPr="00D84182">
        <w:rPr>
          <w:lang w:eastAsia="es-CO"/>
        </w:rPr>
        <w:t xml:space="preserve"> </w:t>
      </w:r>
    </w:p>
    <w:p w14:paraId="231A269F" w14:textId="77777777" w:rsidR="0043504B" w:rsidRPr="00D84182" w:rsidRDefault="0043504B" w:rsidP="0043504B">
      <w:pPr>
        <w:rPr>
          <w:lang w:eastAsia="es-CO"/>
        </w:rPr>
      </w:pPr>
    </w:p>
    <w:p w14:paraId="3D4864D3" w14:textId="51A609B9" w:rsidR="0043504B" w:rsidRPr="00D84182" w:rsidRDefault="0043504B" w:rsidP="0043504B">
      <w:pPr>
        <w:rPr>
          <w:lang w:eastAsia="es-CO"/>
        </w:rPr>
      </w:pPr>
      <w:r w:rsidRPr="00D84182">
        <w:rPr>
          <w:lang w:eastAsia="es-CO"/>
        </w:rPr>
        <w:t>El proponente será el responsable de conocer todas y cada una de las implicaciones del ofrecimiento que realice en el presente proceso y realizar todas las valoraciones y estimaciones que sean necesarias para presentar su propuesta sobre la base de las condiciones técnicas y características generales y específicas de la actividad u obra a contratar.</w:t>
      </w:r>
    </w:p>
    <w:p w14:paraId="65807774" w14:textId="77777777" w:rsidR="0043504B" w:rsidRPr="00D84182" w:rsidRDefault="0043504B" w:rsidP="0043504B">
      <w:pPr>
        <w:rPr>
          <w:lang w:eastAsia="es-CO"/>
        </w:rPr>
      </w:pPr>
    </w:p>
    <w:p w14:paraId="1D50BBEF" w14:textId="0C737D80" w:rsidR="0043504B" w:rsidRPr="00D84182" w:rsidRDefault="0043504B" w:rsidP="0043504B">
      <w:pPr>
        <w:rPr>
          <w:lang w:eastAsia="es-CO"/>
        </w:rPr>
      </w:pPr>
      <w:r w:rsidRPr="00D84182">
        <w:rPr>
          <w:lang w:eastAsia="es-CO"/>
        </w:rPr>
        <w:t>Con la sola presentación de la propuesta se considera que el proponente ha realizado el examen completo de todos los aspectos que inciden acepta las condiciones y determina la presentación de esta.</w:t>
      </w:r>
    </w:p>
    <w:p w14:paraId="01874371" w14:textId="77777777" w:rsidR="0043504B" w:rsidRPr="00D84182" w:rsidRDefault="0043504B" w:rsidP="0043504B">
      <w:pPr>
        <w:rPr>
          <w:lang w:eastAsia="es-CO"/>
        </w:rPr>
      </w:pPr>
    </w:p>
    <w:p w14:paraId="3D468C07" w14:textId="77777777" w:rsidR="0043504B" w:rsidRPr="00D84182" w:rsidRDefault="0043504B" w:rsidP="0043504B">
      <w:pPr>
        <w:rPr>
          <w:lang w:eastAsia="es-CO"/>
        </w:rPr>
      </w:pPr>
      <w:r w:rsidRPr="00D84182">
        <w:rPr>
          <w:lang w:eastAsia="es-CO"/>
        </w:rPr>
        <w:t xml:space="preserve">La exactitud y confiabilidad de la información diferente a la remitida por la Contratante que el proponente consulte se encuentra bajo su propia responsabilidad, así como la interpretación que haga de la misma. </w:t>
      </w:r>
    </w:p>
    <w:p w14:paraId="5676B7F7" w14:textId="77777777" w:rsidR="0043504B" w:rsidRPr="00D84182" w:rsidRDefault="0043504B" w:rsidP="0043504B">
      <w:pPr>
        <w:rPr>
          <w:lang w:eastAsia="es-CO"/>
        </w:rPr>
      </w:pPr>
    </w:p>
    <w:p w14:paraId="237C6D40" w14:textId="0B1CD980" w:rsidR="0043504B" w:rsidRPr="00D84182" w:rsidRDefault="0043504B" w:rsidP="0043504B">
      <w:pPr>
        <w:rPr>
          <w:lang w:eastAsia="es-CO"/>
        </w:rPr>
      </w:pPr>
      <w:r w:rsidRPr="00D84182">
        <w:rPr>
          <w:lang w:eastAsia="es-CO"/>
        </w:rPr>
        <w:t>Es responsabilidad del proponente conocer plenamente las condiciones técnicas, sociales, físicas, económicas, geográficas y ambientales del sitio donde se ejecutará el contrato. En consecuencia, no haber obtenido toda la información que pueda influir en la determinación 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modo que, la elaboración de la propuesta corre por cuenta y riesgo del proponente, el cual deberá tener en cuenta que el cálculo de los costos y gastos se deberán basar estrictamente en sus propios estudios técnicos y en sus propias estimaciones</w:t>
      </w:r>
      <w:r w:rsidR="003C1174">
        <w:rPr>
          <w:lang w:eastAsia="es-CO"/>
        </w:rPr>
        <w:t>.</w:t>
      </w:r>
    </w:p>
    <w:p w14:paraId="77780704" w14:textId="77777777" w:rsidR="0043504B" w:rsidRPr="00D84182" w:rsidRDefault="0043504B" w:rsidP="0043504B">
      <w:pPr>
        <w:rPr>
          <w:lang w:eastAsia="es-CO"/>
        </w:rPr>
      </w:pPr>
    </w:p>
    <w:p w14:paraId="52B20B54" w14:textId="5DFAC742" w:rsidR="0043504B" w:rsidRPr="00D84182" w:rsidRDefault="0043504B" w:rsidP="002B5476">
      <w:pPr>
        <w:pStyle w:val="Ttulo2"/>
        <w:numPr>
          <w:ilvl w:val="1"/>
          <w:numId w:val="40"/>
        </w:numPr>
        <w:ind w:left="709" w:hanging="709"/>
        <w:rPr>
          <w:lang w:eastAsia="es-CO"/>
        </w:rPr>
      </w:pPr>
      <w:bookmarkStart w:id="171" w:name="_Toc197421966"/>
      <w:r w:rsidRPr="00D84182">
        <w:rPr>
          <w:lang w:eastAsia="es-CO"/>
        </w:rPr>
        <w:t>CONSECUENCIA DE LA NO SUSCRIPCIÓN DEL CONTRATO O LEGALIZACIÓN DEL MISMO</w:t>
      </w:r>
      <w:bookmarkEnd w:id="171"/>
      <w:r w:rsidRPr="00D84182">
        <w:rPr>
          <w:lang w:eastAsia="es-CO"/>
        </w:rPr>
        <w:t xml:space="preserve"> </w:t>
      </w:r>
    </w:p>
    <w:p w14:paraId="13697E7E" w14:textId="77777777" w:rsidR="0043504B" w:rsidRPr="00D84182" w:rsidRDefault="0043504B" w:rsidP="0043504B">
      <w:pPr>
        <w:rPr>
          <w:lang w:eastAsia="es-CO"/>
        </w:rPr>
      </w:pPr>
    </w:p>
    <w:p w14:paraId="51266D9B" w14:textId="41BD7403" w:rsidR="0043504B" w:rsidRPr="00D84182" w:rsidRDefault="0043504B" w:rsidP="0043504B">
      <w:pPr>
        <w:rPr>
          <w:lang w:eastAsia="es-CO"/>
        </w:rPr>
      </w:pPr>
      <w:r w:rsidRPr="00D84182">
        <w:rPr>
          <w:lang w:eastAsia="es-CO"/>
        </w:rPr>
        <w:t xml:space="preserve">Si el proponente favorecido no suscribe el (los) contrato (s) respectivo (s), deja pasar el término fijado para su perfeccionamiento o no constituyere las garantías requeridas en el contrato, el FIDEICOMISO </w:t>
      </w:r>
      <w:r w:rsidR="00313D26">
        <w:t>AVAL FIDUCIARIA S.A</w:t>
      </w:r>
      <w:r w:rsidR="0041214C" w:rsidRPr="00126F9F">
        <w:rPr>
          <w:b/>
          <w:bCs/>
        </w:rPr>
        <w:t>.</w:t>
      </w:r>
      <w:r w:rsidRPr="00D84182">
        <w:rPr>
          <w:lang w:eastAsia="es-CO"/>
        </w:rPr>
        <w:t xml:space="preserve"> podrá hacer efectiva la garantía de seriedad y dispondrá de su valor como indemnización por perjuicios, cualquiera que sea la causa o causas alegadas por el proponente, sin menoscabo de las acciones legales conducentes al reconocimiento de perjuicios causados y no cubiertos por el valor de la garantía. </w:t>
      </w:r>
    </w:p>
    <w:p w14:paraId="4A47B83D" w14:textId="77777777" w:rsidR="0043504B" w:rsidRPr="00D84182" w:rsidRDefault="0043504B" w:rsidP="0043504B">
      <w:pPr>
        <w:rPr>
          <w:lang w:eastAsia="es-CO"/>
        </w:rPr>
      </w:pPr>
    </w:p>
    <w:p w14:paraId="3C73C956" w14:textId="3064B5F6" w:rsidR="0043504B" w:rsidRPr="00D84182" w:rsidRDefault="0043504B" w:rsidP="0043504B">
      <w:pPr>
        <w:rPr>
          <w:lang w:eastAsia="es-CO"/>
        </w:rPr>
      </w:pPr>
      <w:r w:rsidRPr="00D84182">
        <w:rPr>
          <w:lang w:eastAsia="es-CO"/>
        </w:rPr>
        <w:t>En este evento, la Contratante podrá seleccionar al proponente ubicado en segundo orden de elegibilidad, siempre y cuando su propuesta sea igualmente favorable para la entidad, previa instrucción del Comité Técnico y Fiduciario, caso en el cual le exigirá al referido proponente la prórroga de la vigencia de la garantía de seriedad de la oferta, hasta el perfeccionamiento del contrato.</w:t>
      </w:r>
    </w:p>
    <w:p w14:paraId="3EFED213" w14:textId="77777777" w:rsidR="0043504B" w:rsidRPr="00D84182" w:rsidRDefault="0043504B" w:rsidP="0043504B">
      <w:pPr>
        <w:rPr>
          <w:lang w:eastAsia="es-CO"/>
        </w:rPr>
      </w:pPr>
    </w:p>
    <w:p w14:paraId="34EEA514" w14:textId="5E6716E4" w:rsidR="0043504B" w:rsidRPr="00D84182" w:rsidRDefault="0043504B" w:rsidP="002B5476">
      <w:pPr>
        <w:pStyle w:val="Ttulo2"/>
        <w:numPr>
          <w:ilvl w:val="1"/>
          <w:numId w:val="40"/>
        </w:numPr>
        <w:ind w:left="709" w:hanging="709"/>
        <w:rPr>
          <w:lang w:eastAsia="es-CO"/>
        </w:rPr>
      </w:pPr>
      <w:bookmarkStart w:id="172" w:name="_Toc197421967"/>
      <w:r w:rsidRPr="00D84182">
        <w:rPr>
          <w:lang w:eastAsia="es-CO"/>
        </w:rPr>
        <w:t>CONDICIONES PARA LA SUSCRIPCIÓN</w:t>
      </w:r>
      <w:bookmarkEnd w:id="172"/>
      <w:r w:rsidRPr="00D84182">
        <w:rPr>
          <w:lang w:eastAsia="es-CO"/>
        </w:rPr>
        <w:t xml:space="preserve"> </w:t>
      </w:r>
    </w:p>
    <w:p w14:paraId="423FCC81" w14:textId="77777777" w:rsidR="0043504B" w:rsidRPr="00D84182" w:rsidRDefault="0043504B" w:rsidP="0043504B">
      <w:pPr>
        <w:rPr>
          <w:lang w:eastAsia="es-CO"/>
        </w:rPr>
      </w:pPr>
    </w:p>
    <w:p w14:paraId="0AA4E858" w14:textId="45F9EAC5" w:rsidR="0043504B" w:rsidRPr="00D84182" w:rsidRDefault="0043504B" w:rsidP="0043504B">
      <w:pPr>
        <w:rPr>
          <w:lang w:eastAsia="es-CO"/>
        </w:rPr>
      </w:pPr>
      <w:r w:rsidRPr="00D84182">
        <w:rPr>
          <w:lang w:eastAsia="es-CO"/>
        </w:rPr>
        <w:t xml:space="preserve">El contrato será firmado por el representante legal del proponente seleccionado o su apoderado y por el representante legal de </w:t>
      </w:r>
      <w:r w:rsidR="005368FE" w:rsidRPr="005368FE">
        <w:t>AVAL FIDUCIARIA S.A. como vocera y administradora del Fideicomiso Oxi INGREDION Santander</w:t>
      </w:r>
      <w:r w:rsidRPr="00D84182">
        <w:rPr>
          <w:lang w:eastAsia="es-CO"/>
        </w:rPr>
        <w:t xml:space="preserve"> o su delegado, previo a lo siguiente:</w:t>
      </w:r>
    </w:p>
    <w:p w14:paraId="28EE3BAC" w14:textId="77777777" w:rsidR="0043504B" w:rsidRPr="00D84182" w:rsidRDefault="0043504B" w:rsidP="0043504B">
      <w:pPr>
        <w:rPr>
          <w:lang w:eastAsia="es-CO"/>
        </w:rPr>
      </w:pPr>
    </w:p>
    <w:p w14:paraId="49BCC791" w14:textId="77777777" w:rsidR="0043504B" w:rsidRPr="00D84182" w:rsidRDefault="0043504B" w:rsidP="002B5476">
      <w:pPr>
        <w:pStyle w:val="Prrafodelista"/>
        <w:numPr>
          <w:ilvl w:val="0"/>
          <w:numId w:val="70"/>
        </w:numPr>
        <w:rPr>
          <w:lang w:eastAsia="es-CO"/>
        </w:rPr>
      </w:pPr>
      <w:r w:rsidRPr="00D84182">
        <w:rPr>
          <w:lang w:eastAsia="es-CO"/>
        </w:rPr>
        <w:t>Instrucción formal del Fideicomitente o Gerente.</w:t>
      </w:r>
    </w:p>
    <w:p w14:paraId="6A40D805" w14:textId="77777777" w:rsidR="0043504B" w:rsidRPr="00D84182" w:rsidRDefault="0043504B" w:rsidP="002B5476">
      <w:pPr>
        <w:pStyle w:val="Prrafodelista"/>
        <w:numPr>
          <w:ilvl w:val="0"/>
          <w:numId w:val="70"/>
        </w:numPr>
        <w:rPr>
          <w:lang w:eastAsia="es-CO"/>
        </w:rPr>
      </w:pPr>
      <w:r w:rsidRPr="00D84182">
        <w:rPr>
          <w:lang w:eastAsia="es-CO"/>
        </w:rPr>
        <w:t>Expedición del certificado SARLAFT</w:t>
      </w:r>
    </w:p>
    <w:p w14:paraId="54AC298E" w14:textId="7F5866F1" w:rsidR="0043504B" w:rsidRPr="00D84182" w:rsidRDefault="0043504B" w:rsidP="002B5476">
      <w:pPr>
        <w:pStyle w:val="Prrafodelista"/>
        <w:numPr>
          <w:ilvl w:val="0"/>
          <w:numId w:val="70"/>
        </w:numPr>
        <w:rPr>
          <w:lang w:eastAsia="es-CO"/>
        </w:rPr>
      </w:pPr>
      <w:r w:rsidRPr="00D84182">
        <w:rPr>
          <w:lang w:eastAsia="es-CO"/>
        </w:rPr>
        <w:t xml:space="preserve">Expedición del Certificado de </w:t>
      </w:r>
      <w:r w:rsidR="00315EB0" w:rsidRPr="00D84182">
        <w:rPr>
          <w:lang w:eastAsia="es-CO"/>
        </w:rPr>
        <w:t>Disponibilidad Presupuestal</w:t>
      </w:r>
    </w:p>
    <w:p w14:paraId="6BC32272" w14:textId="711DD7D0" w:rsidR="0043504B" w:rsidRPr="00D84182" w:rsidRDefault="0043504B" w:rsidP="002B5476">
      <w:pPr>
        <w:pStyle w:val="Prrafodelista"/>
        <w:numPr>
          <w:ilvl w:val="0"/>
          <w:numId w:val="70"/>
        </w:numPr>
        <w:rPr>
          <w:lang w:eastAsia="es-CO"/>
        </w:rPr>
      </w:pPr>
      <w:r w:rsidRPr="00D84182">
        <w:rPr>
          <w:lang w:eastAsia="es-CO"/>
        </w:rPr>
        <w:t xml:space="preserve">Validación de las hojas de vida del personal mínimo requerido por parte del Ministerio de Educación Nacional: no se podrá adelantar la firma del contrato de interventoría sin estar aprobadas en su totalidad las hojas de vida del personal mínimo requerido. </w:t>
      </w:r>
    </w:p>
    <w:p w14:paraId="3907882B" w14:textId="380D64E7" w:rsidR="0043504B" w:rsidRPr="00D84182" w:rsidRDefault="0043504B" w:rsidP="002B5476">
      <w:pPr>
        <w:pStyle w:val="Prrafodelista"/>
        <w:numPr>
          <w:ilvl w:val="0"/>
          <w:numId w:val="70"/>
        </w:numPr>
        <w:rPr>
          <w:lang w:eastAsia="es-CO"/>
        </w:rPr>
      </w:pPr>
      <w:r w:rsidRPr="00D84182">
        <w:rPr>
          <w:lang w:eastAsia="es-CO"/>
        </w:rPr>
        <w:t>Validación de los documentos jurídicos para el efecto.</w:t>
      </w:r>
    </w:p>
    <w:p w14:paraId="615AC97A" w14:textId="77777777" w:rsidR="0043504B" w:rsidRPr="00D84182" w:rsidRDefault="0043504B" w:rsidP="0043504B">
      <w:pPr>
        <w:rPr>
          <w:lang w:eastAsia="es-CO"/>
        </w:rPr>
      </w:pPr>
    </w:p>
    <w:p w14:paraId="0A912E97" w14:textId="005E9BDA" w:rsidR="0043504B" w:rsidRPr="00D84182" w:rsidRDefault="0043504B" w:rsidP="0043504B">
      <w:pPr>
        <w:rPr>
          <w:lang w:eastAsia="es-CO"/>
        </w:rPr>
      </w:pPr>
      <w:r w:rsidRPr="00D84182">
        <w:rPr>
          <w:lang w:eastAsia="es-CO"/>
        </w:rPr>
        <w:t xml:space="preserve">Es importante resaltar los tiempos descritos en el numeral </w:t>
      </w:r>
      <w:r w:rsidR="009D5A42">
        <w:rPr>
          <w:lang w:eastAsia="es-CO"/>
        </w:rPr>
        <w:t xml:space="preserve">5.3.2. </w:t>
      </w:r>
      <w:r w:rsidRPr="00D84182">
        <w:rPr>
          <w:lang w:eastAsia="es-CO"/>
        </w:rPr>
        <w:t>“</w:t>
      </w:r>
      <w:r w:rsidR="009D5A42" w:rsidRPr="00D84182">
        <w:rPr>
          <w:lang w:eastAsia="es-CO"/>
        </w:rPr>
        <w:t>Personal mínimo requerido</w:t>
      </w:r>
      <w:r w:rsidRPr="00D84182">
        <w:rPr>
          <w:lang w:eastAsia="es-CO"/>
        </w:rPr>
        <w:t>” para el perfeccionamiento del contrato.</w:t>
      </w:r>
    </w:p>
    <w:p w14:paraId="446832EC" w14:textId="77777777" w:rsidR="0043504B" w:rsidRPr="00D84182" w:rsidRDefault="0043504B" w:rsidP="0043504B">
      <w:pPr>
        <w:rPr>
          <w:lang w:eastAsia="es-CO"/>
        </w:rPr>
      </w:pPr>
    </w:p>
    <w:p w14:paraId="5879A133" w14:textId="281750A2" w:rsidR="0043504B" w:rsidRPr="00D84182" w:rsidRDefault="0043504B" w:rsidP="002B5476">
      <w:pPr>
        <w:pStyle w:val="Ttulo2"/>
        <w:numPr>
          <w:ilvl w:val="1"/>
          <w:numId w:val="40"/>
        </w:numPr>
        <w:ind w:left="709" w:hanging="709"/>
        <w:rPr>
          <w:lang w:eastAsia="es-CO"/>
        </w:rPr>
      </w:pPr>
      <w:bookmarkStart w:id="173" w:name="_Toc197421968"/>
      <w:bookmarkStart w:id="174" w:name="_Hlk175201792"/>
      <w:r w:rsidRPr="00D84182">
        <w:rPr>
          <w:lang w:eastAsia="es-CO"/>
        </w:rPr>
        <w:t>PERFECCIONAMIENTO Y EJECUCIÓN</w:t>
      </w:r>
      <w:bookmarkEnd w:id="173"/>
      <w:r w:rsidRPr="00D84182">
        <w:rPr>
          <w:lang w:eastAsia="es-CO"/>
        </w:rPr>
        <w:t xml:space="preserve"> </w:t>
      </w:r>
    </w:p>
    <w:p w14:paraId="4D2A0C3A" w14:textId="77777777" w:rsidR="0043504B" w:rsidRPr="00D84182" w:rsidRDefault="0043504B" w:rsidP="0043504B">
      <w:pPr>
        <w:rPr>
          <w:lang w:eastAsia="es-CO"/>
        </w:rPr>
      </w:pPr>
      <w:r w:rsidRPr="00D84182">
        <w:rPr>
          <w:lang w:eastAsia="es-CO"/>
        </w:rPr>
        <w:t xml:space="preserve"> </w:t>
      </w:r>
    </w:p>
    <w:p w14:paraId="137EC21B" w14:textId="6123D9B8" w:rsidR="0043504B" w:rsidRPr="00D84182" w:rsidRDefault="0043504B" w:rsidP="0043504B">
      <w:pPr>
        <w:rPr>
          <w:lang w:eastAsia="es-CO"/>
        </w:rPr>
      </w:pPr>
      <w:r w:rsidRPr="00D84182">
        <w:rPr>
          <w:lang w:eastAsia="es-CO"/>
        </w:rPr>
        <w:t>El contrato se entiende perfeccionado una vez suscrito por las partes y su ejecución inicia con la firma del Acta de Inicio. El contrato requiere para su ejecución de la aprobación de las garantías solicitadas por parte del patrimonio autónomo, la expedición del registro presupuestal y la aprobación del personal mínimo cuando sea requerido.</w:t>
      </w:r>
    </w:p>
    <w:bookmarkEnd w:id="174"/>
    <w:p w14:paraId="3DF33008" w14:textId="77777777" w:rsidR="000A4D2A" w:rsidRPr="00D84182" w:rsidRDefault="000A4D2A" w:rsidP="0043504B">
      <w:pPr>
        <w:rPr>
          <w:lang w:eastAsia="es-CO"/>
        </w:rPr>
      </w:pPr>
    </w:p>
    <w:p w14:paraId="2D627985" w14:textId="77777777" w:rsidR="000A6E4F" w:rsidRPr="00D84182" w:rsidRDefault="000A6E4F" w:rsidP="000A6E4F">
      <w:r w:rsidRPr="00D84182">
        <w:t>En cualquiera de los eventos anteriores, el Contratante dará a conocer la decisión, mediante el mecanismo de publicidad establecido en los Términos de Referencia.</w:t>
      </w:r>
    </w:p>
    <w:p w14:paraId="426AF0A4" w14:textId="77777777" w:rsidR="000A6E4F" w:rsidRPr="00D84182" w:rsidRDefault="000A6E4F" w:rsidP="000A6E4F"/>
    <w:p w14:paraId="35DCB4EA" w14:textId="154E712C" w:rsidR="000A6E4F" w:rsidRPr="00D84182" w:rsidRDefault="54AD3B21" w:rsidP="000A6E4F">
      <w:r w:rsidRPr="00313D26">
        <w:t>Nota: El proponente persona jurídica o natural, que participó en la presente licitación no podrá ejecutar más de cinco (5) contratos adjudicados en los procesos de interventoría de proyectos de Obras por</w:t>
      </w:r>
      <w:r w:rsidRPr="70C421A4">
        <w:rPr>
          <w:highlight w:val="yellow"/>
        </w:rPr>
        <w:t xml:space="preserve"> </w:t>
      </w:r>
      <w:r w:rsidRPr="00313D26">
        <w:t xml:space="preserve">Impuestos iniciados en la vigencia </w:t>
      </w:r>
      <w:r w:rsidR="726EEA2A" w:rsidRPr="00313D26">
        <w:t>2025</w:t>
      </w:r>
      <w:r w:rsidRPr="00313D26">
        <w:t xml:space="preserve"> y continuados en la vigencia 2025, cuya Entidad Nacional Competente sea el Ministerio de Educación Nacional en el marco del mecanismo de Obras por Impuestos.</w:t>
      </w:r>
      <w:r>
        <w:t xml:space="preserve"> </w:t>
      </w:r>
    </w:p>
    <w:p w14:paraId="681072BB" w14:textId="77777777" w:rsidR="008823D3" w:rsidRPr="00D84182" w:rsidRDefault="008823D3" w:rsidP="0043504B">
      <w:pPr>
        <w:rPr>
          <w:lang w:eastAsia="es-CO"/>
        </w:rPr>
      </w:pPr>
    </w:p>
    <w:p w14:paraId="0DD226A8" w14:textId="022B8B6E" w:rsidR="008823D3" w:rsidRPr="00D84182" w:rsidRDefault="008823D3" w:rsidP="002B5476">
      <w:pPr>
        <w:pStyle w:val="Ttulo1"/>
        <w:numPr>
          <w:ilvl w:val="0"/>
          <w:numId w:val="40"/>
        </w:numPr>
        <w:rPr>
          <w:lang w:eastAsia="es-CO"/>
        </w:rPr>
      </w:pPr>
      <w:bookmarkStart w:id="175" w:name="_Toc197421969"/>
      <w:r w:rsidRPr="00D84182">
        <w:rPr>
          <w:lang w:eastAsia="es-CO"/>
        </w:rPr>
        <w:t>DOCUMENTOS CONTRACTUALES</w:t>
      </w:r>
      <w:bookmarkEnd w:id="175"/>
    </w:p>
    <w:p w14:paraId="5221A5E4" w14:textId="77777777" w:rsidR="008823D3" w:rsidRPr="00D84182" w:rsidRDefault="008823D3" w:rsidP="008823D3">
      <w:pPr>
        <w:rPr>
          <w:lang w:eastAsia="es-CO"/>
        </w:rPr>
      </w:pPr>
    </w:p>
    <w:p w14:paraId="6FE5F1C5" w14:textId="2FF7FAB8" w:rsidR="008823D3" w:rsidRPr="00D84182" w:rsidRDefault="008823D3" w:rsidP="008823D3">
      <w:pPr>
        <w:rPr>
          <w:lang w:eastAsia="es-CO"/>
        </w:rPr>
      </w:pPr>
      <w:r w:rsidRPr="00D84182">
        <w:rPr>
          <w:lang w:eastAsia="es-CO"/>
        </w:rPr>
        <w:t xml:space="preserve">Los documentos que a continuación se relacionan se consideran para todos los efectos parte integrante del contrato </w:t>
      </w:r>
      <w:r w:rsidR="00D754A1" w:rsidRPr="00D84182">
        <w:rPr>
          <w:lang w:eastAsia="es-CO"/>
        </w:rPr>
        <w:t>y,</w:t>
      </w:r>
      <w:r w:rsidRPr="00D84182">
        <w:rPr>
          <w:lang w:eastAsia="es-CO"/>
        </w:rPr>
        <w:t xml:space="preserve"> en consecuencia, producen sus mismos efectos y obligaciones jurídicas y contractuales:</w:t>
      </w:r>
    </w:p>
    <w:p w14:paraId="421233DC" w14:textId="77777777" w:rsidR="008823D3" w:rsidRPr="00D84182" w:rsidRDefault="008823D3" w:rsidP="008823D3">
      <w:pPr>
        <w:rPr>
          <w:lang w:eastAsia="es-CO"/>
        </w:rPr>
      </w:pPr>
    </w:p>
    <w:p w14:paraId="6AACB15F" w14:textId="77777777" w:rsidR="008823D3" w:rsidRPr="00D84182" w:rsidRDefault="008823D3" w:rsidP="002B5476">
      <w:pPr>
        <w:pStyle w:val="Prrafodelista"/>
        <w:numPr>
          <w:ilvl w:val="0"/>
          <w:numId w:val="71"/>
        </w:numPr>
        <w:rPr>
          <w:lang w:eastAsia="es-CO"/>
        </w:rPr>
      </w:pPr>
      <w:r w:rsidRPr="00D84182">
        <w:rPr>
          <w:lang w:eastAsia="es-CO"/>
        </w:rPr>
        <w:t xml:space="preserve">Los términos de la presente convocatoria, con sus anexos, oficios declaratorios y comunicaciones. </w:t>
      </w:r>
    </w:p>
    <w:p w14:paraId="7E1D88E3" w14:textId="77777777" w:rsidR="008823D3" w:rsidRPr="00D84182" w:rsidRDefault="008823D3" w:rsidP="002B5476">
      <w:pPr>
        <w:pStyle w:val="Prrafodelista"/>
        <w:numPr>
          <w:ilvl w:val="0"/>
          <w:numId w:val="71"/>
        </w:numPr>
        <w:rPr>
          <w:lang w:eastAsia="es-CO"/>
        </w:rPr>
      </w:pPr>
      <w:r w:rsidRPr="00D84182">
        <w:rPr>
          <w:lang w:eastAsia="es-CO"/>
        </w:rPr>
        <w:t xml:space="preserve">Las pólizas y sus adiciones, vigencias y actualizaciones. </w:t>
      </w:r>
    </w:p>
    <w:p w14:paraId="23AF2F0F" w14:textId="575A1F10" w:rsidR="008823D3" w:rsidRPr="00D84182" w:rsidRDefault="008823D3" w:rsidP="002B5476">
      <w:pPr>
        <w:pStyle w:val="Prrafodelista"/>
        <w:numPr>
          <w:ilvl w:val="0"/>
          <w:numId w:val="71"/>
        </w:numPr>
        <w:rPr>
          <w:lang w:eastAsia="es-CO"/>
        </w:rPr>
      </w:pPr>
      <w:r w:rsidRPr="00D84182">
        <w:rPr>
          <w:lang w:eastAsia="es-CO"/>
        </w:rPr>
        <w:t>Los documentos presentados por el proponente que sean aceptados por el convocante</w:t>
      </w:r>
      <w:r w:rsidR="00D754A1" w:rsidRPr="00D84182">
        <w:rPr>
          <w:lang w:eastAsia="es-CO"/>
        </w:rPr>
        <w:t>.</w:t>
      </w:r>
    </w:p>
    <w:p w14:paraId="7375696A" w14:textId="77777777" w:rsidR="00D754A1" w:rsidRPr="00D84182" w:rsidRDefault="00D754A1" w:rsidP="00D754A1">
      <w:pPr>
        <w:rPr>
          <w:lang w:eastAsia="es-CO"/>
        </w:rPr>
      </w:pPr>
    </w:p>
    <w:p w14:paraId="2248B133" w14:textId="04892AF6" w:rsidR="00D754A1" w:rsidRPr="00D84182" w:rsidRDefault="00D754A1" w:rsidP="00D754A1">
      <w:pPr>
        <w:rPr>
          <w:lang w:eastAsia="es-CO"/>
        </w:rPr>
      </w:pPr>
      <w:r w:rsidRPr="00D84182">
        <w:rPr>
          <w:lang w:eastAsia="es-CO"/>
        </w:rPr>
        <w:t xml:space="preserve">Las condiciones contractuales se establecen en la minuta del contrato que se incluye como </w:t>
      </w:r>
      <w:r w:rsidRPr="00D84182">
        <w:rPr>
          <w:b/>
          <w:bCs/>
          <w:lang w:eastAsia="es-CO"/>
        </w:rPr>
        <w:t>Anexo No. 14</w:t>
      </w:r>
      <w:r w:rsidRPr="00D84182">
        <w:rPr>
          <w:lang w:eastAsia="es-CO"/>
        </w:rPr>
        <w:t xml:space="preserve"> (Minuta contractual) del presente proceso licitatorio.</w:t>
      </w:r>
    </w:p>
    <w:p w14:paraId="59C2B004" w14:textId="77777777" w:rsidR="00D754A1" w:rsidRPr="00D84182" w:rsidRDefault="00D754A1" w:rsidP="00D754A1">
      <w:pPr>
        <w:rPr>
          <w:lang w:eastAsia="es-CO"/>
        </w:rPr>
      </w:pPr>
    </w:p>
    <w:p w14:paraId="4AFA283D" w14:textId="1CE77607" w:rsidR="00D754A1" w:rsidRPr="00D84182" w:rsidRDefault="00D754A1" w:rsidP="00D754A1">
      <w:pPr>
        <w:rPr>
          <w:lang w:eastAsia="es-CO"/>
        </w:rPr>
      </w:pPr>
      <w:r w:rsidRPr="00D84182">
        <w:rPr>
          <w:lang w:eastAsia="es-CO"/>
        </w:rPr>
        <w:t>Es importante resaltar que la Entidad podrá realizar los ajustes que considere pertinentes e incluir obligaciones adicionales tendientes al cumplimiento del objeto contractual, previo a la suscripción de esta; esto, teniendo en cuenta que la minuta contractual que se publica no es definitiva.</w:t>
      </w:r>
    </w:p>
    <w:p w14:paraId="1750DA24" w14:textId="77777777" w:rsidR="007B6629" w:rsidRPr="00D84182" w:rsidRDefault="007B6629" w:rsidP="00D754A1">
      <w:pPr>
        <w:rPr>
          <w:lang w:eastAsia="es-CO"/>
        </w:rPr>
      </w:pPr>
    </w:p>
    <w:p w14:paraId="63121399" w14:textId="4E8C215F" w:rsidR="007B6629" w:rsidRPr="00D84182" w:rsidRDefault="007B6629" w:rsidP="002B5476">
      <w:pPr>
        <w:pStyle w:val="Ttulo1"/>
        <w:numPr>
          <w:ilvl w:val="0"/>
          <w:numId w:val="40"/>
        </w:numPr>
        <w:rPr>
          <w:lang w:eastAsia="es-CO"/>
        </w:rPr>
      </w:pPr>
      <w:bookmarkStart w:id="176" w:name="_Toc197421970"/>
      <w:r w:rsidRPr="00D84182">
        <w:rPr>
          <w:lang w:eastAsia="es-CO"/>
        </w:rPr>
        <w:t>EXCLUSIÓN DE LA RELACIÓN LABORAL Y CONTRACTUAL</w:t>
      </w:r>
      <w:bookmarkEnd w:id="176"/>
    </w:p>
    <w:p w14:paraId="4CB4D674" w14:textId="77777777" w:rsidR="007B6629" w:rsidRPr="00D84182" w:rsidRDefault="007B6629" w:rsidP="007B6629">
      <w:pPr>
        <w:rPr>
          <w:lang w:eastAsia="es-CO"/>
        </w:rPr>
      </w:pPr>
    </w:p>
    <w:p w14:paraId="4786B59D" w14:textId="20656C5F" w:rsidR="007B6629" w:rsidRPr="00D84182" w:rsidRDefault="007B6629" w:rsidP="007B6629">
      <w:pPr>
        <w:rPr>
          <w:lang w:eastAsia="es-CO"/>
        </w:rPr>
      </w:pPr>
      <w:r w:rsidRPr="00D84182">
        <w:rPr>
          <w:lang w:eastAsia="es-CO"/>
        </w:rPr>
        <w:t xml:space="preserve">El proponente favorecido ejecutará el contrato adjudicado como resultado de la presente LPA con plena autonomía técnica, financiera y administrativa, razón por la cual queda entendido que no habrá vínculo laboral ni contractual alguno con </w:t>
      </w:r>
      <w:r w:rsidR="005368FE" w:rsidRPr="005368FE">
        <w:t>AVAL FIDUCIARIA S.A. como vocera y administradora del Fideicomiso Oxi INGREDION Santander</w:t>
      </w:r>
      <w:r w:rsidR="005368FE">
        <w:t>.</w:t>
      </w:r>
    </w:p>
    <w:p w14:paraId="5B715316" w14:textId="77777777" w:rsidR="007B6629" w:rsidRPr="00D84182" w:rsidRDefault="007B6629" w:rsidP="007B6629">
      <w:pPr>
        <w:rPr>
          <w:lang w:eastAsia="es-CO"/>
        </w:rPr>
      </w:pPr>
    </w:p>
    <w:p w14:paraId="7EEE805E" w14:textId="26E293DB" w:rsidR="00B47C56" w:rsidRDefault="007B6629" w:rsidP="007B6629">
      <w:pPr>
        <w:rPr>
          <w:lang w:eastAsia="es-CO"/>
        </w:rPr>
      </w:pPr>
      <w:r w:rsidRPr="00D84182">
        <w:rPr>
          <w:lang w:eastAsia="es-CO"/>
        </w:rPr>
        <w:t>Para efectos de la presente LPA y de ejecución del contrato objeto de la misma, se tendrá como domicilio contractual la</w:t>
      </w:r>
      <w:r w:rsidR="00313D26" w:rsidRPr="00D84182">
        <w:rPr>
          <w:lang w:eastAsia="es-CO"/>
        </w:rPr>
        <w:t xml:space="preserve"> </w:t>
      </w:r>
      <w:r w:rsidR="00313D26">
        <w:rPr>
          <w:lang w:eastAsia="es-CO"/>
        </w:rPr>
        <w:t>calle 10 No. 4-47 piso 20 edifico Corficolombiana</w:t>
      </w:r>
      <w:r w:rsidR="005368FE">
        <w:rPr>
          <w:lang w:eastAsia="es-CO"/>
        </w:rPr>
        <w:t>.</w:t>
      </w:r>
    </w:p>
    <w:p w14:paraId="48D83FB9" w14:textId="77777777" w:rsidR="00FB33C6" w:rsidRPr="00D84182" w:rsidRDefault="00FB33C6" w:rsidP="007B6629">
      <w:pPr>
        <w:rPr>
          <w:lang w:eastAsia="es-CO"/>
        </w:rPr>
      </w:pPr>
    </w:p>
    <w:p w14:paraId="75BA1F1D" w14:textId="5C08F777" w:rsidR="00524D14" w:rsidRPr="00D84182" w:rsidRDefault="00524D14" w:rsidP="002B5476">
      <w:pPr>
        <w:pStyle w:val="Ttulo1"/>
        <w:numPr>
          <w:ilvl w:val="0"/>
          <w:numId w:val="40"/>
        </w:numPr>
      </w:pPr>
      <w:bookmarkStart w:id="177" w:name="_Toc197421971"/>
      <w:r w:rsidRPr="00D84182">
        <w:t>SOLUCIÓN DIRECTA DE CONTROVERSIAS CONTRACTUALES</w:t>
      </w:r>
      <w:bookmarkEnd w:id="177"/>
    </w:p>
    <w:p w14:paraId="30A1E309" w14:textId="77777777" w:rsidR="007B6629" w:rsidRPr="00D84182" w:rsidRDefault="007B6629" w:rsidP="007B6629">
      <w:pPr>
        <w:rPr>
          <w:lang w:eastAsia="es-CO"/>
        </w:rPr>
      </w:pPr>
    </w:p>
    <w:p w14:paraId="0CF707F3" w14:textId="5F0A7E73" w:rsidR="002655B3" w:rsidRPr="00D84182" w:rsidRDefault="002655B3" w:rsidP="007B6629">
      <w:pPr>
        <w:rPr>
          <w:lang w:eastAsia="es-CO"/>
        </w:rPr>
      </w:pPr>
      <w:r w:rsidRPr="00D84182">
        <w:rPr>
          <w:lang w:eastAsia="es-CO"/>
        </w:rPr>
        <w:t>Las partes en aras de solucionar en forma ágil y directa las diferencias y discrepancias surgidas de la ejecución del contrato podrán acudir a los mecanismos alternativos de solución de conflictos previstos en la ley. En el caso en que no sea posible solucionar el conflicto se acudirá a la justicia ordinaria.</w:t>
      </w:r>
    </w:p>
    <w:p w14:paraId="31EC7C4C" w14:textId="0DB85D38" w:rsidR="003978E3" w:rsidRPr="00D84182" w:rsidRDefault="000826FF" w:rsidP="007B78E5">
      <w:pPr>
        <w:spacing w:after="160" w:line="259" w:lineRule="auto"/>
        <w:jc w:val="left"/>
        <w:rPr>
          <w:lang w:eastAsia="es-CO"/>
        </w:rPr>
      </w:pPr>
      <w:r>
        <w:rPr>
          <w:lang w:eastAsia="es-CO"/>
        </w:rPr>
        <w:br w:type="page"/>
      </w:r>
    </w:p>
    <w:p w14:paraId="77334A38" w14:textId="4FECF993" w:rsidR="003978E3" w:rsidRPr="00D84182" w:rsidRDefault="003978E3" w:rsidP="002B5476">
      <w:pPr>
        <w:pStyle w:val="Ttulo1"/>
        <w:numPr>
          <w:ilvl w:val="0"/>
          <w:numId w:val="40"/>
        </w:numPr>
        <w:rPr>
          <w:lang w:eastAsia="es-CO"/>
        </w:rPr>
      </w:pPr>
      <w:bookmarkStart w:id="178" w:name="_Toc197421972"/>
      <w:r w:rsidRPr="00D84182">
        <w:rPr>
          <w:lang w:eastAsia="es-CO"/>
        </w:rPr>
        <w:t>ANEXOS</w:t>
      </w:r>
      <w:bookmarkEnd w:id="178"/>
    </w:p>
    <w:p w14:paraId="159FD619" w14:textId="77777777" w:rsidR="003978E3" w:rsidRPr="00D84182" w:rsidRDefault="003978E3" w:rsidP="007B6629">
      <w:pPr>
        <w:rPr>
          <w:lang w:eastAsia="es-CO"/>
        </w:rPr>
      </w:pP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6"/>
        <w:gridCol w:w="7104"/>
      </w:tblGrid>
      <w:tr w:rsidR="004A1DDB" w:rsidRPr="00D84182" w14:paraId="56C208B5" w14:textId="77777777" w:rsidTr="003978E3">
        <w:trPr>
          <w:trHeight w:val="283"/>
        </w:trPr>
        <w:tc>
          <w:tcPr>
            <w:tcW w:w="1696" w:type="dxa"/>
            <w:shd w:val="clear" w:color="000000" w:fill="FFFFFF"/>
            <w:vAlign w:val="center"/>
            <w:hideMark/>
          </w:tcPr>
          <w:p w14:paraId="6C06EEF5" w14:textId="77777777" w:rsidR="00027884" w:rsidRPr="00E007C1" w:rsidRDefault="00027884" w:rsidP="003978E3">
            <w:pPr>
              <w:jc w:val="center"/>
              <w:rPr>
                <w:b/>
                <w:bCs/>
                <w:lang w:eastAsia="es-CO"/>
              </w:rPr>
            </w:pPr>
            <w:r w:rsidRPr="00E007C1">
              <w:rPr>
                <w:b/>
                <w:bCs/>
                <w:lang w:eastAsia="es-CO"/>
              </w:rPr>
              <w:t>Anexo No. 1</w:t>
            </w:r>
          </w:p>
        </w:tc>
        <w:tc>
          <w:tcPr>
            <w:tcW w:w="7104" w:type="dxa"/>
            <w:shd w:val="clear" w:color="000000" w:fill="FFFFFF"/>
            <w:vAlign w:val="center"/>
            <w:hideMark/>
          </w:tcPr>
          <w:p w14:paraId="610A1155" w14:textId="77777777" w:rsidR="00027884" w:rsidRPr="00E007C1" w:rsidRDefault="00027884" w:rsidP="003978E3">
            <w:pPr>
              <w:jc w:val="left"/>
              <w:rPr>
                <w:lang w:eastAsia="es-CO"/>
              </w:rPr>
            </w:pPr>
            <w:r w:rsidRPr="00E007C1">
              <w:rPr>
                <w:lang w:eastAsia="es-CO"/>
              </w:rPr>
              <w:t>Matriz de riesgos.</w:t>
            </w:r>
          </w:p>
        </w:tc>
      </w:tr>
      <w:tr w:rsidR="004A1DDB" w:rsidRPr="00D84182" w14:paraId="6D2EC24F" w14:textId="77777777" w:rsidTr="003978E3">
        <w:trPr>
          <w:trHeight w:val="283"/>
        </w:trPr>
        <w:tc>
          <w:tcPr>
            <w:tcW w:w="1696" w:type="dxa"/>
            <w:shd w:val="clear" w:color="000000" w:fill="FFFFFF"/>
            <w:vAlign w:val="center"/>
            <w:hideMark/>
          </w:tcPr>
          <w:p w14:paraId="0F6E2D09" w14:textId="77777777" w:rsidR="00027884" w:rsidRPr="00E007C1" w:rsidRDefault="00027884" w:rsidP="003978E3">
            <w:pPr>
              <w:jc w:val="center"/>
              <w:rPr>
                <w:b/>
                <w:bCs/>
                <w:lang w:eastAsia="es-CO"/>
              </w:rPr>
            </w:pPr>
            <w:r w:rsidRPr="00E007C1">
              <w:rPr>
                <w:b/>
                <w:bCs/>
                <w:lang w:eastAsia="es-CO"/>
              </w:rPr>
              <w:t>Anexo No. 2</w:t>
            </w:r>
          </w:p>
        </w:tc>
        <w:tc>
          <w:tcPr>
            <w:tcW w:w="7104" w:type="dxa"/>
            <w:shd w:val="clear" w:color="000000" w:fill="FFFFFF"/>
            <w:vAlign w:val="center"/>
            <w:hideMark/>
          </w:tcPr>
          <w:p w14:paraId="10C2641A" w14:textId="77777777" w:rsidR="00027884" w:rsidRPr="00E007C1" w:rsidRDefault="00027884" w:rsidP="003978E3">
            <w:pPr>
              <w:jc w:val="left"/>
              <w:rPr>
                <w:lang w:eastAsia="es-CO"/>
              </w:rPr>
            </w:pPr>
            <w:r w:rsidRPr="00E007C1">
              <w:rPr>
                <w:lang w:eastAsia="es-CO"/>
              </w:rPr>
              <w:t>Formato de declaración juramentada inexistencia conflicto de interés.</w:t>
            </w:r>
          </w:p>
        </w:tc>
      </w:tr>
      <w:tr w:rsidR="004A1DDB" w:rsidRPr="00D84182" w14:paraId="0D739167" w14:textId="77777777" w:rsidTr="003978E3">
        <w:trPr>
          <w:trHeight w:val="283"/>
        </w:trPr>
        <w:tc>
          <w:tcPr>
            <w:tcW w:w="1696" w:type="dxa"/>
            <w:shd w:val="clear" w:color="000000" w:fill="FFFFFF"/>
            <w:vAlign w:val="center"/>
            <w:hideMark/>
          </w:tcPr>
          <w:p w14:paraId="2E08593F" w14:textId="77777777" w:rsidR="00027884" w:rsidRPr="00E007C1" w:rsidRDefault="00027884" w:rsidP="003978E3">
            <w:pPr>
              <w:jc w:val="center"/>
              <w:rPr>
                <w:b/>
                <w:bCs/>
                <w:lang w:eastAsia="es-CO"/>
              </w:rPr>
            </w:pPr>
            <w:r w:rsidRPr="00E007C1">
              <w:rPr>
                <w:b/>
                <w:bCs/>
                <w:lang w:eastAsia="es-CO"/>
              </w:rPr>
              <w:t>Anexo No. 3</w:t>
            </w:r>
          </w:p>
        </w:tc>
        <w:tc>
          <w:tcPr>
            <w:tcW w:w="7104" w:type="dxa"/>
            <w:shd w:val="clear" w:color="000000" w:fill="FFFFFF"/>
            <w:vAlign w:val="center"/>
            <w:hideMark/>
          </w:tcPr>
          <w:p w14:paraId="11548BDF" w14:textId="77777777" w:rsidR="00027884" w:rsidRPr="00E007C1" w:rsidRDefault="00027884" w:rsidP="003978E3">
            <w:pPr>
              <w:jc w:val="left"/>
              <w:rPr>
                <w:lang w:eastAsia="es-CO"/>
              </w:rPr>
            </w:pPr>
            <w:r w:rsidRPr="00E007C1">
              <w:rPr>
                <w:lang w:eastAsia="es-CO"/>
              </w:rPr>
              <w:t>Carta de presentación de la propuesta.</w:t>
            </w:r>
          </w:p>
        </w:tc>
      </w:tr>
      <w:tr w:rsidR="00C077D9" w:rsidRPr="00D84182" w14:paraId="011B8DD6" w14:textId="77777777" w:rsidTr="003978E3">
        <w:trPr>
          <w:trHeight w:val="283"/>
        </w:trPr>
        <w:tc>
          <w:tcPr>
            <w:tcW w:w="1696" w:type="dxa"/>
            <w:shd w:val="clear" w:color="000000" w:fill="FFFFFF"/>
            <w:vAlign w:val="center"/>
          </w:tcPr>
          <w:p w14:paraId="6B0CBC6C" w14:textId="17271A18" w:rsidR="00C077D9" w:rsidRPr="00E007C1" w:rsidRDefault="00C077D9" w:rsidP="00C077D9">
            <w:pPr>
              <w:jc w:val="center"/>
              <w:rPr>
                <w:b/>
                <w:bCs/>
                <w:lang w:eastAsia="es-CO"/>
              </w:rPr>
            </w:pPr>
            <w:r w:rsidRPr="00E007C1">
              <w:rPr>
                <w:b/>
                <w:bCs/>
                <w:lang w:eastAsia="es-CO"/>
              </w:rPr>
              <w:t>Anexo No. 4</w:t>
            </w:r>
          </w:p>
        </w:tc>
        <w:tc>
          <w:tcPr>
            <w:tcW w:w="7104" w:type="dxa"/>
            <w:shd w:val="clear" w:color="000000" w:fill="FFFFFF"/>
            <w:vAlign w:val="center"/>
          </w:tcPr>
          <w:p w14:paraId="62A578E3" w14:textId="50F04A83" w:rsidR="00C077D9" w:rsidRPr="00E007C1" w:rsidRDefault="00C077D9" w:rsidP="00C077D9">
            <w:pPr>
              <w:jc w:val="left"/>
              <w:rPr>
                <w:lang w:eastAsia="es-CO"/>
              </w:rPr>
            </w:pPr>
            <w:r w:rsidRPr="00BA4DC7">
              <w:t>Presupuesto Interventoría Proyecto</w:t>
            </w:r>
          </w:p>
        </w:tc>
      </w:tr>
      <w:tr w:rsidR="00131064" w:rsidRPr="00D84182" w14:paraId="6DBD99C6" w14:textId="77777777" w:rsidTr="00131064">
        <w:trPr>
          <w:trHeight w:val="283"/>
        </w:trPr>
        <w:tc>
          <w:tcPr>
            <w:tcW w:w="1696" w:type="dxa"/>
            <w:shd w:val="clear" w:color="000000" w:fill="FFFFFF"/>
            <w:vAlign w:val="center"/>
          </w:tcPr>
          <w:p w14:paraId="1214AAE4" w14:textId="7931D663" w:rsidR="00131064" w:rsidRPr="00131064" w:rsidRDefault="00131064" w:rsidP="00C077D9">
            <w:pPr>
              <w:jc w:val="center"/>
              <w:rPr>
                <w:b/>
                <w:bCs/>
                <w:lang w:eastAsia="es-CO"/>
              </w:rPr>
            </w:pPr>
            <w:r w:rsidRPr="00131064">
              <w:rPr>
                <w:b/>
                <w:bCs/>
                <w:lang w:eastAsia="es-CO"/>
              </w:rPr>
              <w:t>Anexo No. 5</w:t>
            </w:r>
          </w:p>
        </w:tc>
        <w:tc>
          <w:tcPr>
            <w:tcW w:w="7104" w:type="dxa"/>
            <w:shd w:val="clear" w:color="000000" w:fill="FFFFFF"/>
            <w:vAlign w:val="center"/>
          </w:tcPr>
          <w:p w14:paraId="3DECA480" w14:textId="07FA8D5A" w:rsidR="00131064" w:rsidRPr="00131064" w:rsidRDefault="00131064" w:rsidP="00C077D9">
            <w:pPr>
              <w:jc w:val="left"/>
              <w:rPr>
                <w:lang w:eastAsia="es-CO"/>
              </w:rPr>
            </w:pPr>
            <w:r w:rsidRPr="00131064">
              <w:rPr>
                <w:lang w:eastAsia="es-CO"/>
              </w:rPr>
              <w:t>Autorización para el tratamiento de datos personales.</w:t>
            </w:r>
          </w:p>
        </w:tc>
      </w:tr>
      <w:tr w:rsidR="00131064" w:rsidRPr="00D84182" w14:paraId="1A11A2BD" w14:textId="77777777" w:rsidTr="003978E3">
        <w:trPr>
          <w:trHeight w:val="283"/>
        </w:trPr>
        <w:tc>
          <w:tcPr>
            <w:tcW w:w="1696" w:type="dxa"/>
            <w:shd w:val="clear" w:color="000000" w:fill="FFFFFF"/>
            <w:vAlign w:val="center"/>
            <w:hideMark/>
          </w:tcPr>
          <w:p w14:paraId="669129FE" w14:textId="4903FD96" w:rsidR="00131064" w:rsidRPr="00C077D9" w:rsidRDefault="00131064" w:rsidP="00C077D9">
            <w:pPr>
              <w:jc w:val="center"/>
              <w:rPr>
                <w:b/>
                <w:bCs/>
                <w:highlight w:val="yellow"/>
                <w:lang w:eastAsia="es-CO"/>
              </w:rPr>
            </w:pPr>
            <w:r w:rsidRPr="00E007C1">
              <w:rPr>
                <w:b/>
                <w:bCs/>
                <w:lang w:eastAsia="es-CO"/>
              </w:rPr>
              <w:t>Anexo No. 6</w:t>
            </w:r>
          </w:p>
        </w:tc>
        <w:tc>
          <w:tcPr>
            <w:tcW w:w="7104" w:type="dxa"/>
            <w:shd w:val="clear" w:color="000000" w:fill="FFFFFF"/>
            <w:vAlign w:val="center"/>
            <w:hideMark/>
          </w:tcPr>
          <w:p w14:paraId="6A04D87A" w14:textId="3D38043A" w:rsidR="00131064" w:rsidRPr="00C077D9" w:rsidRDefault="00131064" w:rsidP="00C077D9">
            <w:pPr>
              <w:jc w:val="left"/>
              <w:rPr>
                <w:highlight w:val="yellow"/>
                <w:lang w:eastAsia="es-CO"/>
              </w:rPr>
            </w:pPr>
            <w:r w:rsidRPr="00E007C1">
              <w:rPr>
                <w:lang w:eastAsia="es-CO"/>
              </w:rPr>
              <w:t>Experiencia mínima.</w:t>
            </w:r>
          </w:p>
        </w:tc>
      </w:tr>
      <w:tr w:rsidR="00131064" w:rsidRPr="00D84182" w14:paraId="35D73C73" w14:textId="77777777" w:rsidTr="003978E3">
        <w:trPr>
          <w:trHeight w:val="283"/>
        </w:trPr>
        <w:tc>
          <w:tcPr>
            <w:tcW w:w="1696" w:type="dxa"/>
            <w:shd w:val="clear" w:color="000000" w:fill="FFFFFF"/>
            <w:vAlign w:val="center"/>
            <w:hideMark/>
          </w:tcPr>
          <w:p w14:paraId="108847FB" w14:textId="09A52265" w:rsidR="00131064" w:rsidRPr="00E007C1" w:rsidRDefault="00131064" w:rsidP="00C077D9">
            <w:pPr>
              <w:jc w:val="center"/>
              <w:rPr>
                <w:b/>
                <w:bCs/>
                <w:lang w:eastAsia="es-CO"/>
              </w:rPr>
            </w:pPr>
            <w:r w:rsidRPr="00E007C1">
              <w:rPr>
                <w:b/>
                <w:bCs/>
                <w:lang w:eastAsia="es-CO"/>
              </w:rPr>
              <w:t>Anexo No. 7</w:t>
            </w:r>
          </w:p>
        </w:tc>
        <w:tc>
          <w:tcPr>
            <w:tcW w:w="7104" w:type="dxa"/>
            <w:shd w:val="clear" w:color="000000" w:fill="FFFFFF"/>
            <w:vAlign w:val="center"/>
            <w:hideMark/>
          </w:tcPr>
          <w:p w14:paraId="573E1883" w14:textId="6E938BDD" w:rsidR="00131064" w:rsidRPr="00E007C1" w:rsidRDefault="00131064" w:rsidP="00C077D9">
            <w:pPr>
              <w:jc w:val="left"/>
              <w:rPr>
                <w:lang w:eastAsia="es-CO"/>
              </w:rPr>
            </w:pPr>
            <w:r w:rsidRPr="00E007C1">
              <w:rPr>
                <w:lang w:eastAsia="es-CO"/>
              </w:rPr>
              <w:t>Personal mínimo requerido.</w:t>
            </w:r>
          </w:p>
        </w:tc>
      </w:tr>
      <w:tr w:rsidR="00131064" w:rsidRPr="00D84182" w14:paraId="66FC8C57" w14:textId="77777777" w:rsidTr="003978E3">
        <w:trPr>
          <w:trHeight w:val="283"/>
        </w:trPr>
        <w:tc>
          <w:tcPr>
            <w:tcW w:w="1696" w:type="dxa"/>
            <w:shd w:val="clear" w:color="000000" w:fill="FFFFFF"/>
            <w:vAlign w:val="center"/>
            <w:hideMark/>
          </w:tcPr>
          <w:p w14:paraId="088DAA29" w14:textId="44563DFD" w:rsidR="00131064" w:rsidRPr="00E007C1" w:rsidRDefault="00131064" w:rsidP="00C077D9">
            <w:pPr>
              <w:jc w:val="center"/>
              <w:rPr>
                <w:b/>
                <w:bCs/>
                <w:lang w:eastAsia="es-CO"/>
              </w:rPr>
            </w:pPr>
            <w:r w:rsidRPr="00E007C1">
              <w:rPr>
                <w:b/>
                <w:bCs/>
                <w:lang w:eastAsia="es-CO"/>
              </w:rPr>
              <w:t>Anexo No. 7.1</w:t>
            </w:r>
          </w:p>
        </w:tc>
        <w:tc>
          <w:tcPr>
            <w:tcW w:w="7104" w:type="dxa"/>
            <w:shd w:val="clear" w:color="000000" w:fill="FFFFFF"/>
            <w:vAlign w:val="center"/>
            <w:hideMark/>
          </w:tcPr>
          <w:p w14:paraId="3DC5A563" w14:textId="5CC3E27B" w:rsidR="00131064" w:rsidRPr="00E007C1" w:rsidRDefault="00131064" w:rsidP="00C077D9">
            <w:pPr>
              <w:jc w:val="left"/>
              <w:rPr>
                <w:lang w:eastAsia="es-CO"/>
              </w:rPr>
            </w:pPr>
            <w:r w:rsidRPr="00E007C1">
              <w:rPr>
                <w:lang w:eastAsia="es-CO"/>
              </w:rPr>
              <w:t>Relación de personal mínimo requerido.</w:t>
            </w:r>
          </w:p>
        </w:tc>
      </w:tr>
      <w:tr w:rsidR="00131064" w:rsidRPr="00D84182" w14:paraId="345B4876" w14:textId="77777777" w:rsidTr="003978E3">
        <w:trPr>
          <w:trHeight w:val="283"/>
        </w:trPr>
        <w:tc>
          <w:tcPr>
            <w:tcW w:w="1696" w:type="dxa"/>
            <w:shd w:val="clear" w:color="000000" w:fill="FFFFFF"/>
            <w:vAlign w:val="center"/>
            <w:hideMark/>
          </w:tcPr>
          <w:p w14:paraId="1342B265" w14:textId="2B58E5EA" w:rsidR="00131064" w:rsidRPr="00E007C1" w:rsidRDefault="00131064" w:rsidP="00C077D9">
            <w:pPr>
              <w:jc w:val="center"/>
              <w:rPr>
                <w:b/>
                <w:bCs/>
                <w:lang w:eastAsia="es-CO"/>
              </w:rPr>
            </w:pPr>
            <w:r w:rsidRPr="00E007C1">
              <w:rPr>
                <w:b/>
                <w:bCs/>
                <w:lang w:eastAsia="es-CO"/>
              </w:rPr>
              <w:t>Anexo No. 8</w:t>
            </w:r>
          </w:p>
        </w:tc>
        <w:tc>
          <w:tcPr>
            <w:tcW w:w="7104" w:type="dxa"/>
            <w:shd w:val="clear" w:color="000000" w:fill="FFFFFF"/>
            <w:vAlign w:val="center"/>
            <w:hideMark/>
          </w:tcPr>
          <w:p w14:paraId="00C28544" w14:textId="1AEC5F80" w:rsidR="00131064" w:rsidRPr="00E007C1" w:rsidRDefault="00131064" w:rsidP="00C077D9">
            <w:pPr>
              <w:jc w:val="left"/>
              <w:rPr>
                <w:lang w:eastAsia="es-CO"/>
              </w:rPr>
            </w:pPr>
            <w:r>
              <w:rPr>
                <w:lang w:eastAsia="es-CO"/>
              </w:rPr>
              <w:t>Propuesta Económica</w:t>
            </w:r>
            <w:r w:rsidRPr="00E007C1">
              <w:rPr>
                <w:lang w:eastAsia="es-CO"/>
              </w:rPr>
              <w:t>.</w:t>
            </w:r>
          </w:p>
        </w:tc>
      </w:tr>
      <w:tr w:rsidR="00131064" w:rsidRPr="00D84182" w14:paraId="767F0509" w14:textId="77777777" w:rsidTr="003978E3">
        <w:trPr>
          <w:trHeight w:val="283"/>
        </w:trPr>
        <w:tc>
          <w:tcPr>
            <w:tcW w:w="1696" w:type="dxa"/>
            <w:shd w:val="clear" w:color="000000" w:fill="FFFFFF"/>
            <w:vAlign w:val="center"/>
          </w:tcPr>
          <w:p w14:paraId="1C566216" w14:textId="3B3C5615" w:rsidR="00131064" w:rsidRPr="00E007C1" w:rsidRDefault="00131064" w:rsidP="00C077D9">
            <w:pPr>
              <w:jc w:val="center"/>
              <w:rPr>
                <w:b/>
                <w:bCs/>
                <w:lang w:eastAsia="es-CO"/>
              </w:rPr>
            </w:pPr>
            <w:r w:rsidRPr="00E007C1">
              <w:rPr>
                <w:b/>
                <w:bCs/>
                <w:lang w:eastAsia="es-CO"/>
              </w:rPr>
              <w:t>Anexo No. 8.1</w:t>
            </w:r>
          </w:p>
        </w:tc>
        <w:tc>
          <w:tcPr>
            <w:tcW w:w="7104" w:type="dxa"/>
            <w:shd w:val="clear" w:color="000000" w:fill="FFFFFF"/>
            <w:vAlign w:val="center"/>
          </w:tcPr>
          <w:p w14:paraId="38FDAA67" w14:textId="08247094" w:rsidR="00131064" w:rsidRPr="00E007C1" w:rsidRDefault="00131064" w:rsidP="00C077D9">
            <w:pPr>
              <w:jc w:val="left"/>
              <w:rPr>
                <w:lang w:eastAsia="es-CO"/>
              </w:rPr>
            </w:pPr>
            <w:r w:rsidRPr="00E007C1">
              <w:rPr>
                <w:lang w:eastAsia="es-CO"/>
              </w:rPr>
              <w:t>Desglose de la oferta económica.</w:t>
            </w:r>
          </w:p>
        </w:tc>
      </w:tr>
      <w:tr w:rsidR="00131064" w:rsidRPr="00D84182" w14:paraId="4AAE7274" w14:textId="77777777" w:rsidTr="003978E3">
        <w:trPr>
          <w:trHeight w:val="283"/>
        </w:trPr>
        <w:tc>
          <w:tcPr>
            <w:tcW w:w="1696" w:type="dxa"/>
            <w:shd w:val="clear" w:color="000000" w:fill="FFFFFF"/>
            <w:vAlign w:val="center"/>
            <w:hideMark/>
          </w:tcPr>
          <w:p w14:paraId="48F40E34" w14:textId="00F4F7DF" w:rsidR="00131064" w:rsidRPr="00E007C1" w:rsidRDefault="00131064" w:rsidP="00C077D9">
            <w:pPr>
              <w:jc w:val="center"/>
              <w:rPr>
                <w:b/>
                <w:bCs/>
                <w:lang w:eastAsia="es-CO"/>
              </w:rPr>
            </w:pPr>
            <w:r w:rsidRPr="00E007C1">
              <w:rPr>
                <w:b/>
                <w:bCs/>
                <w:lang w:eastAsia="es-CO"/>
              </w:rPr>
              <w:t>Anexo No. 8.</w:t>
            </w:r>
            <w:r>
              <w:rPr>
                <w:b/>
                <w:bCs/>
                <w:lang w:eastAsia="es-CO"/>
              </w:rPr>
              <w:t>2</w:t>
            </w:r>
          </w:p>
        </w:tc>
        <w:tc>
          <w:tcPr>
            <w:tcW w:w="7104" w:type="dxa"/>
            <w:shd w:val="clear" w:color="000000" w:fill="FFFFFF"/>
            <w:vAlign w:val="center"/>
            <w:hideMark/>
          </w:tcPr>
          <w:p w14:paraId="55D1ADB1" w14:textId="34AF7CFC" w:rsidR="00131064" w:rsidRPr="00E007C1" w:rsidRDefault="00131064" w:rsidP="00C077D9">
            <w:pPr>
              <w:jc w:val="left"/>
              <w:rPr>
                <w:lang w:eastAsia="es-CO"/>
              </w:rPr>
            </w:pPr>
            <w:r w:rsidRPr="00E007C1">
              <w:rPr>
                <w:lang w:eastAsia="es-CO"/>
              </w:rPr>
              <w:t>Formulario Cálculo factor multiplicador.</w:t>
            </w:r>
          </w:p>
        </w:tc>
      </w:tr>
      <w:tr w:rsidR="00131064" w:rsidRPr="00D84182" w14:paraId="51B374C0" w14:textId="77777777" w:rsidTr="003978E3">
        <w:trPr>
          <w:trHeight w:val="283"/>
        </w:trPr>
        <w:tc>
          <w:tcPr>
            <w:tcW w:w="1696" w:type="dxa"/>
            <w:shd w:val="clear" w:color="000000" w:fill="FFFFFF"/>
            <w:vAlign w:val="center"/>
          </w:tcPr>
          <w:p w14:paraId="3A876441" w14:textId="6E01C514" w:rsidR="00131064" w:rsidRPr="00E007C1" w:rsidRDefault="00131064" w:rsidP="002C6D29">
            <w:pPr>
              <w:jc w:val="center"/>
              <w:rPr>
                <w:b/>
                <w:bCs/>
                <w:lang w:eastAsia="es-CO"/>
              </w:rPr>
            </w:pPr>
            <w:r w:rsidRPr="00E007C1">
              <w:rPr>
                <w:b/>
                <w:bCs/>
                <w:lang w:eastAsia="es-CO"/>
              </w:rPr>
              <w:t>Anexo No. 9</w:t>
            </w:r>
          </w:p>
        </w:tc>
        <w:tc>
          <w:tcPr>
            <w:tcW w:w="7104" w:type="dxa"/>
            <w:shd w:val="clear" w:color="000000" w:fill="FFFFFF"/>
            <w:vAlign w:val="center"/>
          </w:tcPr>
          <w:p w14:paraId="771DEA53" w14:textId="7489AC35" w:rsidR="00131064" w:rsidRPr="00E007C1" w:rsidRDefault="00131064" w:rsidP="002C6D29">
            <w:pPr>
              <w:jc w:val="left"/>
              <w:rPr>
                <w:lang w:eastAsia="es-CO"/>
              </w:rPr>
            </w:pPr>
            <w:r w:rsidRPr="00E007C1">
              <w:rPr>
                <w:lang w:eastAsia="es-CO"/>
              </w:rPr>
              <w:t>Formato de certificación de prevención del lavado activos y de la financiación del terrorismo.</w:t>
            </w:r>
          </w:p>
        </w:tc>
      </w:tr>
      <w:tr w:rsidR="00131064" w:rsidRPr="00D84182" w14:paraId="3CCF7939" w14:textId="77777777" w:rsidTr="003978E3">
        <w:trPr>
          <w:trHeight w:val="283"/>
        </w:trPr>
        <w:tc>
          <w:tcPr>
            <w:tcW w:w="1696" w:type="dxa"/>
            <w:shd w:val="clear" w:color="000000" w:fill="FFFFFF"/>
            <w:vAlign w:val="center"/>
            <w:hideMark/>
          </w:tcPr>
          <w:p w14:paraId="13053FBA" w14:textId="057A147E" w:rsidR="00131064" w:rsidRPr="00E007C1" w:rsidRDefault="00131064" w:rsidP="002C6D29">
            <w:pPr>
              <w:jc w:val="center"/>
              <w:rPr>
                <w:b/>
                <w:bCs/>
                <w:lang w:eastAsia="es-CO"/>
              </w:rPr>
            </w:pPr>
            <w:r w:rsidRPr="00E007C1">
              <w:rPr>
                <w:b/>
                <w:bCs/>
                <w:lang w:eastAsia="es-CO"/>
              </w:rPr>
              <w:t>Anexo No. 10</w:t>
            </w:r>
          </w:p>
        </w:tc>
        <w:tc>
          <w:tcPr>
            <w:tcW w:w="7104" w:type="dxa"/>
            <w:shd w:val="clear" w:color="000000" w:fill="FFFFFF"/>
            <w:vAlign w:val="center"/>
            <w:hideMark/>
          </w:tcPr>
          <w:p w14:paraId="4B6A75F9" w14:textId="011FC8D9" w:rsidR="00131064" w:rsidRPr="00E007C1" w:rsidRDefault="00131064" w:rsidP="002C6D29">
            <w:pPr>
              <w:jc w:val="left"/>
              <w:rPr>
                <w:lang w:eastAsia="es-CO"/>
              </w:rPr>
            </w:pPr>
            <w:r w:rsidRPr="00E007C1">
              <w:rPr>
                <w:lang w:eastAsia="es-CO"/>
              </w:rPr>
              <w:t>Formato de declaración de prevención del lavado activos y de la financiación del terrorismo - SARLAFT.</w:t>
            </w:r>
          </w:p>
        </w:tc>
      </w:tr>
      <w:tr w:rsidR="00131064" w:rsidRPr="00D84182" w14:paraId="58A18951" w14:textId="77777777" w:rsidTr="003978E3">
        <w:trPr>
          <w:trHeight w:val="283"/>
        </w:trPr>
        <w:tc>
          <w:tcPr>
            <w:tcW w:w="1696" w:type="dxa"/>
            <w:shd w:val="clear" w:color="000000" w:fill="FFFFFF"/>
            <w:vAlign w:val="center"/>
            <w:hideMark/>
          </w:tcPr>
          <w:p w14:paraId="063FAE69" w14:textId="3E728AE7" w:rsidR="00131064" w:rsidRPr="00E007C1" w:rsidRDefault="00131064" w:rsidP="002C6D29">
            <w:pPr>
              <w:jc w:val="center"/>
              <w:rPr>
                <w:b/>
                <w:bCs/>
                <w:lang w:eastAsia="es-CO"/>
              </w:rPr>
            </w:pPr>
            <w:r w:rsidRPr="00E007C1">
              <w:rPr>
                <w:b/>
                <w:bCs/>
                <w:lang w:eastAsia="es-CO"/>
              </w:rPr>
              <w:t>Anexo No. 11</w:t>
            </w:r>
          </w:p>
        </w:tc>
        <w:tc>
          <w:tcPr>
            <w:tcW w:w="7104" w:type="dxa"/>
            <w:shd w:val="clear" w:color="000000" w:fill="FFFFFF"/>
            <w:vAlign w:val="center"/>
            <w:hideMark/>
          </w:tcPr>
          <w:p w14:paraId="541299A1" w14:textId="14B47B38" w:rsidR="00131064" w:rsidRPr="00E007C1" w:rsidRDefault="00131064" w:rsidP="002C6D29">
            <w:pPr>
              <w:jc w:val="left"/>
              <w:rPr>
                <w:lang w:eastAsia="es-CO"/>
              </w:rPr>
            </w:pPr>
            <w:r w:rsidRPr="00E007C1">
              <w:rPr>
                <w:rStyle w:val="ui-provider"/>
              </w:rPr>
              <w:t xml:space="preserve">Experiencia adicional </w:t>
            </w:r>
            <w:r w:rsidRPr="00E007C1">
              <w:t>del proponente</w:t>
            </w:r>
          </w:p>
        </w:tc>
      </w:tr>
      <w:tr w:rsidR="00131064" w:rsidRPr="00D84182" w14:paraId="0CE11AE1" w14:textId="77777777" w:rsidTr="003978E3">
        <w:trPr>
          <w:trHeight w:val="283"/>
        </w:trPr>
        <w:tc>
          <w:tcPr>
            <w:tcW w:w="1696" w:type="dxa"/>
            <w:shd w:val="clear" w:color="000000" w:fill="FFFFFF"/>
            <w:vAlign w:val="center"/>
            <w:hideMark/>
          </w:tcPr>
          <w:p w14:paraId="5D5DCB35" w14:textId="5CD3C925" w:rsidR="00131064" w:rsidRPr="00E007C1" w:rsidRDefault="00131064" w:rsidP="002C6D29">
            <w:pPr>
              <w:jc w:val="center"/>
              <w:rPr>
                <w:b/>
                <w:bCs/>
                <w:lang w:eastAsia="es-CO"/>
              </w:rPr>
            </w:pPr>
            <w:r w:rsidRPr="00E007C1">
              <w:rPr>
                <w:b/>
                <w:bCs/>
                <w:lang w:eastAsia="es-CO"/>
              </w:rPr>
              <w:t>Anexo No. 12</w:t>
            </w:r>
          </w:p>
        </w:tc>
        <w:tc>
          <w:tcPr>
            <w:tcW w:w="7104" w:type="dxa"/>
            <w:shd w:val="clear" w:color="000000" w:fill="FFFFFF"/>
            <w:vAlign w:val="center"/>
            <w:hideMark/>
          </w:tcPr>
          <w:p w14:paraId="72498F43" w14:textId="6107971A" w:rsidR="00131064" w:rsidRPr="00E007C1" w:rsidRDefault="00131064" w:rsidP="002C6D29">
            <w:pPr>
              <w:jc w:val="left"/>
              <w:rPr>
                <w:lang w:eastAsia="es-CO"/>
              </w:rPr>
            </w:pPr>
            <w:r w:rsidRPr="00E007C1">
              <w:rPr>
                <w:lang w:eastAsia="es-CO"/>
              </w:rPr>
              <w:t>Promoción a la industria nacional.</w:t>
            </w:r>
          </w:p>
        </w:tc>
      </w:tr>
      <w:tr w:rsidR="00131064" w:rsidRPr="00D84182" w14:paraId="0E2CD810" w14:textId="77777777" w:rsidTr="003978E3">
        <w:trPr>
          <w:trHeight w:val="283"/>
        </w:trPr>
        <w:tc>
          <w:tcPr>
            <w:tcW w:w="1696" w:type="dxa"/>
            <w:shd w:val="clear" w:color="000000" w:fill="FFFFFF"/>
            <w:vAlign w:val="center"/>
            <w:hideMark/>
          </w:tcPr>
          <w:p w14:paraId="15683C40" w14:textId="6147D98C" w:rsidR="00131064" w:rsidRPr="00E007C1" w:rsidRDefault="00131064" w:rsidP="002C6D29">
            <w:pPr>
              <w:jc w:val="center"/>
              <w:rPr>
                <w:b/>
                <w:bCs/>
                <w:lang w:eastAsia="es-CO"/>
              </w:rPr>
            </w:pPr>
            <w:r w:rsidRPr="00E007C1">
              <w:rPr>
                <w:b/>
                <w:bCs/>
                <w:lang w:eastAsia="es-CO"/>
              </w:rPr>
              <w:t>Anexo No. 13</w:t>
            </w:r>
          </w:p>
        </w:tc>
        <w:tc>
          <w:tcPr>
            <w:tcW w:w="7104" w:type="dxa"/>
            <w:shd w:val="clear" w:color="000000" w:fill="FFFFFF"/>
            <w:vAlign w:val="center"/>
            <w:hideMark/>
          </w:tcPr>
          <w:p w14:paraId="5ADC2BEE" w14:textId="5478D0CB" w:rsidR="00131064" w:rsidRPr="00E007C1" w:rsidRDefault="00131064" w:rsidP="002C6D29">
            <w:pPr>
              <w:jc w:val="left"/>
              <w:rPr>
                <w:lang w:eastAsia="es-CO"/>
              </w:rPr>
            </w:pPr>
            <w:r w:rsidRPr="00E007C1">
              <w:rPr>
                <w:lang w:eastAsia="es-CO"/>
              </w:rPr>
              <w:t>Matriz de seguimiento adjudicación y Contratación de Interventorías</w:t>
            </w:r>
          </w:p>
        </w:tc>
      </w:tr>
      <w:tr w:rsidR="00131064" w:rsidRPr="00D84182" w14:paraId="1D8F24ED" w14:textId="77777777" w:rsidTr="003978E3">
        <w:trPr>
          <w:trHeight w:val="283"/>
        </w:trPr>
        <w:tc>
          <w:tcPr>
            <w:tcW w:w="1696" w:type="dxa"/>
            <w:shd w:val="clear" w:color="000000" w:fill="FFFFFF"/>
            <w:vAlign w:val="center"/>
            <w:hideMark/>
          </w:tcPr>
          <w:p w14:paraId="2806C5F9" w14:textId="1EAC3D51" w:rsidR="00131064" w:rsidRPr="00E007C1" w:rsidRDefault="00131064" w:rsidP="002C6D29">
            <w:pPr>
              <w:jc w:val="center"/>
              <w:rPr>
                <w:b/>
                <w:bCs/>
                <w:lang w:eastAsia="es-CO"/>
              </w:rPr>
            </w:pPr>
            <w:r w:rsidRPr="00E007C1">
              <w:rPr>
                <w:b/>
                <w:bCs/>
                <w:lang w:eastAsia="es-CO"/>
              </w:rPr>
              <w:t>Anexo No. 14</w:t>
            </w:r>
          </w:p>
        </w:tc>
        <w:tc>
          <w:tcPr>
            <w:tcW w:w="7104" w:type="dxa"/>
            <w:shd w:val="clear" w:color="000000" w:fill="FFFFFF"/>
            <w:vAlign w:val="center"/>
            <w:hideMark/>
          </w:tcPr>
          <w:p w14:paraId="26E5A69E" w14:textId="65A2828D" w:rsidR="00131064" w:rsidRPr="00E007C1" w:rsidRDefault="00131064" w:rsidP="002C6D29">
            <w:pPr>
              <w:jc w:val="left"/>
              <w:rPr>
                <w:lang w:eastAsia="es-CO"/>
              </w:rPr>
            </w:pPr>
            <w:r w:rsidRPr="00E007C1">
              <w:rPr>
                <w:lang w:eastAsia="es-CO"/>
              </w:rPr>
              <w:t>Minuta contractual.</w:t>
            </w:r>
          </w:p>
        </w:tc>
      </w:tr>
      <w:tr w:rsidR="00131064" w:rsidRPr="00D84182" w14:paraId="2F2B4C04" w14:textId="77777777" w:rsidTr="003978E3">
        <w:trPr>
          <w:trHeight w:val="283"/>
        </w:trPr>
        <w:tc>
          <w:tcPr>
            <w:tcW w:w="1696" w:type="dxa"/>
            <w:shd w:val="clear" w:color="000000" w:fill="FFFFFF"/>
            <w:vAlign w:val="center"/>
            <w:hideMark/>
          </w:tcPr>
          <w:p w14:paraId="51458DB9" w14:textId="4A128C41" w:rsidR="00131064" w:rsidRPr="00E007C1" w:rsidRDefault="00131064" w:rsidP="002C6D29">
            <w:pPr>
              <w:jc w:val="center"/>
              <w:rPr>
                <w:b/>
                <w:bCs/>
                <w:lang w:eastAsia="es-CO"/>
              </w:rPr>
            </w:pPr>
            <w:r w:rsidRPr="00E007C1">
              <w:rPr>
                <w:b/>
                <w:bCs/>
                <w:lang w:eastAsia="es-CO"/>
              </w:rPr>
              <w:t>Anexo No. 15</w:t>
            </w:r>
          </w:p>
        </w:tc>
        <w:tc>
          <w:tcPr>
            <w:tcW w:w="7104" w:type="dxa"/>
            <w:shd w:val="clear" w:color="000000" w:fill="FFFFFF"/>
            <w:vAlign w:val="center"/>
            <w:hideMark/>
          </w:tcPr>
          <w:p w14:paraId="745ACC1E" w14:textId="1C18EA43" w:rsidR="00131064" w:rsidRPr="00E007C1" w:rsidRDefault="00131064" w:rsidP="002C6D29">
            <w:pPr>
              <w:jc w:val="left"/>
              <w:rPr>
                <w:lang w:eastAsia="es-CO"/>
              </w:rPr>
            </w:pPr>
            <w:r w:rsidRPr="00E007C1">
              <w:rPr>
                <w:lang w:eastAsia="es-CO"/>
              </w:rPr>
              <w:t>Documento técnico.</w:t>
            </w:r>
          </w:p>
        </w:tc>
      </w:tr>
      <w:tr w:rsidR="00131064" w:rsidRPr="00D84182" w14:paraId="3FBDB4DF" w14:textId="77777777" w:rsidTr="003978E3">
        <w:trPr>
          <w:trHeight w:val="283"/>
        </w:trPr>
        <w:tc>
          <w:tcPr>
            <w:tcW w:w="1696" w:type="dxa"/>
            <w:shd w:val="clear" w:color="000000" w:fill="FFFFFF"/>
            <w:vAlign w:val="center"/>
            <w:hideMark/>
          </w:tcPr>
          <w:p w14:paraId="4B1E3F39" w14:textId="5E2D36D1" w:rsidR="00131064" w:rsidRPr="00E007C1" w:rsidRDefault="00131064" w:rsidP="002C6D29">
            <w:pPr>
              <w:jc w:val="center"/>
              <w:rPr>
                <w:b/>
                <w:bCs/>
                <w:lang w:eastAsia="es-CO"/>
              </w:rPr>
            </w:pPr>
            <w:r w:rsidRPr="00E007C1">
              <w:rPr>
                <w:b/>
                <w:bCs/>
                <w:lang w:eastAsia="es-CO"/>
              </w:rPr>
              <w:t>Anexo No. 15a</w:t>
            </w:r>
          </w:p>
        </w:tc>
        <w:tc>
          <w:tcPr>
            <w:tcW w:w="7104" w:type="dxa"/>
            <w:shd w:val="clear" w:color="000000" w:fill="FFFFFF"/>
            <w:vAlign w:val="center"/>
            <w:hideMark/>
          </w:tcPr>
          <w:p w14:paraId="626C4CF0" w14:textId="2A08926D" w:rsidR="00131064" w:rsidRPr="00E007C1" w:rsidRDefault="00131064" w:rsidP="002C6D29">
            <w:pPr>
              <w:jc w:val="left"/>
              <w:rPr>
                <w:lang w:eastAsia="es-CO"/>
              </w:rPr>
            </w:pPr>
            <w:r w:rsidRPr="00E007C1">
              <w:rPr>
                <w:lang w:eastAsia="es-CO"/>
              </w:rPr>
              <w:t>Especificaciones técnicas - Segmento 1 - Mobiliario escolar - Aulas Básicas.</w:t>
            </w:r>
          </w:p>
        </w:tc>
      </w:tr>
      <w:tr w:rsidR="00131064" w:rsidRPr="00D84182" w14:paraId="36A1D47F" w14:textId="77777777" w:rsidTr="003978E3">
        <w:trPr>
          <w:trHeight w:val="283"/>
        </w:trPr>
        <w:tc>
          <w:tcPr>
            <w:tcW w:w="1696" w:type="dxa"/>
            <w:shd w:val="clear" w:color="000000" w:fill="FFFFFF"/>
            <w:vAlign w:val="center"/>
            <w:hideMark/>
          </w:tcPr>
          <w:p w14:paraId="2EECDDED" w14:textId="0798E484" w:rsidR="00131064" w:rsidRPr="00E007C1" w:rsidRDefault="00131064" w:rsidP="002C6D29">
            <w:pPr>
              <w:jc w:val="center"/>
              <w:rPr>
                <w:b/>
                <w:bCs/>
                <w:lang w:eastAsia="es-CO"/>
              </w:rPr>
            </w:pPr>
            <w:r w:rsidRPr="00E007C1">
              <w:rPr>
                <w:b/>
                <w:bCs/>
                <w:lang w:eastAsia="es-CO"/>
              </w:rPr>
              <w:t>Anexo No. 15b</w:t>
            </w:r>
          </w:p>
        </w:tc>
        <w:tc>
          <w:tcPr>
            <w:tcW w:w="7104" w:type="dxa"/>
            <w:shd w:val="clear" w:color="000000" w:fill="FFFFFF"/>
            <w:vAlign w:val="center"/>
            <w:hideMark/>
          </w:tcPr>
          <w:p w14:paraId="500A9002" w14:textId="3C571774" w:rsidR="00131064" w:rsidRPr="00E007C1" w:rsidRDefault="00131064" w:rsidP="002C6D29">
            <w:pPr>
              <w:jc w:val="left"/>
              <w:rPr>
                <w:lang w:eastAsia="es-CO"/>
              </w:rPr>
            </w:pPr>
            <w:r w:rsidRPr="00E007C1">
              <w:rPr>
                <w:lang w:eastAsia="es-CO"/>
              </w:rPr>
              <w:t>Localización especifica.</w:t>
            </w:r>
          </w:p>
        </w:tc>
      </w:tr>
      <w:tr w:rsidR="00131064" w:rsidRPr="00D84182" w14:paraId="79EC66F7" w14:textId="77777777" w:rsidTr="003978E3">
        <w:trPr>
          <w:trHeight w:val="283"/>
        </w:trPr>
        <w:tc>
          <w:tcPr>
            <w:tcW w:w="1696" w:type="dxa"/>
            <w:shd w:val="clear" w:color="000000" w:fill="FFFFFF"/>
            <w:vAlign w:val="center"/>
            <w:hideMark/>
          </w:tcPr>
          <w:p w14:paraId="78563CC4" w14:textId="439FF725" w:rsidR="00131064" w:rsidRPr="00E007C1" w:rsidRDefault="00131064" w:rsidP="002C6D29">
            <w:pPr>
              <w:jc w:val="center"/>
              <w:rPr>
                <w:b/>
                <w:bCs/>
                <w:lang w:eastAsia="es-CO"/>
              </w:rPr>
            </w:pPr>
            <w:r w:rsidRPr="00E007C1">
              <w:rPr>
                <w:b/>
                <w:bCs/>
                <w:lang w:eastAsia="es-CO"/>
              </w:rPr>
              <w:t>Anexo No. 16</w:t>
            </w:r>
          </w:p>
        </w:tc>
        <w:tc>
          <w:tcPr>
            <w:tcW w:w="7104" w:type="dxa"/>
            <w:shd w:val="clear" w:color="000000" w:fill="FFFFFF"/>
            <w:vAlign w:val="center"/>
            <w:hideMark/>
          </w:tcPr>
          <w:p w14:paraId="1F66203E" w14:textId="2764B412" w:rsidR="00131064" w:rsidRPr="00E007C1" w:rsidRDefault="00131064" w:rsidP="002C6D29">
            <w:pPr>
              <w:jc w:val="left"/>
              <w:rPr>
                <w:lang w:eastAsia="es-CO"/>
              </w:rPr>
            </w:pPr>
            <w:r w:rsidRPr="00E007C1">
              <w:rPr>
                <w:lang w:eastAsia="es-CO"/>
              </w:rPr>
              <w:t>Modelo documento de constitución de consorcio o unión temporal.</w:t>
            </w:r>
          </w:p>
        </w:tc>
      </w:tr>
      <w:tr w:rsidR="00131064" w:rsidRPr="00D84182" w14:paraId="29FBC90B" w14:textId="77777777" w:rsidTr="003978E3">
        <w:trPr>
          <w:trHeight w:val="283"/>
        </w:trPr>
        <w:tc>
          <w:tcPr>
            <w:tcW w:w="1696" w:type="dxa"/>
            <w:shd w:val="clear" w:color="000000" w:fill="FFFFFF"/>
            <w:vAlign w:val="center"/>
            <w:hideMark/>
          </w:tcPr>
          <w:p w14:paraId="26BA8791" w14:textId="4EE3A8EA" w:rsidR="00131064" w:rsidRPr="00E007C1" w:rsidRDefault="00131064" w:rsidP="002C6D29">
            <w:pPr>
              <w:jc w:val="center"/>
              <w:rPr>
                <w:b/>
                <w:bCs/>
                <w:lang w:eastAsia="es-CO"/>
              </w:rPr>
            </w:pPr>
            <w:r w:rsidRPr="00E007C1">
              <w:rPr>
                <w:b/>
                <w:bCs/>
                <w:lang w:eastAsia="es-CO"/>
              </w:rPr>
              <w:t>Anexo No. 17</w:t>
            </w:r>
          </w:p>
        </w:tc>
        <w:tc>
          <w:tcPr>
            <w:tcW w:w="7104" w:type="dxa"/>
            <w:shd w:val="clear" w:color="000000" w:fill="FFFFFF"/>
            <w:vAlign w:val="center"/>
            <w:hideMark/>
          </w:tcPr>
          <w:p w14:paraId="5CEF7A33" w14:textId="73940673" w:rsidR="00131064" w:rsidRPr="00E007C1" w:rsidRDefault="00131064" w:rsidP="002C6D29">
            <w:pPr>
              <w:jc w:val="left"/>
              <w:rPr>
                <w:lang w:eastAsia="es-CO"/>
              </w:rPr>
            </w:pPr>
            <w:r w:rsidRPr="00E007C1">
              <w:rPr>
                <w:lang w:eastAsia="es-CO"/>
              </w:rPr>
              <w:t>Formato de participación de accionistas.</w:t>
            </w:r>
          </w:p>
        </w:tc>
      </w:tr>
      <w:tr w:rsidR="00131064" w:rsidRPr="00D84182" w14:paraId="076D0FF2" w14:textId="77777777" w:rsidTr="00282F4A">
        <w:trPr>
          <w:trHeight w:val="283"/>
        </w:trPr>
        <w:tc>
          <w:tcPr>
            <w:tcW w:w="1696" w:type="dxa"/>
            <w:vAlign w:val="center"/>
            <w:hideMark/>
          </w:tcPr>
          <w:p w14:paraId="493F41F7" w14:textId="732F1895" w:rsidR="00131064" w:rsidRPr="00E007C1" w:rsidRDefault="00131064" w:rsidP="002C6D29">
            <w:pPr>
              <w:jc w:val="center"/>
              <w:rPr>
                <w:b/>
                <w:bCs/>
                <w:lang w:eastAsia="es-CO"/>
              </w:rPr>
            </w:pPr>
            <w:r w:rsidRPr="00E007C1">
              <w:rPr>
                <w:b/>
                <w:bCs/>
                <w:lang w:eastAsia="es-CO"/>
              </w:rPr>
              <w:t>Anexo No. 18</w:t>
            </w:r>
          </w:p>
        </w:tc>
        <w:tc>
          <w:tcPr>
            <w:tcW w:w="7104" w:type="dxa"/>
            <w:vAlign w:val="center"/>
            <w:hideMark/>
          </w:tcPr>
          <w:p w14:paraId="1AD27434" w14:textId="524F883E" w:rsidR="00131064" w:rsidRPr="00E007C1" w:rsidRDefault="00131064" w:rsidP="002C6D29">
            <w:pPr>
              <w:jc w:val="left"/>
              <w:rPr>
                <w:lang w:eastAsia="es-CO"/>
              </w:rPr>
            </w:pPr>
            <w:r w:rsidRPr="00E007C1">
              <w:rPr>
                <w:lang w:eastAsia="es-CO"/>
              </w:rPr>
              <w:t>Formato acta de entrega dotación.</w:t>
            </w:r>
          </w:p>
        </w:tc>
      </w:tr>
      <w:tr w:rsidR="00131064" w:rsidRPr="00D84182" w14:paraId="52ABB1B8" w14:textId="77777777" w:rsidTr="00BD5A8A">
        <w:trPr>
          <w:trHeight w:val="283"/>
        </w:trPr>
        <w:tc>
          <w:tcPr>
            <w:tcW w:w="1696" w:type="dxa"/>
            <w:vAlign w:val="center"/>
            <w:hideMark/>
          </w:tcPr>
          <w:p w14:paraId="79216ACC" w14:textId="0D2388C5" w:rsidR="00131064" w:rsidRPr="00E007C1" w:rsidRDefault="00131064" w:rsidP="002C6D29">
            <w:pPr>
              <w:jc w:val="center"/>
              <w:rPr>
                <w:b/>
                <w:bCs/>
                <w:lang w:eastAsia="es-CO"/>
              </w:rPr>
            </w:pPr>
            <w:r w:rsidRPr="00E007C1">
              <w:rPr>
                <w:b/>
                <w:bCs/>
                <w:lang w:eastAsia="es-CO"/>
              </w:rPr>
              <w:t>Anexo No. 19</w:t>
            </w:r>
          </w:p>
        </w:tc>
        <w:tc>
          <w:tcPr>
            <w:tcW w:w="7104" w:type="dxa"/>
            <w:vAlign w:val="center"/>
            <w:hideMark/>
          </w:tcPr>
          <w:p w14:paraId="120B0F38" w14:textId="4103C1DC" w:rsidR="00131064" w:rsidRPr="00E007C1" w:rsidRDefault="00131064" w:rsidP="002C6D29">
            <w:pPr>
              <w:jc w:val="left"/>
              <w:rPr>
                <w:lang w:eastAsia="es-CO"/>
              </w:rPr>
            </w:pPr>
            <w:r w:rsidRPr="00E007C1">
              <w:rPr>
                <w:lang w:eastAsia="es-CO"/>
              </w:rPr>
              <w:t>Formato acta de verificación entrega dotación.</w:t>
            </w:r>
          </w:p>
        </w:tc>
      </w:tr>
      <w:tr w:rsidR="00131064" w:rsidRPr="00D84182" w14:paraId="55A6D5D6" w14:textId="77777777" w:rsidTr="00282F4A">
        <w:trPr>
          <w:trHeight w:val="283"/>
        </w:trPr>
        <w:tc>
          <w:tcPr>
            <w:tcW w:w="1696" w:type="dxa"/>
            <w:shd w:val="clear" w:color="000000" w:fill="FFFFFF"/>
            <w:vAlign w:val="center"/>
            <w:hideMark/>
          </w:tcPr>
          <w:p w14:paraId="1B854EFF" w14:textId="17F40423" w:rsidR="00131064" w:rsidRPr="00E007C1" w:rsidRDefault="00131064" w:rsidP="002C6D29">
            <w:pPr>
              <w:jc w:val="center"/>
              <w:rPr>
                <w:b/>
                <w:bCs/>
                <w:lang w:eastAsia="es-CO"/>
              </w:rPr>
            </w:pPr>
            <w:r w:rsidRPr="00E007C1">
              <w:rPr>
                <w:b/>
                <w:bCs/>
                <w:lang w:eastAsia="es-CO"/>
              </w:rPr>
              <w:t>Anexo No. 20</w:t>
            </w:r>
          </w:p>
        </w:tc>
        <w:tc>
          <w:tcPr>
            <w:tcW w:w="7104" w:type="dxa"/>
            <w:shd w:val="clear" w:color="000000" w:fill="FFFFFF"/>
            <w:vAlign w:val="center"/>
            <w:hideMark/>
          </w:tcPr>
          <w:p w14:paraId="64343D43" w14:textId="0C0A77BC" w:rsidR="00131064" w:rsidRPr="00E007C1" w:rsidRDefault="00131064" w:rsidP="002C6D29">
            <w:pPr>
              <w:jc w:val="left"/>
              <w:rPr>
                <w:lang w:eastAsia="es-CO"/>
              </w:rPr>
            </w:pPr>
            <w:r w:rsidRPr="00E007C1">
              <w:rPr>
                <w:lang w:eastAsia="es-CO"/>
              </w:rPr>
              <w:t>Requisitos mínimos del informe mensual de gestión.</w:t>
            </w:r>
          </w:p>
        </w:tc>
      </w:tr>
      <w:tr w:rsidR="00131064" w:rsidRPr="00D84182" w14:paraId="1CF3B3B3" w14:textId="77777777" w:rsidTr="00BD5A8A">
        <w:trPr>
          <w:trHeight w:val="283"/>
        </w:trPr>
        <w:tc>
          <w:tcPr>
            <w:tcW w:w="1696" w:type="dxa"/>
            <w:shd w:val="clear" w:color="000000" w:fill="FFFFFF"/>
            <w:vAlign w:val="center"/>
            <w:hideMark/>
          </w:tcPr>
          <w:p w14:paraId="1E5F94CD" w14:textId="025AE228" w:rsidR="00131064" w:rsidRPr="00E007C1" w:rsidRDefault="00131064" w:rsidP="002C6D29">
            <w:pPr>
              <w:jc w:val="center"/>
              <w:rPr>
                <w:b/>
                <w:bCs/>
                <w:lang w:eastAsia="es-CO"/>
              </w:rPr>
            </w:pPr>
            <w:r w:rsidRPr="00E007C1">
              <w:rPr>
                <w:b/>
                <w:bCs/>
                <w:lang w:eastAsia="es-CO"/>
              </w:rPr>
              <w:t>Anexo No. 21</w:t>
            </w:r>
          </w:p>
        </w:tc>
        <w:tc>
          <w:tcPr>
            <w:tcW w:w="7104" w:type="dxa"/>
            <w:shd w:val="clear" w:color="000000" w:fill="FFFFFF"/>
            <w:vAlign w:val="center"/>
            <w:hideMark/>
          </w:tcPr>
          <w:p w14:paraId="53DC3C76" w14:textId="466B068F" w:rsidR="00131064" w:rsidRPr="00E007C1" w:rsidRDefault="00131064" w:rsidP="002C6D29">
            <w:pPr>
              <w:jc w:val="left"/>
              <w:rPr>
                <w:lang w:eastAsia="es-CO"/>
              </w:rPr>
            </w:pPr>
            <w:r w:rsidRPr="00E007C1">
              <w:rPr>
                <w:lang w:eastAsia="es-CO"/>
              </w:rPr>
              <w:t>Formato de declaración juramentada multas y sanciones apremios.</w:t>
            </w:r>
          </w:p>
        </w:tc>
      </w:tr>
      <w:tr w:rsidR="00131064" w:rsidRPr="00D84182" w14:paraId="311D0019" w14:textId="77777777" w:rsidTr="003978E3">
        <w:trPr>
          <w:trHeight w:val="283"/>
        </w:trPr>
        <w:tc>
          <w:tcPr>
            <w:tcW w:w="1696" w:type="dxa"/>
            <w:shd w:val="clear" w:color="000000" w:fill="FFFFFF"/>
            <w:vAlign w:val="center"/>
            <w:hideMark/>
          </w:tcPr>
          <w:p w14:paraId="3258AD69" w14:textId="52D2ACBF" w:rsidR="00131064" w:rsidRPr="00E007C1" w:rsidRDefault="00131064" w:rsidP="002C6D29">
            <w:pPr>
              <w:jc w:val="center"/>
              <w:rPr>
                <w:b/>
                <w:bCs/>
                <w:lang w:eastAsia="es-CO"/>
              </w:rPr>
            </w:pPr>
            <w:r w:rsidRPr="00E007C1">
              <w:rPr>
                <w:b/>
                <w:bCs/>
                <w:lang w:eastAsia="es-CO"/>
              </w:rPr>
              <w:t>Anexo No. 22</w:t>
            </w:r>
          </w:p>
        </w:tc>
        <w:tc>
          <w:tcPr>
            <w:tcW w:w="7104" w:type="dxa"/>
            <w:shd w:val="clear" w:color="000000" w:fill="FFFFFF"/>
            <w:vAlign w:val="center"/>
            <w:hideMark/>
          </w:tcPr>
          <w:p w14:paraId="0F015536" w14:textId="0684381B" w:rsidR="00131064" w:rsidRPr="00E007C1" w:rsidRDefault="00131064" w:rsidP="002C6D29">
            <w:pPr>
              <w:jc w:val="left"/>
              <w:rPr>
                <w:lang w:eastAsia="es-CO"/>
              </w:rPr>
            </w:pPr>
            <w:r w:rsidRPr="00E007C1">
              <w:rPr>
                <w:lang w:eastAsia="es-CO"/>
              </w:rPr>
              <w:t>Declaración juramentada vinculación de equipo técnico adicional al mínimo requerido.</w:t>
            </w:r>
          </w:p>
        </w:tc>
      </w:tr>
      <w:tr w:rsidR="00131064" w:rsidRPr="00D84182" w14:paraId="5A4348CC" w14:textId="77777777" w:rsidTr="003978E3">
        <w:trPr>
          <w:trHeight w:val="283"/>
        </w:trPr>
        <w:tc>
          <w:tcPr>
            <w:tcW w:w="1696" w:type="dxa"/>
            <w:shd w:val="clear" w:color="000000" w:fill="FFFFFF"/>
            <w:vAlign w:val="center"/>
            <w:hideMark/>
          </w:tcPr>
          <w:p w14:paraId="384A7259" w14:textId="718687FB" w:rsidR="00131064" w:rsidRPr="00E007C1" w:rsidRDefault="00131064" w:rsidP="002C6D29">
            <w:pPr>
              <w:jc w:val="center"/>
              <w:rPr>
                <w:b/>
                <w:bCs/>
                <w:lang w:eastAsia="es-CO"/>
              </w:rPr>
            </w:pPr>
            <w:r w:rsidRPr="00E007C1">
              <w:rPr>
                <w:b/>
                <w:bCs/>
                <w:lang w:eastAsia="es-CO"/>
              </w:rPr>
              <w:t>Anexo No. 23</w:t>
            </w:r>
            <w:r>
              <w:rPr>
                <w:b/>
                <w:bCs/>
                <w:lang w:eastAsia="es-CO"/>
              </w:rPr>
              <w:t>a</w:t>
            </w:r>
          </w:p>
        </w:tc>
        <w:tc>
          <w:tcPr>
            <w:tcW w:w="7104" w:type="dxa"/>
            <w:shd w:val="clear" w:color="000000" w:fill="FFFFFF"/>
            <w:vAlign w:val="center"/>
            <w:hideMark/>
          </w:tcPr>
          <w:p w14:paraId="1B1180C6" w14:textId="297A195B" w:rsidR="00131064" w:rsidRPr="00E007C1" w:rsidRDefault="00131064" w:rsidP="002C6D29">
            <w:pPr>
              <w:jc w:val="left"/>
              <w:rPr>
                <w:lang w:eastAsia="es-CO"/>
              </w:rPr>
            </w:pPr>
            <w:r>
              <w:rPr>
                <w:lang w:eastAsia="es-CO"/>
              </w:rPr>
              <w:t>Formulario de Vinculacion directa y contratista derivado – Persona Natural</w:t>
            </w:r>
          </w:p>
        </w:tc>
      </w:tr>
      <w:tr w:rsidR="00131064" w:rsidRPr="00D84182" w14:paraId="167249D6" w14:textId="77777777" w:rsidTr="003978E3">
        <w:trPr>
          <w:trHeight w:val="283"/>
        </w:trPr>
        <w:tc>
          <w:tcPr>
            <w:tcW w:w="1696" w:type="dxa"/>
            <w:shd w:val="clear" w:color="000000" w:fill="FFFFFF"/>
            <w:vAlign w:val="center"/>
            <w:hideMark/>
          </w:tcPr>
          <w:p w14:paraId="710EDC7C" w14:textId="3D276622" w:rsidR="00131064" w:rsidRPr="00E007C1" w:rsidRDefault="00131064" w:rsidP="002C6D29">
            <w:pPr>
              <w:jc w:val="center"/>
              <w:rPr>
                <w:b/>
                <w:bCs/>
                <w:lang w:eastAsia="es-CO"/>
              </w:rPr>
            </w:pPr>
            <w:r w:rsidRPr="00E007C1">
              <w:rPr>
                <w:b/>
                <w:bCs/>
                <w:lang w:eastAsia="es-CO"/>
              </w:rPr>
              <w:t>Anexo No. 23</w:t>
            </w:r>
            <w:r>
              <w:rPr>
                <w:b/>
                <w:bCs/>
                <w:lang w:eastAsia="es-CO"/>
              </w:rPr>
              <w:t>b</w:t>
            </w:r>
          </w:p>
        </w:tc>
        <w:tc>
          <w:tcPr>
            <w:tcW w:w="7104" w:type="dxa"/>
            <w:shd w:val="clear" w:color="000000" w:fill="FFFFFF"/>
            <w:vAlign w:val="center"/>
            <w:hideMark/>
          </w:tcPr>
          <w:p w14:paraId="622D69B8" w14:textId="4FEA3C27" w:rsidR="00131064" w:rsidRPr="00E007C1" w:rsidRDefault="00131064" w:rsidP="002C6D29">
            <w:pPr>
              <w:jc w:val="left"/>
              <w:rPr>
                <w:lang w:eastAsia="es-CO"/>
              </w:rPr>
            </w:pPr>
            <w:r>
              <w:rPr>
                <w:lang w:eastAsia="es-CO"/>
              </w:rPr>
              <w:t>Formulario de Vinculacion directa y contratista derivado – Persona Juridica</w:t>
            </w:r>
          </w:p>
        </w:tc>
      </w:tr>
      <w:tr w:rsidR="00131064" w:rsidRPr="009B4E84" w14:paraId="789F882C" w14:textId="77777777" w:rsidTr="00282F4A">
        <w:trPr>
          <w:trHeight w:val="156"/>
        </w:trPr>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tcPr>
          <w:p w14:paraId="028CDC4D" w14:textId="2808C972" w:rsidR="00131064" w:rsidRPr="00E007C1" w:rsidRDefault="00131064" w:rsidP="00131064">
            <w:pPr>
              <w:jc w:val="center"/>
              <w:rPr>
                <w:b/>
                <w:bCs/>
                <w:lang w:eastAsia="es-CO"/>
              </w:rPr>
            </w:pPr>
            <w:r w:rsidRPr="00131064">
              <w:rPr>
                <w:b/>
                <w:bCs/>
                <w:lang w:eastAsia="es-CO"/>
              </w:rPr>
              <w:t xml:space="preserve">Anexo No. </w:t>
            </w:r>
            <w:r>
              <w:rPr>
                <w:b/>
                <w:bCs/>
                <w:lang w:eastAsia="es-CO"/>
              </w:rPr>
              <w:t>2</w:t>
            </w:r>
            <w:r w:rsidRPr="00131064">
              <w:rPr>
                <w:b/>
                <w:bCs/>
                <w:lang w:eastAsia="es-CO"/>
              </w:rPr>
              <w:t>4</w:t>
            </w:r>
          </w:p>
        </w:tc>
        <w:tc>
          <w:tcPr>
            <w:tcW w:w="7104" w:type="dxa"/>
            <w:tcBorders>
              <w:top w:val="single" w:sz="4" w:space="0" w:color="auto"/>
              <w:left w:val="single" w:sz="4" w:space="0" w:color="auto"/>
              <w:bottom w:val="single" w:sz="4" w:space="0" w:color="auto"/>
              <w:right w:val="single" w:sz="4" w:space="0" w:color="auto"/>
            </w:tcBorders>
            <w:shd w:val="clear" w:color="000000" w:fill="FFFFFF"/>
            <w:vAlign w:val="center"/>
          </w:tcPr>
          <w:p w14:paraId="440109BB" w14:textId="77777777" w:rsidR="00131064" w:rsidRPr="00131064" w:rsidRDefault="00131064" w:rsidP="00C63E58">
            <w:pPr>
              <w:jc w:val="left"/>
              <w:rPr>
                <w:lang w:eastAsia="es-CO"/>
              </w:rPr>
            </w:pPr>
            <w:r w:rsidRPr="00131064">
              <w:rPr>
                <w:lang w:eastAsia="es-CO"/>
              </w:rPr>
              <w:t>Modelo de certificado de pago aportes parafiscales y sistema general de seguridad social integral.</w:t>
            </w:r>
          </w:p>
          <w:p w14:paraId="70EC3655" w14:textId="7424D4B5" w:rsidR="00131064" w:rsidRPr="00E007C1" w:rsidRDefault="00131064" w:rsidP="00131064">
            <w:pPr>
              <w:jc w:val="left"/>
              <w:rPr>
                <w:lang w:eastAsia="es-CO"/>
              </w:rPr>
            </w:pPr>
          </w:p>
        </w:tc>
      </w:tr>
      <w:tr w:rsidR="005701B0" w:rsidRPr="009B4E84" w14:paraId="01EEAEBE" w14:textId="77777777" w:rsidTr="00282F4A">
        <w:trPr>
          <w:trHeight w:val="156"/>
        </w:trPr>
        <w:tc>
          <w:tcPr>
            <w:tcW w:w="1696" w:type="dxa"/>
            <w:tcBorders>
              <w:top w:val="single" w:sz="4" w:space="0" w:color="auto"/>
              <w:left w:val="single" w:sz="4" w:space="0" w:color="auto"/>
              <w:bottom w:val="single" w:sz="4" w:space="0" w:color="auto"/>
              <w:right w:val="single" w:sz="4" w:space="0" w:color="auto"/>
            </w:tcBorders>
            <w:shd w:val="clear" w:color="000000" w:fill="FFFFFF"/>
            <w:vAlign w:val="center"/>
          </w:tcPr>
          <w:p w14:paraId="6203AFC5" w14:textId="110A9F68" w:rsidR="005701B0" w:rsidRPr="00131064" w:rsidRDefault="005701B0" w:rsidP="00131064">
            <w:pPr>
              <w:jc w:val="center"/>
              <w:rPr>
                <w:b/>
                <w:bCs/>
                <w:lang w:eastAsia="es-CO"/>
              </w:rPr>
            </w:pPr>
            <w:r w:rsidRPr="00131064">
              <w:rPr>
                <w:b/>
                <w:bCs/>
                <w:lang w:eastAsia="es-CO"/>
              </w:rPr>
              <w:t xml:space="preserve">Anexo No. </w:t>
            </w:r>
            <w:r>
              <w:rPr>
                <w:b/>
                <w:bCs/>
                <w:lang w:eastAsia="es-CO"/>
              </w:rPr>
              <w:t>25</w:t>
            </w:r>
          </w:p>
        </w:tc>
        <w:tc>
          <w:tcPr>
            <w:tcW w:w="7104" w:type="dxa"/>
            <w:tcBorders>
              <w:top w:val="single" w:sz="4" w:space="0" w:color="auto"/>
              <w:left w:val="single" w:sz="4" w:space="0" w:color="auto"/>
              <w:bottom w:val="single" w:sz="4" w:space="0" w:color="auto"/>
              <w:right w:val="single" w:sz="4" w:space="0" w:color="auto"/>
            </w:tcBorders>
            <w:shd w:val="clear" w:color="000000" w:fill="FFFFFF"/>
            <w:vAlign w:val="center"/>
          </w:tcPr>
          <w:p w14:paraId="427AF3FB" w14:textId="3CB2583C" w:rsidR="005701B0" w:rsidRPr="00131064" w:rsidRDefault="005701B0" w:rsidP="00C63E58">
            <w:pPr>
              <w:jc w:val="left"/>
              <w:rPr>
                <w:lang w:eastAsia="es-CO"/>
              </w:rPr>
            </w:pPr>
            <w:r w:rsidRPr="00D84182">
              <w:rPr>
                <w:bCs/>
              </w:rPr>
              <w:t>Vinculación de personas en condición de discapacidad</w:t>
            </w:r>
          </w:p>
        </w:tc>
      </w:tr>
    </w:tbl>
    <w:p w14:paraId="61AEB424" w14:textId="77777777" w:rsidR="002655B3" w:rsidRPr="00633730" w:rsidRDefault="002655B3" w:rsidP="00336613"/>
    <w:p w14:paraId="543915BB" w14:textId="77777777" w:rsidR="002655B3" w:rsidRPr="00DA1A1B" w:rsidRDefault="002655B3" w:rsidP="00336613"/>
    <w:sectPr w:rsidR="002655B3" w:rsidRPr="00DA1A1B" w:rsidSect="00922FF6">
      <w:headerReference w:type="default" r:id="rId42"/>
      <w:footerReference w:type="default" r:id="rId43"/>
      <w:pgSz w:w="12240" w:h="15840"/>
      <w:pgMar w:top="1701" w:right="1418" w:bottom="1701" w:left="1418" w:header="567" w:footer="10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5AB28" w14:textId="77777777" w:rsidR="00BA3512" w:rsidRDefault="00BA3512" w:rsidP="0013343A">
      <w:r>
        <w:separator/>
      </w:r>
    </w:p>
  </w:endnote>
  <w:endnote w:type="continuationSeparator" w:id="0">
    <w:p w14:paraId="7CEA5A40" w14:textId="77777777" w:rsidR="00BA3512" w:rsidRDefault="00BA3512" w:rsidP="0013343A">
      <w:r>
        <w:continuationSeparator/>
      </w:r>
    </w:p>
  </w:endnote>
  <w:endnote w:type="continuationNotice" w:id="1">
    <w:p w14:paraId="0C26EDC5" w14:textId="77777777" w:rsidR="00BA3512" w:rsidRDefault="00BA3512" w:rsidP="00133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B31E4" w14:textId="77777777" w:rsidR="009C5434" w:rsidRPr="000E4C8E" w:rsidRDefault="009C5434" w:rsidP="000369B4">
    <w:pPr>
      <w:pStyle w:val="Piedepgina"/>
      <w:jc w:val="right"/>
      <w:rPr>
        <w:sz w:val="4"/>
        <w:szCs w:val="4"/>
      </w:rPr>
    </w:pPr>
  </w:p>
  <w:sdt>
    <w:sdtPr>
      <w:rPr>
        <w:sz w:val="18"/>
        <w:szCs w:val="18"/>
      </w:rPr>
      <w:id w:val="-1705238520"/>
      <w:docPartObj>
        <w:docPartGallery w:val="Page Numbers (Top of Page)"/>
        <w:docPartUnique/>
      </w:docPartObj>
    </w:sdtPr>
    <w:sdtEndPr/>
    <w:sdtContent>
      <w:p w14:paraId="6EF42E44" w14:textId="77777777" w:rsidR="009C5434" w:rsidRPr="00765EA5" w:rsidRDefault="009C5434" w:rsidP="000369B4">
        <w:pPr>
          <w:pStyle w:val="Piedepgina"/>
          <w:jc w:val="right"/>
          <w:rPr>
            <w:b/>
            <w:bCs/>
            <w:sz w:val="18"/>
            <w:szCs w:val="18"/>
          </w:rPr>
        </w:pPr>
        <w:r w:rsidRPr="00765EA5">
          <w:rPr>
            <w:sz w:val="18"/>
            <w:szCs w:val="18"/>
          </w:rPr>
          <w:t xml:space="preserve">Página </w:t>
        </w:r>
        <w:r w:rsidRPr="00765EA5">
          <w:rPr>
            <w:b/>
            <w:bCs/>
            <w:sz w:val="18"/>
            <w:szCs w:val="18"/>
          </w:rPr>
          <w:fldChar w:fldCharType="begin"/>
        </w:r>
        <w:r w:rsidRPr="00765EA5">
          <w:rPr>
            <w:b/>
            <w:bCs/>
            <w:sz w:val="18"/>
            <w:szCs w:val="18"/>
          </w:rPr>
          <w:instrText>PAGE</w:instrText>
        </w:r>
        <w:r w:rsidRPr="00765EA5">
          <w:rPr>
            <w:b/>
            <w:bCs/>
            <w:sz w:val="18"/>
            <w:szCs w:val="18"/>
          </w:rPr>
          <w:fldChar w:fldCharType="separate"/>
        </w:r>
        <w:r w:rsidR="00675128">
          <w:rPr>
            <w:b/>
            <w:bCs/>
            <w:noProof/>
            <w:sz w:val="18"/>
            <w:szCs w:val="18"/>
          </w:rPr>
          <w:t>8</w:t>
        </w:r>
        <w:r w:rsidRPr="00765EA5">
          <w:rPr>
            <w:b/>
            <w:bCs/>
            <w:sz w:val="18"/>
            <w:szCs w:val="18"/>
          </w:rPr>
          <w:fldChar w:fldCharType="end"/>
        </w:r>
        <w:r w:rsidRPr="00765EA5">
          <w:rPr>
            <w:b/>
            <w:bCs/>
            <w:sz w:val="18"/>
            <w:szCs w:val="18"/>
          </w:rPr>
          <w:t xml:space="preserve"> </w:t>
        </w:r>
        <w:r w:rsidRPr="00765EA5">
          <w:rPr>
            <w:sz w:val="18"/>
            <w:szCs w:val="18"/>
          </w:rPr>
          <w:t xml:space="preserve">de </w:t>
        </w:r>
        <w:r w:rsidRPr="00765EA5">
          <w:rPr>
            <w:b/>
            <w:bCs/>
            <w:sz w:val="18"/>
            <w:szCs w:val="18"/>
          </w:rPr>
          <w:fldChar w:fldCharType="begin"/>
        </w:r>
        <w:r w:rsidRPr="00765EA5">
          <w:rPr>
            <w:b/>
            <w:bCs/>
            <w:sz w:val="18"/>
            <w:szCs w:val="18"/>
          </w:rPr>
          <w:instrText>NUMPAGES</w:instrText>
        </w:r>
        <w:r w:rsidRPr="00765EA5">
          <w:rPr>
            <w:b/>
            <w:bCs/>
            <w:sz w:val="18"/>
            <w:szCs w:val="18"/>
          </w:rPr>
          <w:fldChar w:fldCharType="separate"/>
        </w:r>
        <w:r w:rsidR="00675128">
          <w:rPr>
            <w:b/>
            <w:bCs/>
            <w:noProof/>
            <w:sz w:val="18"/>
            <w:szCs w:val="18"/>
          </w:rPr>
          <w:t>96</w:t>
        </w:r>
        <w:r w:rsidRPr="00765EA5">
          <w:rPr>
            <w:b/>
            <w:bCs/>
            <w:sz w:val="18"/>
            <w:szCs w:val="18"/>
          </w:rPr>
          <w:fldChar w:fldCharType="end"/>
        </w:r>
      </w:p>
      <w:p w14:paraId="2A8207A9" w14:textId="77777777" w:rsidR="009C5434" w:rsidRDefault="009C5434" w:rsidP="00520EFA">
        <w:pPr>
          <w:pStyle w:val="Piedepgina"/>
          <w:jc w:val="right"/>
          <w:rPr>
            <w:sz w:val="18"/>
            <w:szCs w:val="18"/>
          </w:rPr>
        </w:pPr>
      </w:p>
      <w:p w14:paraId="3500C920" w14:textId="77777777" w:rsidR="009C5434" w:rsidRDefault="009C5434" w:rsidP="00520EFA">
        <w:pPr>
          <w:pStyle w:val="Piedepgina"/>
          <w:jc w:val="right"/>
          <w:rPr>
            <w:sz w:val="18"/>
            <w:szCs w:val="18"/>
          </w:rPr>
        </w:pPr>
      </w:p>
      <w:p w14:paraId="1A987C59" w14:textId="77777777" w:rsidR="009C5434" w:rsidRDefault="009C5434" w:rsidP="00520EFA">
        <w:pPr>
          <w:pStyle w:val="Piedepgina"/>
          <w:jc w:val="right"/>
          <w:rPr>
            <w:sz w:val="18"/>
            <w:szCs w:val="18"/>
          </w:rPr>
        </w:pPr>
      </w:p>
      <w:p w14:paraId="0F039A85" w14:textId="77777777" w:rsidR="009C5434" w:rsidRPr="00765EA5" w:rsidRDefault="009C5434" w:rsidP="00520EFA">
        <w:pPr>
          <w:pStyle w:val="Piedepgina"/>
          <w:jc w:val="right"/>
          <w:rPr>
            <w:sz w:val="18"/>
            <w:szCs w:val="18"/>
          </w:rPr>
        </w:pPr>
      </w:p>
      <w:p w14:paraId="643322CA" w14:textId="6213BE8D" w:rsidR="009C5434" w:rsidRPr="00765EA5" w:rsidRDefault="00CA326F" w:rsidP="00520EFA">
        <w:pPr>
          <w:pStyle w:val="Piedepgina"/>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67B28" w14:textId="77777777" w:rsidR="00BA3512" w:rsidRDefault="00BA3512" w:rsidP="0013343A">
      <w:r>
        <w:separator/>
      </w:r>
    </w:p>
  </w:footnote>
  <w:footnote w:type="continuationSeparator" w:id="0">
    <w:p w14:paraId="045D8F4D" w14:textId="77777777" w:rsidR="00BA3512" w:rsidRDefault="00BA3512" w:rsidP="0013343A">
      <w:r>
        <w:continuationSeparator/>
      </w:r>
    </w:p>
  </w:footnote>
  <w:footnote w:type="continuationNotice" w:id="1">
    <w:p w14:paraId="3F1365A7" w14:textId="77777777" w:rsidR="00BA3512" w:rsidRDefault="00BA3512" w:rsidP="00133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22077" w14:textId="2252BFB0" w:rsidR="009C5434" w:rsidRDefault="009C5434" w:rsidP="0013343A">
    <w:pPr>
      <w:rPr>
        <w:noProof/>
        <w:lang w:eastAsia="es-CO"/>
      </w:rPr>
    </w:pPr>
  </w:p>
  <w:p w14:paraId="7B7F4F0F" w14:textId="77777777" w:rsidR="009C5434" w:rsidRDefault="009C5434" w:rsidP="0013343A">
    <w:pPr>
      <w:rPr>
        <w:noProof/>
        <w:lang w:eastAsia="es-CO"/>
      </w:rPr>
    </w:pPr>
  </w:p>
  <w:p w14:paraId="199693BB" w14:textId="6ABD88DD" w:rsidR="009C5434" w:rsidRDefault="009C5434" w:rsidP="0013343A">
    <w:pPr>
      <w:rPr>
        <w:noProof/>
        <w:lang w:eastAsia="es-CO"/>
      </w:rPr>
    </w:pPr>
  </w:p>
  <w:p w14:paraId="50F25F34" w14:textId="56627017" w:rsidR="009C5434" w:rsidRDefault="009C5434" w:rsidP="0013343A">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6BDA"/>
    <w:multiLevelType w:val="multilevel"/>
    <w:tmpl w:val="56B4C81C"/>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90305"/>
    <w:multiLevelType w:val="hybridMultilevel"/>
    <w:tmpl w:val="22405E8A"/>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4FC5D18"/>
    <w:multiLevelType w:val="hybridMultilevel"/>
    <w:tmpl w:val="15ACEEEA"/>
    <w:lvl w:ilvl="0" w:tplc="151E6AD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8B4354"/>
    <w:multiLevelType w:val="multilevel"/>
    <w:tmpl w:val="473A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BB5EF8"/>
    <w:multiLevelType w:val="hybridMultilevel"/>
    <w:tmpl w:val="1FF8BAC8"/>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76B3EA2"/>
    <w:multiLevelType w:val="hybridMultilevel"/>
    <w:tmpl w:val="1666BED2"/>
    <w:lvl w:ilvl="0" w:tplc="EDDEDCF2">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7DA5E7B"/>
    <w:multiLevelType w:val="hybridMultilevel"/>
    <w:tmpl w:val="B0FE9E74"/>
    <w:lvl w:ilvl="0" w:tplc="68863A16">
      <w:start w:val="1"/>
      <w:numFmt w:val="decimal"/>
      <w:lvlText w:val="%1."/>
      <w:lvlJc w:val="left"/>
      <w:pPr>
        <w:ind w:left="1020" w:hanging="360"/>
      </w:pPr>
    </w:lvl>
    <w:lvl w:ilvl="1" w:tplc="DA28CAB0">
      <w:start w:val="1"/>
      <w:numFmt w:val="decimal"/>
      <w:lvlText w:val="%2."/>
      <w:lvlJc w:val="left"/>
      <w:pPr>
        <w:ind w:left="1020" w:hanging="360"/>
      </w:pPr>
    </w:lvl>
    <w:lvl w:ilvl="2" w:tplc="459A84F4">
      <w:start w:val="1"/>
      <w:numFmt w:val="decimal"/>
      <w:lvlText w:val="%3."/>
      <w:lvlJc w:val="left"/>
      <w:pPr>
        <w:ind w:left="1020" w:hanging="360"/>
      </w:pPr>
    </w:lvl>
    <w:lvl w:ilvl="3" w:tplc="0696F50C">
      <w:start w:val="1"/>
      <w:numFmt w:val="decimal"/>
      <w:lvlText w:val="%4."/>
      <w:lvlJc w:val="left"/>
      <w:pPr>
        <w:ind w:left="1020" w:hanging="360"/>
      </w:pPr>
    </w:lvl>
    <w:lvl w:ilvl="4" w:tplc="94D8B526">
      <w:start w:val="1"/>
      <w:numFmt w:val="decimal"/>
      <w:lvlText w:val="%5."/>
      <w:lvlJc w:val="left"/>
      <w:pPr>
        <w:ind w:left="1020" w:hanging="360"/>
      </w:pPr>
    </w:lvl>
    <w:lvl w:ilvl="5" w:tplc="FB3CD362">
      <w:start w:val="1"/>
      <w:numFmt w:val="decimal"/>
      <w:lvlText w:val="%6."/>
      <w:lvlJc w:val="left"/>
      <w:pPr>
        <w:ind w:left="1020" w:hanging="360"/>
      </w:pPr>
    </w:lvl>
    <w:lvl w:ilvl="6" w:tplc="D32E402C">
      <w:start w:val="1"/>
      <w:numFmt w:val="decimal"/>
      <w:lvlText w:val="%7."/>
      <w:lvlJc w:val="left"/>
      <w:pPr>
        <w:ind w:left="1020" w:hanging="360"/>
      </w:pPr>
    </w:lvl>
    <w:lvl w:ilvl="7" w:tplc="398C3396">
      <w:start w:val="1"/>
      <w:numFmt w:val="decimal"/>
      <w:lvlText w:val="%8."/>
      <w:lvlJc w:val="left"/>
      <w:pPr>
        <w:ind w:left="1020" w:hanging="360"/>
      </w:pPr>
    </w:lvl>
    <w:lvl w:ilvl="8" w:tplc="7CFE9A44">
      <w:start w:val="1"/>
      <w:numFmt w:val="decimal"/>
      <w:lvlText w:val="%9."/>
      <w:lvlJc w:val="left"/>
      <w:pPr>
        <w:ind w:left="1020" w:hanging="360"/>
      </w:pPr>
    </w:lvl>
  </w:abstractNum>
  <w:abstractNum w:abstractNumId="7" w15:restartNumberingAfterBreak="0">
    <w:nsid w:val="088459C9"/>
    <w:multiLevelType w:val="hybridMultilevel"/>
    <w:tmpl w:val="58D679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9813D6C"/>
    <w:multiLevelType w:val="multilevel"/>
    <w:tmpl w:val="4A400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A2908DB"/>
    <w:multiLevelType w:val="multilevel"/>
    <w:tmpl w:val="BAEC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4765C2"/>
    <w:multiLevelType w:val="multilevel"/>
    <w:tmpl w:val="3CD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E0389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C2F1AC2"/>
    <w:multiLevelType w:val="hybridMultilevel"/>
    <w:tmpl w:val="E114775C"/>
    <w:lvl w:ilvl="0" w:tplc="8D16258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D1063F1"/>
    <w:multiLevelType w:val="hybridMultilevel"/>
    <w:tmpl w:val="2E5E5B1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0DBA419A"/>
    <w:multiLevelType w:val="hybridMultilevel"/>
    <w:tmpl w:val="F65CB6AE"/>
    <w:lvl w:ilvl="0" w:tplc="D60C386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2C83498"/>
    <w:multiLevelType w:val="multilevel"/>
    <w:tmpl w:val="CD248B50"/>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3903511"/>
    <w:multiLevelType w:val="hybridMultilevel"/>
    <w:tmpl w:val="ED6CCE2C"/>
    <w:lvl w:ilvl="0" w:tplc="12FEE72E">
      <w:start w:val="1"/>
      <w:numFmt w:val="lowerLetter"/>
      <w:lvlText w:val="%1."/>
      <w:lvlJc w:val="left"/>
      <w:pPr>
        <w:ind w:left="1068" w:hanging="360"/>
      </w:pPr>
      <w:rPr>
        <w:b w:val="0"/>
        <w:bCs w:val="0"/>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7" w15:restartNumberingAfterBreak="0">
    <w:nsid w:val="15145F13"/>
    <w:multiLevelType w:val="multilevel"/>
    <w:tmpl w:val="3B9A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5AE6859"/>
    <w:multiLevelType w:val="hybridMultilevel"/>
    <w:tmpl w:val="5C22033E"/>
    <w:lvl w:ilvl="0" w:tplc="240A0013">
      <w:start w:val="1"/>
      <w:numFmt w:val="upperRoman"/>
      <w:lvlText w:val="%1."/>
      <w:lvlJc w:val="righ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5BF6A31"/>
    <w:multiLevelType w:val="hybridMultilevel"/>
    <w:tmpl w:val="4B6E4D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15DC52AA"/>
    <w:multiLevelType w:val="multilevel"/>
    <w:tmpl w:val="8D5C9134"/>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17793931"/>
    <w:multiLevelType w:val="hybridMultilevel"/>
    <w:tmpl w:val="81BEF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178738BF"/>
    <w:multiLevelType w:val="hybridMultilevel"/>
    <w:tmpl w:val="72C8F97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8204797"/>
    <w:multiLevelType w:val="multilevel"/>
    <w:tmpl w:val="4644EDE4"/>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91E4AF7"/>
    <w:multiLevelType w:val="hybridMultilevel"/>
    <w:tmpl w:val="3A4855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1C650481"/>
    <w:multiLevelType w:val="hybridMultilevel"/>
    <w:tmpl w:val="12C2E6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D0A3D37"/>
    <w:multiLevelType w:val="hybridMultilevel"/>
    <w:tmpl w:val="4DB6ACE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1D933953"/>
    <w:multiLevelType w:val="multilevel"/>
    <w:tmpl w:val="D09C80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F037306"/>
    <w:multiLevelType w:val="hybridMultilevel"/>
    <w:tmpl w:val="FA68166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1FC327D5"/>
    <w:multiLevelType w:val="hybridMultilevel"/>
    <w:tmpl w:val="1B04C5F6"/>
    <w:lvl w:ilvl="0" w:tplc="01AC8E2E">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206A323A"/>
    <w:multiLevelType w:val="multilevel"/>
    <w:tmpl w:val="4D02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17A0E82"/>
    <w:multiLevelType w:val="hybridMultilevel"/>
    <w:tmpl w:val="264C8F04"/>
    <w:lvl w:ilvl="0" w:tplc="3766BD6C">
      <w:start w:val="2"/>
      <w:numFmt w:val="upperLetter"/>
      <w:lvlText w:val="%1."/>
      <w:lvlJc w:val="left"/>
      <w:pPr>
        <w:ind w:left="720" w:hanging="360"/>
      </w:pPr>
    </w:lvl>
    <w:lvl w:ilvl="1" w:tplc="8A207AAE">
      <w:start w:val="1"/>
      <w:numFmt w:val="lowerLetter"/>
      <w:lvlText w:val="%2."/>
      <w:lvlJc w:val="left"/>
      <w:pPr>
        <w:ind w:left="1440" w:hanging="360"/>
      </w:pPr>
    </w:lvl>
    <w:lvl w:ilvl="2" w:tplc="C2828D62">
      <w:start w:val="1"/>
      <w:numFmt w:val="lowerRoman"/>
      <w:lvlText w:val="%3."/>
      <w:lvlJc w:val="right"/>
      <w:pPr>
        <w:ind w:left="2160" w:hanging="180"/>
      </w:pPr>
    </w:lvl>
    <w:lvl w:ilvl="3" w:tplc="7234D5CA">
      <w:start w:val="1"/>
      <w:numFmt w:val="decimal"/>
      <w:lvlText w:val="%4."/>
      <w:lvlJc w:val="left"/>
      <w:pPr>
        <w:ind w:left="2880" w:hanging="360"/>
      </w:pPr>
    </w:lvl>
    <w:lvl w:ilvl="4" w:tplc="51466D9A">
      <w:start w:val="1"/>
      <w:numFmt w:val="lowerLetter"/>
      <w:lvlText w:val="%5."/>
      <w:lvlJc w:val="left"/>
      <w:pPr>
        <w:ind w:left="3600" w:hanging="360"/>
      </w:pPr>
    </w:lvl>
    <w:lvl w:ilvl="5" w:tplc="0784CA28">
      <w:start w:val="1"/>
      <w:numFmt w:val="lowerRoman"/>
      <w:lvlText w:val="%6."/>
      <w:lvlJc w:val="right"/>
      <w:pPr>
        <w:ind w:left="4320" w:hanging="180"/>
      </w:pPr>
    </w:lvl>
    <w:lvl w:ilvl="6" w:tplc="D6169D68">
      <w:start w:val="1"/>
      <w:numFmt w:val="decimal"/>
      <w:lvlText w:val="%7."/>
      <w:lvlJc w:val="left"/>
      <w:pPr>
        <w:ind w:left="5040" w:hanging="360"/>
      </w:pPr>
    </w:lvl>
    <w:lvl w:ilvl="7" w:tplc="3CD05308">
      <w:start w:val="1"/>
      <w:numFmt w:val="lowerLetter"/>
      <w:lvlText w:val="%8."/>
      <w:lvlJc w:val="left"/>
      <w:pPr>
        <w:ind w:left="5760" w:hanging="360"/>
      </w:pPr>
    </w:lvl>
    <w:lvl w:ilvl="8" w:tplc="D1B6CECC">
      <w:start w:val="1"/>
      <w:numFmt w:val="lowerRoman"/>
      <w:lvlText w:val="%9."/>
      <w:lvlJc w:val="right"/>
      <w:pPr>
        <w:ind w:left="6480" w:hanging="180"/>
      </w:pPr>
    </w:lvl>
  </w:abstractNum>
  <w:abstractNum w:abstractNumId="32" w15:restartNumberingAfterBreak="0">
    <w:nsid w:val="21A6E601"/>
    <w:multiLevelType w:val="hybridMultilevel"/>
    <w:tmpl w:val="3276630E"/>
    <w:lvl w:ilvl="0" w:tplc="91F4B876">
      <w:start w:val="1"/>
      <w:numFmt w:val="upperRoman"/>
      <w:lvlText w:val="%1."/>
      <w:lvlJc w:val="right"/>
      <w:pPr>
        <w:ind w:left="720" w:hanging="360"/>
      </w:pPr>
    </w:lvl>
    <w:lvl w:ilvl="1" w:tplc="25A23CDC">
      <w:start w:val="1"/>
      <w:numFmt w:val="lowerLetter"/>
      <w:lvlText w:val="%2."/>
      <w:lvlJc w:val="left"/>
      <w:pPr>
        <w:ind w:left="1440" w:hanging="360"/>
      </w:pPr>
    </w:lvl>
    <w:lvl w:ilvl="2" w:tplc="1AE65504">
      <w:start w:val="1"/>
      <w:numFmt w:val="lowerRoman"/>
      <w:lvlText w:val="%3."/>
      <w:lvlJc w:val="right"/>
      <w:pPr>
        <w:ind w:left="2160" w:hanging="180"/>
      </w:pPr>
    </w:lvl>
    <w:lvl w:ilvl="3" w:tplc="F77280E0">
      <w:start w:val="1"/>
      <w:numFmt w:val="decimal"/>
      <w:lvlText w:val="%4."/>
      <w:lvlJc w:val="left"/>
      <w:pPr>
        <w:ind w:left="2880" w:hanging="360"/>
      </w:pPr>
    </w:lvl>
    <w:lvl w:ilvl="4" w:tplc="B514682E">
      <w:start w:val="1"/>
      <w:numFmt w:val="lowerLetter"/>
      <w:lvlText w:val="%5."/>
      <w:lvlJc w:val="left"/>
      <w:pPr>
        <w:ind w:left="3600" w:hanging="360"/>
      </w:pPr>
    </w:lvl>
    <w:lvl w:ilvl="5" w:tplc="3474D0BC">
      <w:start w:val="1"/>
      <w:numFmt w:val="lowerRoman"/>
      <w:lvlText w:val="%6."/>
      <w:lvlJc w:val="right"/>
      <w:pPr>
        <w:ind w:left="4320" w:hanging="180"/>
      </w:pPr>
    </w:lvl>
    <w:lvl w:ilvl="6" w:tplc="7D549374">
      <w:start w:val="1"/>
      <w:numFmt w:val="decimal"/>
      <w:lvlText w:val="%7."/>
      <w:lvlJc w:val="left"/>
      <w:pPr>
        <w:ind w:left="5040" w:hanging="360"/>
      </w:pPr>
    </w:lvl>
    <w:lvl w:ilvl="7" w:tplc="2F5C4A30">
      <w:start w:val="1"/>
      <w:numFmt w:val="lowerLetter"/>
      <w:lvlText w:val="%8."/>
      <w:lvlJc w:val="left"/>
      <w:pPr>
        <w:ind w:left="5760" w:hanging="360"/>
      </w:pPr>
    </w:lvl>
    <w:lvl w:ilvl="8" w:tplc="A604528E">
      <w:start w:val="1"/>
      <w:numFmt w:val="lowerRoman"/>
      <w:lvlText w:val="%9."/>
      <w:lvlJc w:val="right"/>
      <w:pPr>
        <w:ind w:left="6480" w:hanging="180"/>
      </w:pPr>
    </w:lvl>
  </w:abstractNum>
  <w:abstractNum w:abstractNumId="33" w15:restartNumberingAfterBreak="0">
    <w:nsid w:val="231053D9"/>
    <w:multiLevelType w:val="hybridMultilevel"/>
    <w:tmpl w:val="E9425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24591C7D"/>
    <w:multiLevelType w:val="hybridMultilevel"/>
    <w:tmpl w:val="56C4F0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4ED555E"/>
    <w:multiLevelType w:val="multilevel"/>
    <w:tmpl w:val="63E4A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6AA0F35"/>
    <w:multiLevelType w:val="hybridMultilevel"/>
    <w:tmpl w:val="3C9826FA"/>
    <w:lvl w:ilvl="0" w:tplc="AC8E7774">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26AD61F0"/>
    <w:multiLevelType w:val="hybridMultilevel"/>
    <w:tmpl w:val="15B6348C"/>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2A034CE8"/>
    <w:multiLevelType w:val="multilevel"/>
    <w:tmpl w:val="EC9E28D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AE432FE"/>
    <w:multiLevelType w:val="multilevel"/>
    <w:tmpl w:val="1036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BBD24D9"/>
    <w:multiLevelType w:val="multilevel"/>
    <w:tmpl w:val="7D0EF49E"/>
    <w:lvl w:ilvl="0">
      <w:start w:val="4"/>
      <w:numFmt w:val="decimal"/>
      <w:lvlText w:val="%1."/>
      <w:lvlJc w:val="left"/>
      <w:pPr>
        <w:ind w:left="360" w:hanging="360"/>
      </w:pPr>
      <w:rPr>
        <w:rFonts w:hint="default"/>
        <w:b/>
        <w:bCs/>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C3D569A"/>
    <w:multiLevelType w:val="hybridMultilevel"/>
    <w:tmpl w:val="4AB8F96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2DAC54C9"/>
    <w:multiLevelType w:val="hybridMultilevel"/>
    <w:tmpl w:val="B8089D3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2EB33B11"/>
    <w:multiLevelType w:val="hybridMultilevel"/>
    <w:tmpl w:val="20665D54"/>
    <w:lvl w:ilvl="0" w:tplc="240A000F">
      <w:start w:val="1"/>
      <w:numFmt w:val="decimal"/>
      <w:lvlText w:val="%1."/>
      <w:lvlJc w:val="left"/>
      <w:pPr>
        <w:ind w:left="502"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2FCC63D8"/>
    <w:multiLevelType w:val="hybridMultilevel"/>
    <w:tmpl w:val="5B368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313C0863"/>
    <w:multiLevelType w:val="multilevel"/>
    <w:tmpl w:val="DF98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2814BF5"/>
    <w:multiLevelType w:val="multilevel"/>
    <w:tmpl w:val="6504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47F596D"/>
    <w:multiLevelType w:val="hybridMultilevel"/>
    <w:tmpl w:val="E1147BF6"/>
    <w:lvl w:ilvl="0" w:tplc="F690B556">
      <w:start w:val="1"/>
      <w:numFmt w:val="upperLetter"/>
      <w:lvlText w:val="%1."/>
      <w:lvlJc w:val="left"/>
      <w:pPr>
        <w:ind w:left="720" w:hanging="360"/>
      </w:pPr>
    </w:lvl>
    <w:lvl w:ilvl="1" w:tplc="27844F54">
      <w:start w:val="1"/>
      <w:numFmt w:val="lowerLetter"/>
      <w:lvlText w:val="%2."/>
      <w:lvlJc w:val="left"/>
      <w:pPr>
        <w:ind w:left="1440" w:hanging="360"/>
      </w:pPr>
    </w:lvl>
    <w:lvl w:ilvl="2" w:tplc="9C02778E">
      <w:start w:val="1"/>
      <w:numFmt w:val="lowerRoman"/>
      <w:lvlText w:val="%3."/>
      <w:lvlJc w:val="right"/>
      <w:pPr>
        <w:ind w:left="2160" w:hanging="180"/>
      </w:pPr>
    </w:lvl>
    <w:lvl w:ilvl="3" w:tplc="28AEDEF8">
      <w:start w:val="1"/>
      <w:numFmt w:val="decimal"/>
      <w:lvlText w:val="%4."/>
      <w:lvlJc w:val="left"/>
      <w:pPr>
        <w:ind w:left="2880" w:hanging="360"/>
      </w:pPr>
    </w:lvl>
    <w:lvl w:ilvl="4" w:tplc="85C08C6A">
      <w:start w:val="1"/>
      <w:numFmt w:val="lowerLetter"/>
      <w:lvlText w:val="%5."/>
      <w:lvlJc w:val="left"/>
      <w:pPr>
        <w:ind w:left="3600" w:hanging="360"/>
      </w:pPr>
    </w:lvl>
    <w:lvl w:ilvl="5" w:tplc="49966F62">
      <w:start w:val="1"/>
      <w:numFmt w:val="lowerRoman"/>
      <w:lvlText w:val="%6."/>
      <w:lvlJc w:val="right"/>
      <w:pPr>
        <w:ind w:left="4320" w:hanging="180"/>
      </w:pPr>
    </w:lvl>
    <w:lvl w:ilvl="6" w:tplc="883CF312">
      <w:start w:val="1"/>
      <w:numFmt w:val="decimal"/>
      <w:lvlText w:val="%7."/>
      <w:lvlJc w:val="left"/>
      <w:pPr>
        <w:ind w:left="5040" w:hanging="360"/>
      </w:pPr>
    </w:lvl>
    <w:lvl w:ilvl="7" w:tplc="8770684E">
      <w:start w:val="1"/>
      <w:numFmt w:val="lowerLetter"/>
      <w:lvlText w:val="%8."/>
      <w:lvlJc w:val="left"/>
      <w:pPr>
        <w:ind w:left="5760" w:hanging="360"/>
      </w:pPr>
    </w:lvl>
    <w:lvl w:ilvl="8" w:tplc="DE7A92F4">
      <w:start w:val="1"/>
      <w:numFmt w:val="lowerRoman"/>
      <w:lvlText w:val="%9."/>
      <w:lvlJc w:val="right"/>
      <w:pPr>
        <w:ind w:left="6480" w:hanging="180"/>
      </w:pPr>
    </w:lvl>
  </w:abstractNum>
  <w:abstractNum w:abstractNumId="48" w15:restartNumberingAfterBreak="0">
    <w:nsid w:val="34DD3213"/>
    <w:multiLevelType w:val="multilevel"/>
    <w:tmpl w:val="65A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575166F"/>
    <w:multiLevelType w:val="multilevel"/>
    <w:tmpl w:val="C5AC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7D52FFB"/>
    <w:multiLevelType w:val="hybridMultilevel"/>
    <w:tmpl w:val="B3CC1D3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1" w15:restartNumberingAfterBreak="0">
    <w:nsid w:val="3A1B5F61"/>
    <w:multiLevelType w:val="hybridMultilevel"/>
    <w:tmpl w:val="1E6EB722"/>
    <w:lvl w:ilvl="0" w:tplc="240A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A3E0313"/>
    <w:multiLevelType w:val="multilevel"/>
    <w:tmpl w:val="8C88DF78"/>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AD96488"/>
    <w:multiLevelType w:val="hybridMultilevel"/>
    <w:tmpl w:val="AF1090D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4" w15:restartNumberingAfterBreak="0">
    <w:nsid w:val="3BA031E3"/>
    <w:multiLevelType w:val="multilevel"/>
    <w:tmpl w:val="2EB0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EE17054"/>
    <w:multiLevelType w:val="hybridMultilevel"/>
    <w:tmpl w:val="3A9E4AAC"/>
    <w:lvl w:ilvl="0" w:tplc="240A000F">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3F207D75"/>
    <w:multiLevelType w:val="multilevel"/>
    <w:tmpl w:val="7C70679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3F7F32FC"/>
    <w:multiLevelType w:val="hybridMultilevel"/>
    <w:tmpl w:val="48904AD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8" w15:restartNumberingAfterBreak="0">
    <w:nsid w:val="3FB71065"/>
    <w:multiLevelType w:val="hybridMultilevel"/>
    <w:tmpl w:val="6B80A2B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3FC4164D"/>
    <w:multiLevelType w:val="multilevel"/>
    <w:tmpl w:val="150AA3B4"/>
    <w:lvl w:ilvl="0">
      <w:start w:val="1"/>
      <w:numFmt w:val="lowerLetter"/>
      <w:lvlText w:val="%1."/>
      <w:lvlJc w:val="left"/>
      <w:pPr>
        <w:ind w:left="360" w:hanging="360"/>
      </w:pPr>
      <w:rPr>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0"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4364F8CC"/>
    <w:multiLevelType w:val="multilevel"/>
    <w:tmpl w:val="7CDEEE8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3833B96"/>
    <w:multiLevelType w:val="hybridMultilevel"/>
    <w:tmpl w:val="3138C2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4" w15:restartNumberingAfterBreak="0">
    <w:nsid w:val="45C30481"/>
    <w:multiLevelType w:val="multilevel"/>
    <w:tmpl w:val="88B4EA72"/>
    <w:lvl w:ilvl="0">
      <w:start w:val="1"/>
      <w:numFmt w:val="upperRoman"/>
      <w:lvlText w:val="%1."/>
      <w:lvlJc w:val="right"/>
      <w:pPr>
        <w:ind w:left="720" w:hanging="360"/>
      </w:pPr>
      <w:rPr>
        <w:rFonts w:hint="default"/>
        <w:b/>
        <w:bCs/>
        <w:color w:val="000000" w:themeColor="text1"/>
      </w:rPr>
    </w:lvl>
    <w:lvl w:ilvl="1">
      <w:start w:val="1"/>
      <w:numFmt w:val="decimal"/>
      <w:isLgl/>
      <w:lvlText w:val="%1.%2."/>
      <w:lvlJc w:val="left"/>
      <w:pPr>
        <w:ind w:left="720" w:hanging="360"/>
      </w:pPr>
      <w:rPr>
        <w:rFonts w:hint="default"/>
      </w:rPr>
    </w:lvl>
    <w:lvl w:ilvl="2">
      <w:start w:val="1"/>
      <w:numFmt w:val="decimal"/>
      <w:isLgl/>
      <w:lvlText w:val="%1.%2."/>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45DA09A7"/>
    <w:multiLevelType w:val="hybridMultilevel"/>
    <w:tmpl w:val="407A108E"/>
    <w:lvl w:ilvl="0" w:tplc="83B8908C">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47AE20DB"/>
    <w:multiLevelType w:val="hybridMultilevel"/>
    <w:tmpl w:val="E02C7CB4"/>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48663F82"/>
    <w:multiLevelType w:val="hybridMultilevel"/>
    <w:tmpl w:val="3BD827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48DC60A5"/>
    <w:multiLevelType w:val="hybridMultilevel"/>
    <w:tmpl w:val="DD92A81C"/>
    <w:lvl w:ilvl="0" w:tplc="E9E6A000">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49E52A0C"/>
    <w:multiLevelType w:val="hybridMultilevel"/>
    <w:tmpl w:val="A1D4F072"/>
    <w:lvl w:ilvl="0" w:tplc="0238A066">
      <w:start w:val="1"/>
      <w:numFmt w:val="lowerLetter"/>
      <w:lvlText w:val="%1)"/>
      <w:lvlJc w:val="left"/>
      <w:pPr>
        <w:ind w:left="862" w:hanging="360"/>
      </w:pPr>
      <w:rPr>
        <w:b/>
        <w:bCs/>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70" w15:restartNumberingAfterBreak="0">
    <w:nsid w:val="49E75510"/>
    <w:multiLevelType w:val="multilevel"/>
    <w:tmpl w:val="22BA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A822857"/>
    <w:multiLevelType w:val="multilevel"/>
    <w:tmpl w:val="EB640806"/>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A9D3186"/>
    <w:multiLevelType w:val="hybridMultilevel"/>
    <w:tmpl w:val="6C92A0F8"/>
    <w:lvl w:ilvl="0" w:tplc="D67C0A22">
      <w:start w:val="1"/>
      <w:numFmt w:val="lowerLetter"/>
      <w:lvlText w:val="d)"/>
      <w:lvlJc w:val="left"/>
      <w:pPr>
        <w:ind w:left="720" w:hanging="360"/>
      </w:pPr>
    </w:lvl>
    <w:lvl w:ilvl="1" w:tplc="1DF22BDC">
      <w:start w:val="1"/>
      <w:numFmt w:val="lowerLetter"/>
      <w:lvlText w:val="%2."/>
      <w:lvlJc w:val="left"/>
      <w:pPr>
        <w:ind w:left="1440" w:hanging="360"/>
      </w:pPr>
    </w:lvl>
    <w:lvl w:ilvl="2" w:tplc="DE26F564">
      <w:start w:val="1"/>
      <w:numFmt w:val="lowerRoman"/>
      <w:lvlText w:val="%3."/>
      <w:lvlJc w:val="right"/>
      <w:pPr>
        <w:ind w:left="2160" w:hanging="180"/>
      </w:pPr>
    </w:lvl>
    <w:lvl w:ilvl="3" w:tplc="B23EA574">
      <w:start w:val="1"/>
      <w:numFmt w:val="decimal"/>
      <w:lvlText w:val="%4."/>
      <w:lvlJc w:val="left"/>
      <w:pPr>
        <w:ind w:left="2880" w:hanging="360"/>
      </w:pPr>
    </w:lvl>
    <w:lvl w:ilvl="4" w:tplc="D57E02E6">
      <w:start w:val="1"/>
      <w:numFmt w:val="lowerLetter"/>
      <w:lvlText w:val="%5."/>
      <w:lvlJc w:val="left"/>
      <w:pPr>
        <w:ind w:left="3600" w:hanging="360"/>
      </w:pPr>
    </w:lvl>
    <w:lvl w:ilvl="5" w:tplc="87C411F0">
      <w:start w:val="1"/>
      <w:numFmt w:val="lowerRoman"/>
      <w:lvlText w:val="%6."/>
      <w:lvlJc w:val="right"/>
      <w:pPr>
        <w:ind w:left="4320" w:hanging="180"/>
      </w:pPr>
    </w:lvl>
    <w:lvl w:ilvl="6" w:tplc="879E17A0">
      <w:start w:val="1"/>
      <w:numFmt w:val="decimal"/>
      <w:lvlText w:val="%7."/>
      <w:lvlJc w:val="left"/>
      <w:pPr>
        <w:ind w:left="5040" w:hanging="360"/>
      </w:pPr>
    </w:lvl>
    <w:lvl w:ilvl="7" w:tplc="AEBCD5BE">
      <w:start w:val="1"/>
      <w:numFmt w:val="lowerLetter"/>
      <w:lvlText w:val="%8."/>
      <w:lvlJc w:val="left"/>
      <w:pPr>
        <w:ind w:left="5760" w:hanging="360"/>
      </w:pPr>
    </w:lvl>
    <w:lvl w:ilvl="8" w:tplc="7678697A">
      <w:start w:val="1"/>
      <w:numFmt w:val="lowerRoman"/>
      <w:lvlText w:val="%9."/>
      <w:lvlJc w:val="right"/>
      <w:pPr>
        <w:ind w:left="6480" w:hanging="180"/>
      </w:pPr>
    </w:lvl>
  </w:abstractNum>
  <w:abstractNum w:abstractNumId="73" w15:restartNumberingAfterBreak="0">
    <w:nsid w:val="4AC115B2"/>
    <w:multiLevelType w:val="multilevel"/>
    <w:tmpl w:val="1224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ACD64C5"/>
    <w:multiLevelType w:val="multilevel"/>
    <w:tmpl w:val="6590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BBE0BE9"/>
    <w:multiLevelType w:val="hybridMultilevel"/>
    <w:tmpl w:val="CE9CD8D8"/>
    <w:lvl w:ilvl="0" w:tplc="88FA57BE">
      <w:start w:val="1"/>
      <w:numFmt w:val="upperLetter"/>
      <w:lvlText w:val="%1."/>
      <w:lvlJc w:val="left"/>
      <w:pPr>
        <w:ind w:left="720" w:hanging="360"/>
      </w:pPr>
    </w:lvl>
    <w:lvl w:ilvl="1" w:tplc="8286F0A6">
      <w:start w:val="1"/>
      <w:numFmt w:val="lowerLetter"/>
      <w:lvlText w:val="%2."/>
      <w:lvlJc w:val="left"/>
      <w:pPr>
        <w:ind w:left="1440" w:hanging="360"/>
      </w:pPr>
    </w:lvl>
    <w:lvl w:ilvl="2" w:tplc="AE0EBBF2">
      <w:start w:val="1"/>
      <w:numFmt w:val="lowerRoman"/>
      <w:lvlText w:val="%3."/>
      <w:lvlJc w:val="right"/>
      <w:pPr>
        <w:ind w:left="2160" w:hanging="180"/>
      </w:pPr>
    </w:lvl>
    <w:lvl w:ilvl="3" w:tplc="DA40775C">
      <w:start w:val="1"/>
      <w:numFmt w:val="decimal"/>
      <w:lvlText w:val="%4."/>
      <w:lvlJc w:val="left"/>
      <w:pPr>
        <w:ind w:left="2880" w:hanging="360"/>
      </w:pPr>
    </w:lvl>
    <w:lvl w:ilvl="4" w:tplc="8454F574">
      <w:start w:val="1"/>
      <w:numFmt w:val="lowerLetter"/>
      <w:lvlText w:val="%5."/>
      <w:lvlJc w:val="left"/>
      <w:pPr>
        <w:ind w:left="3600" w:hanging="360"/>
      </w:pPr>
    </w:lvl>
    <w:lvl w:ilvl="5" w:tplc="F50691A4">
      <w:start w:val="1"/>
      <w:numFmt w:val="lowerRoman"/>
      <w:lvlText w:val="%6."/>
      <w:lvlJc w:val="right"/>
      <w:pPr>
        <w:ind w:left="4320" w:hanging="180"/>
      </w:pPr>
    </w:lvl>
    <w:lvl w:ilvl="6" w:tplc="C396F3AA">
      <w:start w:val="1"/>
      <w:numFmt w:val="decimal"/>
      <w:lvlText w:val="%7."/>
      <w:lvlJc w:val="left"/>
      <w:pPr>
        <w:ind w:left="5040" w:hanging="360"/>
      </w:pPr>
    </w:lvl>
    <w:lvl w:ilvl="7" w:tplc="68B0A986">
      <w:start w:val="1"/>
      <w:numFmt w:val="lowerLetter"/>
      <w:lvlText w:val="%8."/>
      <w:lvlJc w:val="left"/>
      <w:pPr>
        <w:ind w:left="5760" w:hanging="360"/>
      </w:pPr>
    </w:lvl>
    <w:lvl w:ilvl="8" w:tplc="F5D6CCCC">
      <w:start w:val="1"/>
      <w:numFmt w:val="lowerRoman"/>
      <w:lvlText w:val="%9."/>
      <w:lvlJc w:val="right"/>
      <w:pPr>
        <w:ind w:left="6480" w:hanging="180"/>
      </w:pPr>
    </w:lvl>
  </w:abstractNum>
  <w:abstractNum w:abstractNumId="76" w15:restartNumberingAfterBreak="0">
    <w:nsid w:val="4BDF61C5"/>
    <w:multiLevelType w:val="multilevel"/>
    <w:tmpl w:val="127E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C715D55"/>
    <w:multiLevelType w:val="hybridMultilevel"/>
    <w:tmpl w:val="E1368DDE"/>
    <w:lvl w:ilvl="0" w:tplc="E27C63F6">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4DAD27A0"/>
    <w:multiLevelType w:val="hybridMultilevel"/>
    <w:tmpl w:val="A5D8C8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9" w15:restartNumberingAfterBreak="0">
    <w:nsid w:val="4F6E65FC"/>
    <w:multiLevelType w:val="multilevel"/>
    <w:tmpl w:val="7A90855E"/>
    <w:lvl w:ilvl="0">
      <w:start w:val="1"/>
      <w:numFmt w:val="bullet"/>
      <w:lvlText w:val=""/>
      <w:lvlJc w:val="left"/>
      <w:pPr>
        <w:ind w:left="360" w:hanging="360"/>
      </w:pPr>
      <w:rPr>
        <w:rFonts w:ascii="Symbol" w:hAnsi="Symbol" w:hint="default"/>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80" w15:restartNumberingAfterBreak="0">
    <w:nsid w:val="503B225C"/>
    <w:multiLevelType w:val="hybridMultilevel"/>
    <w:tmpl w:val="FAE4C448"/>
    <w:lvl w:ilvl="0" w:tplc="9C6C5ADA">
      <w:start w:val="1"/>
      <w:numFmt w:val="decimal"/>
      <w:lvlText w:val="%1)"/>
      <w:lvlJc w:val="left"/>
      <w:pPr>
        <w:ind w:left="720" w:hanging="360"/>
      </w:pPr>
      <w:rPr>
        <w:b/>
        <w:bCs/>
      </w:rPr>
    </w:lvl>
    <w:lvl w:ilvl="1" w:tplc="712E7C2E">
      <w:start w:val="2"/>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508C4DD3"/>
    <w:multiLevelType w:val="hybridMultilevel"/>
    <w:tmpl w:val="BF524B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15:restartNumberingAfterBreak="0">
    <w:nsid w:val="50B32A24"/>
    <w:multiLevelType w:val="hybridMultilevel"/>
    <w:tmpl w:val="ED266650"/>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50B57E49"/>
    <w:multiLevelType w:val="hybridMultilevel"/>
    <w:tmpl w:val="26084C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50E38AA0"/>
    <w:multiLevelType w:val="hybridMultilevel"/>
    <w:tmpl w:val="1528DC5A"/>
    <w:lvl w:ilvl="0" w:tplc="FD74CE24">
      <w:start w:val="1"/>
      <w:numFmt w:val="upperLetter"/>
      <w:lvlText w:val="%1."/>
      <w:lvlJc w:val="left"/>
      <w:pPr>
        <w:ind w:left="720" w:hanging="360"/>
      </w:pPr>
    </w:lvl>
    <w:lvl w:ilvl="1" w:tplc="F56E0C86">
      <w:start w:val="1"/>
      <w:numFmt w:val="lowerLetter"/>
      <w:lvlText w:val="%2."/>
      <w:lvlJc w:val="left"/>
      <w:pPr>
        <w:ind w:left="1440" w:hanging="360"/>
      </w:pPr>
    </w:lvl>
    <w:lvl w:ilvl="2" w:tplc="EFC85FA4">
      <w:start w:val="1"/>
      <w:numFmt w:val="lowerRoman"/>
      <w:lvlText w:val="%3."/>
      <w:lvlJc w:val="right"/>
      <w:pPr>
        <w:ind w:left="2160" w:hanging="180"/>
      </w:pPr>
    </w:lvl>
    <w:lvl w:ilvl="3" w:tplc="B074E4EC">
      <w:start w:val="1"/>
      <w:numFmt w:val="decimal"/>
      <w:lvlText w:val="%4."/>
      <w:lvlJc w:val="left"/>
      <w:pPr>
        <w:ind w:left="2880" w:hanging="360"/>
      </w:pPr>
    </w:lvl>
    <w:lvl w:ilvl="4" w:tplc="F51E2EFE">
      <w:start w:val="1"/>
      <w:numFmt w:val="lowerLetter"/>
      <w:lvlText w:val="%5."/>
      <w:lvlJc w:val="left"/>
      <w:pPr>
        <w:ind w:left="3600" w:hanging="360"/>
      </w:pPr>
    </w:lvl>
    <w:lvl w:ilvl="5" w:tplc="354C2E92">
      <w:start w:val="1"/>
      <w:numFmt w:val="lowerRoman"/>
      <w:lvlText w:val="%6."/>
      <w:lvlJc w:val="right"/>
      <w:pPr>
        <w:ind w:left="4320" w:hanging="180"/>
      </w:pPr>
    </w:lvl>
    <w:lvl w:ilvl="6" w:tplc="103AE8A4">
      <w:start w:val="1"/>
      <w:numFmt w:val="decimal"/>
      <w:lvlText w:val="%7."/>
      <w:lvlJc w:val="left"/>
      <w:pPr>
        <w:ind w:left="5040" w:hanging="360"/>
      </w:pPr>
    </w:lvl>
    <w:lvl w:ilvl="7" w:tplc="A1C23838">
      <w:start w:val="1"/>
      <w:numFmt w:val="lowerLetter"/>
      <w:lvlText w:val="%8."/>
      <w:lvlJc w:val="left"/>
      <w:pPr>
        <w:ind w:left="5760" w:hanging="360"/>
      </w:pPr>
    </w:lvl>
    <w:lvl w:ilvl="8" w:tplc="172AF1F4">
      <w:start w:val="1"/>
      <w:numFmt w:val="lowerRoman"/>
      <w:lvlText w:val="%9."/>
      <w:lvlJc w:val="right"/>
      <w:pPr>
        <w:ind w:left="6480" w:hanging="180"/>
      </w:pPr>
    </w:lvl>
  </w:abstractNum>
  <w:abstractNum w:abstractNumId="85" w15:restartNumberingAfterBreak="0">
    <w:nsid w:val="51F5BAAA"/>
    <w:multiLevelType w:val="hybridMultilevel"/>
    <w:tmpl w:val="C86689C0"/>
    <w:lvl w:ilvl="0" w:tplc="FFC0FFA8">
      <w:start w:val="2"/>
      <w:numFmt w:val="upperLetter"/>
      <w:lvlText w:val="%1."/>
      <w:lvlJc w:val="left"/>
      <w:pPr>
        <w:ind w:left="720" w:hanging="360"/>
      </w:pPr>
    </w:lvl>
    <w:lvl w:ilvl="1" w:tplc="884E8818">
      <w:start w:val="1"/>
      <w:numFmt w:val="lowerLetter"/>
      <w:lvlText w:val="%2."/>
      <w:lvlJc w:val="left"/>
      <w:pPr>
        <w:ind w:left="1440" w:hanging="360"/>
      </w:pPr>
    </w:lvl>
    <w:lvl w:ilvl="2" w:tplc="72D25ECA">
      <w:start w:val="1"/>
      <w:numFmt w:val="lowerRoman"/>
      <w:lvlText w:val="%3."/>
      <w:lvlJc w:val="right"/>
      <w:pPr>
        <w:ind w:left="2160" w:hanging="180"/>
      </w:pPr>
    </w:lvl>
    <w:lvl w:ilvl="3" w:tplc="C89EDB2E">
      <w:start w:val="1"/>
      <w:numFmt w:val="decimal"/>
      <w:lvlText w:val="%4."/>
      <w:lvlJc w:val="left"/>
      <w:pPr>
        <w:ind w:left="2880" w:hanging="360"/>
      </w:pPr>
    </w:lvl>
    <w:lvl w:ilvl="4" w:tplc="04B6FB18">
      <w:start w:val="1"/>
      <w:numFmt w:val="lowerLetter"/>
      <w:lvlText w:val="%5."/>
      <w:lvlJc w:val="left"/>
      <w:pPr>
        <w:ind w:left="3600" w:hanging="360"/>
      </w:pPr>
    </w:lvl>
    <w:lvl w:ilvl="5" w:tplc="4D786320">
      <w:start w:val="1"/>
      <w:numFmt w:val="lowerRoman"/>
      <w:lvlText w:val="%6."/>
      <w:lvlJc w:val="right"/>
      <w:pPr>
        <w:ind w:left="4320" w:hanging="180"/>
      </w:pPr>
    </w:lvl>
    <w:lvl w:ilvl="6" w:tplc="483A45A8">
      <w:start w:val="1"/>
      <w:numFmt w:val="decimal"/>
      <w:lvlText w:val="%7."/>
      <w:lvlJc w:val="left"/>
      <w:pPr>
        <w:ind w:left="5040" w:hanging="360"/>
      </w:pPr>
    </w:lvl>
    <w:lvl w:ilvl="7" w:tplc="C37034B8">
      <w:start w:val="1"/>
      <w:numFmt w:val="lowerLetter"/>
      <w:lvlText w:val="%8."/>
      <w:lvlJc w:val="left"/>
      <w:pPr>
        <w:ind w:left="5760" w:hanging="360"/>
      </w:pPr>
    </w:lvl>
    <w:lvl w:ilvl="8" w:tplc="FB7C6F48">
      <w:start w:val="1"/>
      <w:numFmt w:val="lowerRoman"/>
      <w:lvlText w:val="%9."/>
      <w:lvlJc w:val="right"/>
      <w:pPr>
        <w:ind w:left="6480" w:hanging="180"/>
      </w:pPr>
    </w:lvl>
  </w:abstractNum>
  <w:abstractNum w:abstractNumId="86" w15:restartNumberingAfterBreak="0">
    <w:nsid w:val="550BE345"/>
    <w:multiLevelType w:val="hybridMultilevel"/>
    <w:tmpl w:val="1D9C4284"/>
    <w:lvl w:ilvl="0" w:tplc="4508A0C0">
      <w:start w:val="1"/>
      <w:numFmt w:val="upperLetter"/>
      <w:lvlText w:val="%1."/>
      <w:lvlJc w:val="left"/>
      <w:pPr>
        <w:ind w:left="720" w:hanging="360"/>
      </w:pPr>
    </w:lvl>
    <w:lvl w:ilvl="1" w:tplc="561CF06A">
      <w:start w:val="1"/>
      <w:numFmt w:val="lowerLetter"/>
      <w:lvlText w:val="%2."/>
      <w:lvlJc w:val="left"/>
      <w:pPr>
        <w:ind w:left="1440" w:hanging="360"/>
      </w:pPr>
    </w:lvl>
    <w:lvl w:ilvl="2" w:tplc="A48069C4">
      <w:start w:val="1"/>
      <w:numFmt w:val="lowerRoman"/>
      <w:lvlText w:val="%3."/>
      <w:lvlJc w:val="right"/>
      <w:pPr>
        <w:ind w:left="2160" w:hanging="180"/>
      </w:pPr>
    </w:lvl>
    <w:lvl w:ilvl="3" w:tplc="ECF89D24">
      <w:start w:val="1"/>
      <w:numFmt w:val="decimal"/>
      <w:lvlText w:val="%4."/>
      <w:lvlJc w:val="left"/>
      <w:pPr>
        <w:ind w:left="2880" w:hanging="360"/>
      </w:pPr>
    </w:lvl>
    <w:lvl w:ilvl="4" w:tplc="17D47950">
      <w:start w:val="1"/>
      <w:numFmt w:val="lowerLetter"/>
      <w:lvlText w:val="%5."/>
      <w:lvlJc w:val="left"/>
      <w:pPr>
        <w:ind w:left="3600" w:hanging="360"/>
      </w:pPr>
    </w:lvl>
    <w:lvl w:ilvl="5" w:tplc="9484F718">
      <w:start w:val="1"/>
      <w:numFmt w:val="lowerRoman"/>
      <w:lvlText w:val="%6."/>
      <w:lvlJc w:val="right"/>
      <w:pPr>
        <w:ind w:left="4320" w:hanging="180"/>
      </w:pPr>
    </w:lvl>
    <w:lvl w:ilvl="6" w:tplc="17069FE0">
      <w:start w:val="1"/>
      <w:numFmt w:val="decimal"/>
      <w:lvlText w:val="%7."/>
      <w:lvlJc w:val="left"/>
      <w:pPr>
        <w:ind w:left="5040" w:hanging="360"/>
      </w:pPr>
    </w:lvl>
    <w:lvl w:ilvl="7" w:tplc="DBD62466">
      <w:start w:val="1"/>
      <w:numFmt w:val="lowerLetter"/>
      <w:lvlText w:val="%8."/>
      <w:lvlJc w:val="left"/>
      <w:pPr>
        <w:ind w:left="5760" w:hanging="360"/>
      </w:pPr>
    </w:lvl>
    <w:lvl w:ilvl="8" w:tplc="B7D27C74">
      <w:start w:val="1"/>
      <w:numFmt w:val="lowerRoman"/>
      <w:lvlText w:val="%9."/>
      <w:lvlJc w:val="right"/>
      <w:pPr>
        <w:ind w:left="6480" w:hanging="180"/>
      </w:pPr>
    </w:lvl>
  </w:abstractNum>
  <w:abstractNum w:abstractNumId="87" w15:restartNumberingAfterBreak="0">
    <w:nsid w:val="551AC124"/>
    <w:multiLevelType w:val="hybridMultilevel"/>
    <w:tmpl w:val="16A62658"/>
    <w:lvl w:ilvl="0" w:tplc="61E86338">
      <w:start w:val="1"/>
      <w:numFmt w:val="upperLetter"/>
      <w:lvlText w:val="%1."/>
      <w:lvlJc w:val="left"/>
      <w:pPr>
        <w:ind w:left="720" w:hanging="360"/>
      </w:pPr>
    </w:lvl>
    <w:lvl w:ilvl="1" w:tplc="EE6EA1C2">
      <w:start w:val="1"/>
      <w:numFmt w:val="lowerLetter"/>
      <w:lvlText w:val="%2."/>
      <w:lvlJc w:val="left"/>
      <w:pPr>
        <w:ind w:left="1440" w:hanging="360"/>
      </w:pPr>
    </w:lvl>
    <w:lvl w:ilvl="2" w:tplc="052CD6F2">
      <w:start w:val="1"/>
      <w:numFmt w:val="lowerRoman"/>
      <w:lvlText w:val="%3."/>
      <w:lvlJc w:val="right"/>
      <w:pPr>
        <w:ind w:left="2160" w:hanging="180"/>
      </w:pPr>
    </w:lvl>
    <w:lvl w:ilvl="3" w:tplc="983EEED4">
      <w:start w:val="1"/>
      <w:numFmt w:val="decimal"/>
      <w:lvlText w:val="%4."/>
      <w:lvlJc w:val="left"/>
      <w:pPr>
        <w:ind w:left="2880" w:hanging="360"/>
      </w:pPr>
    </w:lvl>
    <w:lvl w:ilvl="4" w:tplc="EF9E1B20">
      <w:start w:val="1"/>
      <w:numFmt w:val="lowerLetter"/>
      <w:lvlText w:val="%5."/>
      <w:lvlJc w:val="left"/>
      <w:pPr>
        <w:ind w:left="3600" w:hanging="360"/>
      </w:pPr>
    </w:lvl>
    <w:lvl w:ilvl="5" w:tplc="DCE4C184">
      <w:start w:val="1"/>
      <w:numFmt w:val="lowerRoman"/>
      <w:lvlText w:val="%6."/>
      <w:lvlJc w:val="right"/>
      <w:pPr>
        <w:ind w:left="4320" w:hanging="180"/>
      </w:pPr>
    </w:lvl>
    <w:lvl w:ilvl="6" w:tplc="70A01C7A">
      <w:start w:val="1"/>
      <w:numFmt w:val="decimal"/>
      <w:lvlText w:val="%7."/>
      <w:lvlJc w:val="left"/>
      <w:pPr>
        <w:ind w:left="5040" w:hanging="360"/>
      </w:pPr>
    </w:lvl>
    <w:lvl w:ilvl="7" w:tplc="CB762026">
      <w:start w:val="1"/>
      <w:numFmt w:val="lowerLetter"/>
      <w:lvlText w:val="%8."/>
      <w:lvlJc w:val="left"/>
      <w:pPr>
        <w:ind w:left="5760" w:hanging="360"/>
      </w:pPr>
    </w:lvl>
    <w:lvl w:ilvl="8" w:tplc="A19E9744">
      <w:start w:val="1"/>
      <w:numFmt w:val="lowerRoman"/>
      <w:lvlText w:val="%9."/>
      <w:lvlJc w:val="right"/>
      <w:pPr>
        <w:ind w:left="6480" w:hanging="180"/>
      </w:pPr>
    </w:lvl>
  </w:abstractNum>
  <w:abstractNum w:abstractNumId="88" w15:restartNumberingAfterBreak="0">
    <w:nsid w:val="55B96FBE"/>
    <w:multiLevelType w:val="multilevel"/>
    <w:tmpl w:val="5108F53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9" w15:restartNumberingAfterBreak="0">
    <w:nsid w:val="56A551D9"/>
    <w:multiLevelType w:val="hybridMultilevel"/>
    <w:tmpl w:val="5D7A92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575C3AEF"/>
    <w:multiLevelType w:val="multilevel"/>
    <w:tmpl w:val="6A5E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79248E9"/>
    <w:multiLevelType w:val="multilevel"/>
    <w:tmpl w:val="952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7B32E82"/>
    <w:multiLevelType w:val="multilevel"/>
    <w:tmpl w:val="E83A8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8AB5535"/>
    <w:multiLevelType w:val="hybridMultilevel"/>
    <w:tmpl w:val="5C767064"/>
    <w:lvl w:ilvl="0" w:tplc="28164ABE">
      <w:start w:val="1"/>
      <w:numFmt w:val="lowerLetter"/>
      <w:lvlText w:val="%1."/>
      <w:lvlJc w:val="left"/>
      <w:pPr>
        <w:ind w:left="720" w:hanging="360"/>
      </w:pPr>
      <w:rPr>
        <w:b/>
        <w:bCs/>
      </w:rPr>
    </w:lvl>
    <w:lvl w:ilvl="1" w:tplc="49BAFBAE">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A7A59C8"/>
    <w:multiLevelType w:val="hybridMultilevel"/>
    <w:tmpl w:val="CE40F086"/>
    <w:lvl w:ilvl="0" w:tplc="FDFEC178">
      <w:start w:val="1"/>
      <w:numFmt w:val="upperLetter"/>
      <w:lvlText w:val="%1."/>
      <w:lvlJc w:val="left"/>
      <w:pPr>
        <w:ind w:left="720" w:hanging="360"/>
      </w:pPr>
    </w:lvl>
    <w:lvl w:ilvl="1" w:tplc="9A4842D6">
      <w:start w:val="1"/>
      <w:numFmt w:val="lowerLetter"/>
      <w:lvlText w:val="%2."/>
      <w:lvlJc w:val="left"/>
      <w:pPr>
        <w:ind w:left="1440" w:hanging="360"/>
      </w:pPr>
    </w:lvl>
    <w:lvl w:ilvl="2" w:tplc="6BB0CBC8">
      <w:start w:val="1"/>
      <w:numFmt w:val="lowerRoman"/>
      <w:lvlText w:val="%3."/>
      <w:lvlJc w:val="right"/>
      <w:pPr>
        <w:ind w:left="2160" w:hanging="180"/>
      </w:pPr>
    </w:lvl>
    <w:lvl w:ilvl="3" w:tplc="7284B6B6">
      <w:start w:val="1"/>
      <w:numFmt w:val="decimal"/>
      <w:lvlText w:val="%4."/>
      <w:lvlJc w:val="left"/>
      <w:pPr>
        <w:ind w:left="2880" w:hanging="360"/>
      </w:pPr>
    </w:lvl>
    <w:lvl w:ilvl="4" w:tplc="FA7E36B0">
      <w:start w:val="1"/>
      <w:numFmt w:val="lowerLetter"/>
      <w:lvlText w:val="%5."/>
      <w:lvlJc w:val="left"/>
      <w:pPr>
        <w:ind w:left="3600" w:hanging="360"/>
      </w:pPr>
    </w:lvl>
    <w:lvl w:ilvl="5" w:tplc="56264B20">
      <w:start w:val="1"/>
      <w:numFmt w:val="lowerRoman"/>
      <w:lvlText w:val="%6."/>
      <w:lvlJc w:val="right"/>
      <w:pPr>
        <w:ind w:left="4320" w:hanging="180"/>
      </w:pPr>
    </w:lvl>
    <w:lvl w:ilvl="6" w:tplc="6D388776">
      <w:start w:val="1"/>
      <w:numFmt w:val="decimal"/>
      <w:lvlText w:val="%7."/>
      <w:lvlJc w:val="left"/>
      <w:pPr>
        <w:ind w:left="5040" w:hanging="360"/>
      </w:pPr>
    </w:lvl>
    <w:lvl w:ilvl="7" w:tplc="5DA27924">
      <w:start w:val="1"/>
      <w:numFmt w:val="lowerLetter"/>
      <w:lvlText w:val="%8."/>
      <w:lvlJc w:val="left"/>
      <w:pPr>
        <w:ind w:left="5760" w:hanging="360"/>
      </w:pPr>
    </w:lvl>
    <w:lvl w:ilvl="8" w:tplc="C332F446">
      <w:start w:val="1"/>
      <w:numFmt w:val="lowerRoman"/>
      <w:lvlText w:val="%9."/>
      <w:lvlJc w:val="right"/>
      <w:pPr>
        <w:ind w:left="6480" w:hanging="180"/>
      </w:pPr>
    </w:lvl>
  </w:abstractNum>
  <w:abstractNum w:abstractNumId="95" w15:restartNumberingAfterBreak="0">
    <w:nsid w:val="5B6E59F8"/>
    <w:multiLevelType w:val="multilevel"/>
    <w:tmpl w:val="B166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5BC47336"/>
    <w:multiLevelType w:val="hybridMultilevel"/>
    <w:tmpl w:val="630AE84C"/>
    <w:lvl w:ilvl="0" w:tplc="44386432">
      <w:start w:val="1"/>
      <w:numFmt w:val="upperLetter"/>
      <w:lvlText w:val="%1."/>
      <w:lvlJc w:val="left"/>
      <w:pPr>
        <w:ind w:left="720" w:hanging="360"/>
      </w:pPr>
    </w:lvl>
    <w:lvl w:ilvl="1" w:tplc="58BA6480">
      <w:start w:val="1"/>
      <w:numFmt w:val="lowerLetter"/>
      <w:lvlText w:val="%2."/>
      <w:lvlJc w:val="left"/>
      <w:pPr>
        <w:ind w:left="1440" w:hanging="360"/>
      </w:pPr>
    </w:lvl>
    <w:lvl w:ilvl="2" w:tplc="F2CE8C36">
      <w:start w:val="1"/>
      <w:numFmt w:val="lowerRoman"/>
      <w:lvlText w:val="%3."/>
      <w:lvlJc w:val="right"/>
      <w:pPr>
        <w:ind w:left="2160" w:hanging="180"/>
      </w:pPr>
    </w:lvl>
    <w:lvl w:ilvl="3" w:tplc="5B2C42EA">
      <w:start w:val="1"/>
      <w:numFmt w:val="decimal"/>
      <w:lvlText w:val="%4."/>
      <w:lvlJc w:val="left"/>
      <w:pPr>
        <w:ind w:left="2880" w:hanging="360"/>
      </w:pPr>
    </w:lvl>
    <w:lvl w:ilvl="4" w:tplc="55F62602">
      <w:start w:val="1"/>
      <w:numFmt w:val="lowerLetter"/>
      <w:lvlText w:val="%5."/>
      <w:lvlJc w:val="left"/>
      <w:pPr>
        <w:ind w:left="3600" w:hanging="360"/>
      </w:pPr>
    </w:lvl>
    <w:lvl w:ilvl="5" w:tplc="A2AC2BC4">
      <w:start w:val="1"/>
      <w:numFmt w:val="lowerRoman"/>
      <w:lvlText w:val="%6."/>
      <w:lvlJc w:val="right"/>
      <w:pPr>
        <w:ind w:left="4320" w:hanging="180"/>
      </w:pPr>
    </w:lvl>
    <w:lvl w:ilvl="6" w:tplc="8E0A80D6">
      <w:start w:val="1"/>
      <w:numFmt w:val="decimal"/>
      <w:lvlText w:val="%7."/>
      <w:lvlJc w:val="left"/>
      <w:pPr>
        <w:ind w:left="5040" w:hanging="360"/>
      </w:pPr>
    </w:lvl>
    <w:lvl w:ilvl="7" w:tplc="322C453E">
      <w:start w:val="1"/>
      <w:numFmt w:val="lowerLetter"/>
      <w:lvlText w:val="%8."/>
      <w:lvlJc w:val="left"/>
      <w:pPr>
        <w:ind w:left="5760" w:hanging="360"/>
      </w:pPr>
    </w:lvl>
    <w:lvl w:ilvl="8" w:tplc="BE30AB56">
      <w:start w:val="1"/>
      <w:numFmt w:val="lowerRoman"/>
      <w:lvlText w:val="%9."/>
      <w:lvlJc w:val="right"/>
      <w:pPr>
        <w:ind w:left="6480" w:hanging="180"/>
      </w:pPr>
    </w:lvl>
  </w:abstractNum>
  <w:abstractNum w:abstractNumId="97" w15:restartNumberingAfterBreak="0">
    <w:nsid w:val="5F3F47A9"/>
    <w:multiLevelType w:val="hybridMultilevel"/>
    <w:tmpl w:val="CDB8ACB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98" w15:restartNumberingAfterBreak="0">
    <w:nsid w:val="6021285E"/>
    <w:multiLevelType w:val="multilevel"/>
    <w:tmpl w:val="903A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00" w15:restartNumberingAfterBreak="0">
    <w:nsid w:val="622565E1"/>
    <w:multiLevelType w:val="multilevel"/>
    <w:tmpl w:val="597E8B18"/>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1" w15:restartNumberingAfterBreak="0">
    <w:nsid w:val="62EE044D"/>
    <w:multiLevelType w:val="hybridMultilevel"/>
    <w:tmpl w:val="956AA6AE"/>
    <w:lvl w:ilvl="0" w:tplc="CD22501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63754683"/>
    <w:multiLevelType w:val="hybridMultilevel"/>
    <w:tmpl w:val="854E883C"/>
    <w:lvl w:ilvl="0" w:tplc="F38E4310">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63BE4D2E"/>
    <w:multiLevelType w:val="hybridMultilevel"/>
    <w:tmpl w:val="AF6C611E"/>
    <w:lvl w:ilvl="0" w:tplc="573AB4EA">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4" w15:restartNumberingAfterBreak="0">
    <w:nsid w:val="6458112F"/>
    <w:multiLevelType w:val="hybridMultilevel"/>
    <w:tmpl w:val="C8084FFA"/>
    <w:lvl w:ilvl="0" w:tplc="9938934C">
      <w:start w:val="1"/>
      <w:numFmt w:val="upperRoman"/>
      <w:lvlText w:val="%1."/>
      <w:lvlJc w:val="right"/>
      <w:pPr>
        <w:ind w:left="720" w:hanging="360"/>
      </w:pPr>
    </w:lvl>
    <w:lvl w:ilvl="1" w:tplc="50A42F7E">
      <w:start w:val="1"/>
      <w:numFmt w:val="lowerLetter"/>
      <w:lvlText w:val="%2."/>
      <w:lvlJc w:val="left"/>
      <w:pPr>
        <w:ind w:left="1440" w:hanging="360"/>
      </w:pPr>
    </w:lvl>
    <w:lvl w:ilvl="2" w:tplc="6FDE059E">
      <w:start w:val="1"/>
      <w:numFmt w:val="lowerRoman"/>
      <w:lvlText w:val="%3."/>
      <w:lvlJc w:val="right"/>
      <w:pPr>
        <w:ind w:left="2160" w:hanging="180"/>
      </w:pPr>
    </w:lvl>
    <w:lvl w:ilvl="3" w:tplc="EB746CEE">
      <w:start w:val="1"/>
      <w:numFmt w:val="decimal"/>
      <w:lvlText w:val="%4."/>
      <w:lvlJc w:val="left"/>
      <w:pPr>
        <w:ind w:left="2880" w:hanging="360"/>
      </w:pPr>
    </w:lvl>
    <w:lvl w:ilvl="4" w:tplc="5172E80C">
      <w:start w:val="1"/>
      <w:numFmt w:val="lowerLetter"/>
      <w:lvlText w:val="%5."/>
      <w:lvlJc w:val="left"/>
      <w:pPr>
        <w:ind w:left="3600" w:hanging="360"/>
      </w:pPr>
    </w:lvl>
    <w:lvl w:ilvl="5" w:tplc="99920C3E">
      <w:start w:val="1"/>
      <w:numFmt w:val="lowerRoman"/>
      <w:lvlText w:val="%6."/>
      <w:lvlJc w:val="right"/>
      <w:pPr>
        <w:ind w:left="4320" w:hanging="180"/>
      </w:pPr>
    </w:lvl>
    <w:lvl w:ilvl="6" w:tplc="04BA9C42">
      <w:start w:val="1"/>
      <w:numFmt w:val="decimal"/>
      <w:lvlText w:val="%7."/>
      <w:lvlJc w:val="left"/>
      <w:pPr>
        <w:ind w:left="5040" w:hanging="360"/>
      </w:pPr>
    </w:lvl>
    <w:lvl w:ilvl="7" w:tplc="28B65106">
      <w:start w:val="1"/>
      <w:numFmt w:val="lowerLetter"/>
      <w:lvlText w:val="%8."/>
      <w:lvlJc w:val="left"/>
      <w:pPr>
        <w:ind w:left="5760" w:hanging="360"/>
      </w:pPr>
    </w:lvl>
    <w:lvl w:ilvl="8" w:tplc="BBD69DB0">
      <w:start w:val="1"/>
      <w:numFmt w:val="lowerRoman"/>
      <w:lvlText w:val="%9."/>
      <w:lvlJc w:val="right"/>
      <w:pPr>
        <w:ind w:left="6480" w:hanging="180"/>
      </w:pPr>
    </w:lvl>
  </w:abstractNum>
  <w:abstractNum w:abstractNumId="105" w15:restartNumberingAfterBreak="0">
    <w:nsid w:val="64671F39"/>
    <w:multiLevelType w:val="hybridMultilevel"/>
    <w:tmpl w:val="D72AECAE"/>
    <w:lvl w:ilvl="0" w:tplc="240A0019">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64AE28E1"/>
    <w:multiLevelType w:val="hybridMultilevel"/>
    <w:tmpl w:val="956AA6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65A95CF1"/>
    <w:multiLevelType w:val="multilevel"/>
    <w:tmpl w:val="8B560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678773C9"/>
    <w:multiLevelType w:val="multilevel"/>
    <w:tmpl w:val="6CA6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68EE4A5E"/>
    <w:multiLevelType w:val="multilevel"/>
    <w:tmpl w:val="EB2811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6954013A"/>
    <w:multiLevelType w:val="hybridMultilevel"/>
    <w:tmpl w:val="5502A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1" w15:restartNumberingAfterBreak="0">
    <w:nsid w:val="6A1F75E5"/>
    <w:multiLevelType w:val="multilevel"/>
    <w:tmpl w:val="35D0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ADD017E"/>
    <w:multiLevelType w:val="multilevel"/>
    <w:tmpl w:val="DD90678E"/>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720" w:hanging="360"/>
      </w:pPr>
      <w:rPr>
        <w:rFonts w:hint="default"/>
      </w:rPr>
    </w:lvl>
    <w:lvl w:ilvl="2">
      <w:start w:val="1"/>
      <w:numFmt w:val="decimal"/>
      <w:pStyle w:val="Ttulo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6B07451D"/>
    <w:multiLevelType w:val="multilevel"/>
    <w:tmpl w:val="4B08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B4F7FBC"/>
    <w:multiLevelType w:val="multilevel"/>
    <w:tmpl w:val="21C26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B6B47FF"/>
    <w:multiLevelType w:val="hybridMultilevel"/>
    <w:tmpl w:val="039E13C8"/>
    <w:lvl w:ilvl="0" w:tplc="570E2954">
      <w:start w:val="1"/>
      <w:numFmt w:val="upperRoman"/>
      <w:lvlText w:val="%1."/>
      <w:lvlJc w:val="righ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6" w15:restartNumberingAfterBreak="0">
    <w:nsid w:val="6C5C62E8"/>
    <w:multiLevelType w:val="hybridMultilevel"/>
    <w:tmpl w:val="A8A8A682"/>
    <w:lvl w:ilvl="0" w:tplc="240A0015">
      <w:start w:val="1"/>
      <w:numFmt w:val="upperLetter"/>
      <w:lvlText w:val="%1."/>
      <w:lvlJc w:val="left"/>
      <w:pPr>
        <w:ind w:left="355" w:hanging="360"/>
      </w:pPr>
      <w:rPr>
        <w:rFonts w:hint="default"/>
        <w:b/>
        <w:bCs/>
      </w:rPr>
    </w:lvl>
    <w:lvl w:ilvl="1" w:tplc="240A0019" w:tentative="1">
      <w:start w:val="1"/>
      <w:numFmt w:val="lowerLetter"/>
      <w:lvlText w:val="%2."/>
      <w:lvlJc w:val="left"/>
      <w:pPr>
        <w:ind w:left="1075" w:hanging="360"/>
      </w:pPr>
    </w:lvl>
    <w:lvl w:ilvl="2" w:tplc="240A001B" w:tentative="1">
      <w:start w:val="1"/>
      <w:numFmt w:val="lowerRoman"/>
      <w:lvlText w:val="%3."/>
      <w:lvlJc w:val="right"/>
      <w:pPr>
        <w:ind w:left="1795" w:hanging="180"/>
      </w:pPr>
    </w:lvl>
    <w:lvl w:ilvl="3" w:tplc="240A000F" w:tentative="1">
      <w:start w:val="1"/>
      <w:numFmt w:val="decimal"/>
      <w:lvlText w:val="%4."/>
      <w:lvlJc w:val="left"/>
      <w:pPr>
        <w:ind w:left="2515" w:hanging="360"/>
      </w:pPr>
    </w:lvl>
    <w:lvl w:ilvl="4" w:tplc="240A0019" w:tentative="1">
      <w:start w:val="1"/>
      <w:numFmt w:val="lowerLetter"/>
      <w:lvlText w:val="%5."/>
      <w:lvlJc w:val="left"/>
      <w:pPr>
        <w:ind w:left="3235" w:hanging="360"/>
      </w:pPr>
    </w:lvl>
    <w:lvl w:ilvl="5" w:tplc="240A001B" w:tentative="1">
      <w:start w:val="1"/>
      <w:numFmt w:val="lowerRoman"/>
      <w:lvlText w:val="%6."/>
      <w:lvlJc w:val="right"/>
      <w:pPr>
        <w:ind w:left="3955" w:hanging="180"/>
      </w:pPr>
    </w:lvl>
    <w:lvl w:ilvl="6" w:tplc="240A000F" w:tentative="1">
      <w:start w:val="1"/>
      <w:numFmt w:val="decimal"/>
      <w:lvlText w:val="%7."/>
      <w:lvlJc w:val="left"/>
      <w:pPr>
        <w:ind w:left="4675" w:hanging="360"/>
      </w:pPr>
    </w:lvl>
    <w:lvl w:ilvl="7" w:tplc="240A0019" w:tentative="1">
      <w:start w:val="1"/>
      <w:numFmt w:val="lowerLetter"/>
      <w:lvlText w:val="%8."/>
      <w:lvlJc w:val="left"/>
      <w:pPr>
        <w:ind w:left="5395" w:hanging="360"/>
      </w:pPr>
    </w:lvl>
    <w:lvl w:ilvl="8" w:tplc="240A001B" w:tentative="1">
      <w:start w:val="1"/>
      <w:numFmt w:val="lowerRoman"/>
      <w:lvlText w:val="%9."/>
      <w:lvlJc w:val="right"/>
      <w:pPr>
        <w:ind w:left="6115" w:hanging="180"/>
      </w:pPr>
    </w:lvl>
  </w:abstractNum>
  <w:abstractNum w:abstractNumId="117" w15:restartNumberingAfterBreak="0">
    <w:nsid w:val="6D466106"/>
    <w:multiLevelType w:val="multilevel"/>
    <w:tmpl w:val="FB769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6DB77060"/>
    <w:multiLevelType w:val="hybridMultilevel"/>
    <w:tmpl w:val="DF9AD650"/>
    <w:lvl w:ilvl="0" w:tplc="3914247E">
      <w:start w:val="1"/>
      <w:numFmt w:val="upperRoman"/>
      <w:lvlText w:val="%1."/>
      <w:lvlJc w:val="right"/>
      <w:pPr>
        <w:ind w:left="720" w:hanging="360"/>
      </w:pPr>
    </w:lvl>
    <w:lvl w:ilvl="1" w:tplc="53AA1532">
      <w:start w:val="1"/>
      <w:numFmt w:val="lowerLetter"/>
      <w:lvlText w:val="%2."/>
      <w:lvlJc w:val="left"/>
      <w:pPr>
        <w:ind w:left="1440" w:hanging="360"/>
      </w:pPr>
    </w:lvl>
    <w:lvl w:ilvl="2" w:tplc="95D0B7EA">
      <w:start w:val="1"/>
      <w:numFmt w:val="lowerRoman"/>
      <w:lvlText w:val="%3."/>
      <w:lvlJc w:val="right"/>
      <w:pPr>
        <w:ind w:left="2160" w:hanging="180"/>
      </w:pPr>
    </w:lvl>
    <w:lvl w:ilvl="3" w:tplc="17C6542C">
      <w:start w:val="1"/>
      <w:numFmt w:val="decimal"/>
      <w:lvlText w:val="%4."/>
      <w:lvlJc w:val="left"/>
      <w:pPr>
        <w:ind w:left="2880" w:hanging="360"/>
      </w:pPr>
    </w:lvl>
    <w:lvl w:ilvl="4" w:tplc="AC802802">
      <w:start w:val="1"/>
      <w:numFmt w:val="lowerLetter"/>
      <w:lvlText w:val="%5."/>
      <w:lvlJc w:val="left"/>
      <w:pPr>
        <w:ind w:left="3600" w:hanging="360"/>
      </w:pPr>
    </w:lvl>
    <w:lvl w:ilvl="5" w:tplc="2C680236">
      <w:start w:val="1"/>
      <w:numFmt w:val="lowerRoman"/>
      <w:lvlText w:val="%6."/>
      <w:lvlJc w:val="right"/>
      <w:pPr>
        <w:ind w:left="4320" w:hanging="180"/>
      </w:pPr>
    </w:lvl>
    <w:lvl w:ilvl="6" w:tplc="0F3A79D8">
      <w:start w:val="1"/>
      <w:numFmt w:val="decimal"/>
      <w:lvlText w:val="%7."/>
      <w:lvlJc w:val="left"/>
      <w:pPr>
        <w:ind w:left="5040" w:hanging="360"/>
      </w:pPr>
    </w:lvl>
    <w:lvl w:ilvl="7" w:tplc="DD7A4108">
      <w:start w:val="1"/>
      <w:numFmt w:val="lowerLetter"/>
      <w:lvlText w:val="%8."/>
      <w:lvlJc w:val="left"/>
      <w:pPr>
        <w:ind w:left="5760" w:hanging="360"/>
      </w:pPr>
    </w:lvl>
    <w:lvl w:ilvl="8" w:tplc="35F0C01A">
      <w:start w:val="1"/>
      <w:numFmt w:val="lowerRoman"/>
      <w:lvlText w:val="%9."/>
      <w:lvlJc w:val="right"/>
      <w:pPr>
        <w:ind w:left="6480" w:hanging="180"/>
      </w:pPr>
    </w:lvl>
  </w:abstractNum>
  <w:abstractNum w:abstractNumId="119" w15:restartNumberingAfterBreak="0">
    <w:nsid w:val="6DDE309E"/>
    <w:multiLevelType w:val="multilevel"/>
    <w:tmpl w:val="CBA2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FEF6A95"/>
    <w:multiLevelType w:val="multilevel"/>
    <w:tmpl w:val="421EF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71186C6B"/>
    <w:multiLevelType w:val="multilevel"/>
    <w:tmpl w:val="40D6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713CBBB6"/>
    <w:multiLevelType w:val="hybridMultilevel"/>
    <w:tmpl w:val="0A5E0080"/>
    <w:lvl w:ilvl="0" w:tplc="6A6AF548">
      <w:start w:val="1"/>
      <w:numFmt w:val="upperRoman"/>
      <w:lvlText w:val="%1."/>
      <w:lvlJc w:val="right"/>
      <w:pPr>
        <w:ind w:left="720" w:hanging="360"/>
      </w:pPr>
    </w:lvl>
    <w:lvl w:ilvl="1" w:tplc="5BFA106E">
      <w:start w:val="1"/>
      <w:numFmt w:val="lowerLetter"/>
      <w:lvlText w:val="%2."/>
      <w:lvlJc w:val="left"/>
      <w:pPr>
        <w:ind w:left="1440" w:hanging="360"/>
      </w:pPr>
    </w:lvl>
    <w:lvl w:ilvl="2" w:tplc="CB480256">
      <w:start w:val="1"/>
      <w:numFmt w:val="lowerRoman"/>
      <w:lvlText w:val="%3."/>
      <w:lvlJc w:val="right"/>
      <w:pPr>
        <w:ind w:left="2160" w:hanging="180"/>
      </w:pPr>
    </w:lvl>
    <w:lvl w:ilvl="3" w:tplc="091A9AAC">
      <w:start w:val="1"/>
      <w:numFmt w:val="decimal"/>
      <w:lvlText w:val="%4."/>
      <w:lvlJc w:val="left"/>
      <w:pPr>
        <w:ind w:left="2880" w:hanging="360"/>
      </w:pPr>
    </w:lvl>
    <w:lvl w:ilvl="4" w:tplc="4378C95E">
      <w:start w:val="1"/>
      <w:numFmt w:val="lowerLetter"/>
      <w:lvlText w:val="%5."/>
      <w:lvlJc w:val="left"/>
      <w:pPr>
        <w:ind w:left="3600" w:hanging="360"/>
      </w:pPr>
    </w:lvl>
    <w:lvl w:ilvl="5" w:tplc="C28A99B2">
      <w:start w:val="1"/>
      <w:numFmt w:val="lowerRoman"/>
      <w:lvlText w:val="%6."/>
      <w:lvlJc w:val="right"/>
      <w:pPr>
        <w:ind w:left="4320" w:hanging="180"/>
      </w:pPr>
    </w:lvl>
    <w:lvl w:ilvl="6" w:tplc="B0B221EC">
      <w:start w:val="1"/>
      <w:numFmt w:val="decimal"/>
      <w:lvlText w:val="%7."/>
      <w:lvlJc w:val="left"/>
      <w:pPr>
        <w:ind w:left="5040" w:hanging="360"/>
      </w:pPr>
    </w:lvl>
    <w:lvl w:ilvl="7" w:tplc="ADEE139C">
      <w:start w:val="1"/>
      <w:numFmt w:val="lowerLetter"/>
      <w:lvlText w:val="%8."/>
      <w:lvlJc w:val="left"/>
      <w:pPr>
        <w:ind w:left="5760" w:hanging="360"/>
      </w:pPr>
    </w:lvl>
    <w:lvl w:ilvl="8" w:tplc="AC3AD5EA">
      <w:start w:val="1"/>
      <w:numFmt w:val="lowerRoman"/>
      <w:lvlText w:val="%9."/>
      <w:lvlJc w:val="right"/>
      <w:pPr>
        <w:ind w:left="6480" w:hanging="180"/>
      </w:pPr>
    </w:lvl>
  </w:abstractNum>
  <w:abstractNum w:abstractNumId="123" w15:restartNumberingAfterBreak="0">
    <w:nsid w:val="725F7C31"/>
    <w:multiLevelType w:val="multilevel"/>
    <w:tmpl w:val="4A9E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751B6E72"/>
    <w:multiLevelType w:val="hybridMultilevel"/>
    <w:tmpl w:val="810C2CA6"/>
    <w:lvl w:ilvl="0" w:tplc="240A0011">
      <w:start w:val="1"/>
      <w:numFmt w:val="decimal"/>
      <w:lvlText w:val="%1)"/>
      <w:lvlJc w:val="left"/>
      <w:pPr>
        <w:ind w:left="720" w:hanging="360"/>
      </w:pPr>
    </w:lvl>
    <w:lvl w:ilvl="1" w:tplc="3B14C04C">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5" w15:restartNumberingAfterBreak="0">
    <w:nsid w:val="751C1435"/>
    <w:multiLevelType w:val="multilevel"/>
    <w:tmpl w:val="EBACA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7559315A"/>
    <w:multiLevelType w:val="multilevel"/>
    <w:tmpl w:val="31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78633536"/>
    <w:multiLevelType w:val="hybridMultilevel"/>
    <w:tmpl w:val="6706D60A"/>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7965227B"/>
    <w:multiLevelType w:val="hybridMultilevel"/>
    <w:tmpl w:val="157C7C6A"/>
    <w:lvl w:ilvl="0" w:tplc="51662C10">
      <w:start w:val="1"/>
      <w:numFmt w:val="upperLetter"/>
      <w:lvlText w:val="%1."/>
      <w:lvlJc w:val="left"/>
      <w:pPr>
        <w:ind w:left="720" w:hanging="360"/>
      </w:pPr>
    </w:lvl>
    <w:lvl w:ilvl="1" w:tplc="B810AD4A">
      <w:start w:val="1"/>
      <w:numFmt w:val="lowerLetter"/>
      <w:lvlText w:val="%2."/>
      <w:lvlJc w:val="left"/>
      <w:pPr>
        <w:ind w:left="1440" w:hanging="360"/>
      </w:pPr>
    </w:lvl>
    <w:lvl w:ilvl="2" w:tplc="70E434D8">
      <w:start w:val="1"/>
      <w:numFmt w:val="lowerRoman"/>
      <w:lvlText w:val="%3."/>
      <w:lvlJc w:val="right"/>
      <w:pPr>
        <w:ind w:left="2160" w:hanging="180"/>
      </w:pPr>
    </w:lvl>
    <w:lvl w:ilvl="3" w:tplc="B8C4A83C">
      <w:start w:val="1"/>
      <w:numFmt w:val="decimal"/>
      <w:lvlText w:val="%4."/>
      <w:lvlJc w:val="left"/>
      <w:pPr>
        <w:ind w:left="2880" w:hanging="360"/>
      </w:pPr>
    </w:lvl>
    <w:lvl w:ilvl="4" w:tplc="A7F6F7F0">
      <w:start w:val="1"/>
      <w:numFmt w:val="lowerLetter"/>
      <w:lvlText w:val="%5."/>
      <w:lvlJc w:val="left"/>
      <w:pPr>
        <w:ind w:left="3600" w:hanging="360"/>
      </w:pPr>
    </w:lvl>
    <w:lvl w:ilvl="5" w:tplc="6CD6BA46">
      <w:start w:val="1"/>
      <w:numFmt w:val="lowerRoman"/>
      <w:lvlText w:val="%6."/>
      <w:lvlJc w:val="right"/>
      <w:pPr>
        <w:ind w:left="4320" w:hanging="180"/>
      </w:pPr>
    </w:lvl>
    <w:lvl w:ilvl="6" w:tplc="A786611C">
      <w:start w:val="1"/>
      <w:numFmt w:val="decimal"/>
      <w:lvlText w:val="%7."/>
      <w:lvlJc w:val="left"/>
      <w:pPr>
        <w:ind w:left="5040" w:hanging="360"/>
      </w:pPr>
    </w:lvl>
    <w:lvl w:ilvl="7" w:tplc="D83884FC">
      <w:start w:val="1"/>
      <w:numFmt w:val="lowerLetter"/>
      <w:lvlText w:val="%8."/>
      <w:lvlJc w:val="left"/>
      <w:pPr>
        <w:ind w:left="5760" w:hanging="360"/>
      </w:pPr>
    </w:lvl>
    <w:lvl w:ilvl="8" w:tplc="49607C84">
      <w:start w:val="1"/>
      <w:numFmt w:val="lowerRoman"/>
      <w:lvlText w:val="%9."/>
      <w:lvlJc w:val="right"/>
      <w:pPr>
        <w:ind w:left="6480" w:hanging="180"/>
      </w:pPr>
    </w:lvl>
  </w:abstractNum>
  <w:abstractNum w:abstractNumId="129" w15:restartNumberingAfterBreak="0">
    <w:nsid w:val="7A42152D"/>
    <w:multiLevelType w:val="multilevel"/>
    <w:tmpl w:val="214E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7AFD0748"/>
    <w:multiLevelType w:val="hybridMultilevel"/>
    <w:tmpl w:val="E112211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7C7E519C"/>
    <w:multiLevelType w:val="multilevel"/>
    <w:tmpl w:val="F9DC2776"/>
    <w:lvl w:ilvl="0">
      <w:start w:val="1"/>
      <w:numFmt w:val="decimal"/>
      <w:lvlText w:val="%1"/>
      <w:lvlJc w:val="left"/>
      <w:pPr>
        <w:ind w:left="432" w:hanging="432"/>
      </w:pPr>
    </w:lvl>
    <w:lvl w:ilvl="1">
      <w:start w:val="1"/>
      <w:numFmt w:val="decimal"/>
      <w:lvlText w:val="%1.%2"/>
      <w:lvlJc w:val="left"/>
      <w:pPr>
        <w:ind w:left="1994" w:hanging="576"/>
      </w:pPr>
      <w:rPr>
        <w:b/>
        <w:bCs w:val="0"/>
        <w:color w:val="auto"/>
      </w:rPr>
    </w:lvl>
    <w:lvl w:ilvl="2">
      <w:start w:val="1"/>
      <w:numFmt w:val="decimal"/>
      <w:lvlText w:val="%1.%2.%3"/>
      <w:lvlJc w:val="left"/>
      <w:pPr>
        <w:ind w:left="720" w:hanging="720"/>
      </w:pPr>
      <w:rPr>
        <w:b/>
      </w:rPr>
    </w:lvl>
    <w:lvl w:ilvl="3">
      <w:start w:val="1"/>
      <w:numFmt w:val="decimal"/>
      <w:lvlText w:val="%1.%2.%3.%4"/>
      <w:lvlJc w:val="left"/>
      <w:pPr>
        <w:ind w:left="864" w:hanging="864"/>
      </w:pPr>
      <w:rPr>
        <w:rFonts w:asciiTheme="minorHAnsi" w:hAnsiTheme="minorHAnsi" w:cstheme="minorHAnsi" w:hint="default"/>
        <w:i w:val="0"/>
        <w:iCs w:val="0"/>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2" w15:restartNumberingAfterBreak="0">
    <w:nsid w:val="7E0BC033"/>
    <w:multiLevelType w:val="hybridMultilevel"/>
    <w:tmpl w:val="C610C8A6"/>
    <w:lvl w:ilvl="0" w:tplc="000AF0B8">
      <w:start w:val="1"/>
      <w:numFmt w:val="upperRoman"/>
      <w:lvlText w:val="%1."/>
      <w:lvlJc w:val="right"/>
      <w:pPr>
        <w:ind w:left="720" w:hanging="360"/>
      </w:pPr>
    </w:lvl>
    <w:lvl w:ilvl="1" w:tplc="7B4EBEEA">
      <w:start w:val="1"/>
      <w:numFmt w:val="lowerLetter"/>
      <w:lvlText w:val="%2."/>
      <w:lvlJc w:val="left"/>
      <w:pPr>
        <w:ind w:left="1800" w:hanging="360"/>
      </w:pPr>
    </w:lvl>
    <w:lvl w:ilvl="2" w:tplc="9BD25FD0">
      <w:start w:val="1"/>
      <w:numFmt w:val="lowerRoman"/>
      <w:lvlText w:val="%3."/>
      <w:lvlJc w:val="right"/>
      <w:pPr>
        <w:ind w:left="2520" w:hanging="180"/>
      </w:pPr>
    </w:lvl>
    <w:lvl w:ilvl="3" w:tplc="4DD67350">
      <w:start w:val="1"/>
      <w:numFmt w:val="decimal"/>
      <w:lvlText w:val="%4."/>
      <w:lvlJc w:val="left"/>
      <w:pPr>
        <w:ind w:left="3240" w:hanging="360"/>
      </w:pPr>
    </w:lvl>
    <w:lvl w:ilvl="4" w:tplc="5A54B9AC">
      <w:start w:val="1"/>
      <w:numFmt w:val="lowerLetter"/>
      <w:lvlText w:val="%5."/>
      <w:lvlJc w:val="left"/>
      <w:pPr>
        <w:ind w:left="3960" w:hanging="360"/>
      </w:pPr>
    </w:lvl>
    <w:lvl w:ilvl="5" w:tplc="755263E4">
      <w:start w:val="1"/>
      <w:numFmt w:val="lowerRoman"/>
      <w:lvlText w:val="%6."/>
      <w:lvlJc w:val="right"/>
      <w:pPr>
        <w:ind w:left="4680" w:hanging="180"/>
      </w:pPr>
    </w:lvl>
    <w:lvl w:ilvl="6" w:tplc="885CD794">
      <w:start w:val="1"/>
      <w:numFmt w:val="decimal"/>
      <w:lvlText w:val="%7."/>
      <w:lvlJc w:val="left"/>
      <w:pPr>
        <w:ind w:left="5400" w:hanging="360"/>
      </w:pPr>
    </w:lvl>
    <w:lvl w:ilvl="7" w:tplc="CD4697CA">
      <w:start w:val="1"/>
      <w:numFmt w:val="lowerLetter"/>
      <w:lvlText w:val="%8."/>
      <w:lvlJc w:val="left"/>
      <w:pPr>
        <w:ind w:left="6120" w:hanging="360"/>
      </w:pPr>
    </w:lvl>
    <w:lvl w:ilvl="8" w:tplc="B55889F8">
      <w:start w:val="1"/>
      <w:numFmt w:val="lowerRoman"/>
      <w:lvlText w:val="%9."/>
      <w:lvlJc w:val="right"/>
      <w:pPr>
        <w:ind w:left="6840" w:hanging="180"/>
      </w:pPr>
    </w:lvl>
  </w:abstractNum>
  <w:abstractNum w:abstractNumId="133" w15:restartNumberingAfterBreak="0">
    <w:nsid w:val="7F28778C"/>
    <w:multiLevelType w:val="multilevel"/>
    <w:tmpl w:val="0EFE668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34" w15:restartNumberingAfterBreak="0">
    <w:nsid w:val="7F2C011A"/>
    <w:multiLevelType w:val="multilevel"/>
    <w:tmpl w:val="F5F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7F604BAB"/>
    <w:multiLevelType w:val="hybridMultilevel"/>
    <w:tmpl w:val="DACE98D0"/>
    <w:lvl w:ilvl="0" w:tplc="240A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7F704581"/>
    <w:multiLevelType w:val="multilevel"/>
    <w:tmpl w:val="48F4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9299916">
    <w:abstractNumId w:val="87"/>
  </w:num>
  <w:num w:numId="2" w16cid:durableId="1157653219">
    <w:abstractNumId w:val="47"/>
  </w:num>
  <w:num w:numId="3" w16cid:durableId="488643674">
    <w:abstractNumId w:val="94"/>
  </w:num>
  <w:num w:numId="4" w16cid:durableId="1094593500">
    <w:abstractNumId w:val="75"/>
  </w:num>
  <w:num w:numId="5" w16cid:durableId="1986154769">
    <w:abstractNumId w:val="84"/>
  </w:num>
  <w:num w:numId="6" w16cid:durableId="1717704196">
    <w:abstractNumId w:val="128"/>
  </w:num>
  <w:num w:numId="7" w16cid:durableId="1530292597">
    <w:abstractNumId w:val="61"/>
  </w:num>
  <w:num w:numId="8" w16cid:durableId="170947178">
    <w:abstractNumId w:val="52"/>
  </w:num>
  <w:num w:numId="9" w16cid:durableId="1119227995">
    <w:abstractNumId w:val="71"/>
  </w:num>
  <w:num w:numId="10" w16cid:durableId="843936071">
    <w:abstractNumId w:val="23"/>
  </w:num>
  <w:num w:numId="11" w16cid:durableId="1785922576">
    <w:abstractNumId w:val="132"/>
  </w:num>
  <w:num w:numId="12" w16cid:durableId="2008631504">
    <w:abstractNumId w:val="20"/>
  </w:num>
  <w:num w:numId="13" w16cid:durableId="1045446197">
    <w:abstractNumId w:val="85"/>
  </w:num>
  <w:num w:numId="14" w16cid:durableId="1019820109">
    <w:abstractNumId w:val="96"/>
  </w:num>
  <w:num w:numId="15" w16cid:durableId="766731424">
    <w:abstractNumId w:val="72"/>
  </w:num>
  <w:num w:numId="16" w16cid:durableId="2140877377">
    <w:abstractNumId w:val="104"/>
  </w:num>
  <w:num w:numId="17" w16cid:durableId="796531039">
    <w:abstractNumId w:val="31"/>
  </w:num>
  <w:num w:numId="18" w16cid:durableId="162164807">
    <w:abstractNumId w:val="32"/>
  </w:num>
  <w:num w:numId="19" w16cid:durableId="414667146">
    <w:abstractNumId w:val="86"/>
  </w:num>
  <w:num w:numId="20" w16cid:durableId="861941872">
    <w:abstractNumId w:val="109"/>
  </w:num>
  <w:num w:numId="21" w16cid:durableId="1675719182">
    <w:abstractNumId w:val="131"/>
  </w:num>
  <w:num w:numId="22" w16cid:durableId="298806036">
    <w:abstractNumId w:val="0"/>
  </w:num>
  <w:num w:numId="23" w16cid:durableId="212276133">
    <w:abstractNumId w:val="116"/>
  </w:num>
  <w:num w:numId="24" w16cid:durableId="1543862774">
    <w:abstractNumId w:val="112"/>
  </w:num>
  <w:num w:numId="25" w16cid:durableId="419566061">
    <w:abstractNumId w:val="13"/>
  </w:num>
  <w:num w:numId="26" w16cid:durableId="1358460699">
    <w:abstractNumId w:val="24"/>
  </w:num>
  <w:num w:numId="27" w16cid:durableId="1139806717">
    <w:abstractNumId w:val="63"/>
  </w:num>
  <w:num w:numId="28" w16cid:durableId="604381235">
    <w:abstractNumId w:val="64"/>
  </w:num>
  <w:num w:numId="29" w16cid:durableId="748189861">
    <w:abstractNumId w:val="34"/>
  </w:num>
  <w:num w:numId="30" w16cid:durableId="1330866377">
    <w:abstractNumId w:val="124"/>
  </w:num>
  <w:num w:numId="31" w16cid:durableId="521823508">
    <w:abstractNumId w:val="135"/>
  </w:num>
  <w:num w:numId="32" w16cid:durableId="1762525547">
    <w:abstractNumId w:val="60"/>
  </w:num>
  <w:num w:numId="33" w16cid:durableId="930509659">
    <w:abstractNumId w:val="16"/>
  </w:num>
  <w:num w:numId="34" w16cid:durableId="1067727633">
    <w:abstractNumId w:val="36"/>
  </w:num>
  <w:num w:numId="35" w16cid:durableId="1694988726">
    <w:abstractNumId w:val="130"/>
  </w:num>
  <w:num w:numId="36" w16cid:durableId="191380098">
    <w:abstractNumId w:val="57"/>
  </w:num>
  <w:num w:numId="37" w16cid:durableId="733044931">
    <w:abstractNumId w:val="33"/>
  </w:num>
  <w:num w:numId="38" w16cid:durableId="469129338">
    <w:abstractNumId w:val="99"/>
  </w:num>
  <w:num w:numId="39" w16cid:durableId="299698928">
    <w:abstractNumId w:val="67"/>
  </w:num>
  <w:num w:numId="40" w16cid:durableId="1240872710">
    <w:abstractNumId w:val="40"/>
  </w:num>
  <w:num w:numId="41" w16cid:durableId="312369133">
    <w:abstractNumId w:val="78"/>
  </w:num>
  <w:num w:numId="42" w16cid:durableId="130290942">
    <w:abstractNumId w:val="101"/>
  </w:num>
  <w:num w:numId="43" w16cid:durableId="496263083">
    <w:abstractNumId w:val="22"/>
  </w:num>
  <w:num w:numId="44" w16cid:durableId="1249659036">
    <w:abstractNumId w:val="26"/>
  </w:num>
  <w:num w:numId="45" w16cid:durableId="1606881785">
    <w:abstractNumId w:val="25"/>
  </w:num>
  <w:num w:numId="46" w16cid:durableId="175391116">
    <w:abstractNumId w:val="89"/>
  </w:num>
  <w:num w:numId="47" w16cid:durableId="105195971">
    <w:abstractNumId w:val="41"/>
  </w:num>
  <w:num w:numId="48" w16cid:durableId="478495961">
    <w:abstractNumId w:val="58"/>
  </w:num>
  <w:num w:numId="49" w16cid:durableId="490023704">
    <w:abstractNumId w:val="12"/>
  </w:num>
  <w:num w:numId="50" w16cid:durableId="670983717">
    <w:abstractNumId w:val="110"/>
  </w:num>
  <w:num w:numId="51" w16cid:durableId="1983148702">
    <w:abstractNumId w:val="14"/>
  </w:num>
  <w:num w:numId="52" w16cid:durableId="204175239">
    <w:abstractNumId w:val="103"/>
  </w:num>
  <w:num w:numId="53" w16cid:durableId="559437650">
    <w:abstractNumId w:val="2"/>
  </w:num>
  <w:num w:numId="54" w16cid:durableId="445386845">
    <w:abstractNumId w:val="43"/>
  </w:num>
  <w:num w:numId="55" w16cid:durableId="1313682690">
    <w:abstractNumId w:val="97"/>
  </w:num>
  <w:num w:numId="56" w16cid:durableId="1392383942">
    <w:abstractNumId w:val="65"/>
  </w:num>
  <w:num w:numId="57" w16cid:durableId="469324785">
    <w:abstractNumId w:val="83"/>
  </w:num>
  <w:num w:numId="58" w16cid:durableId="341976367">
    <w:abstractNumId w:val="62"/>
  </w:num>
  <w:num w:numId="59" w16cid:durableId="1745950624">
    <w:abstractNumId w:val="93"/>
  </w:num>
  <w:num w:numId="60" w16cid:durableId="341057934">
    <w:abstractNumId w:val="29"/>
  </w:num>
  <w:num w:numId="61" w16cid:durableId="523789390">
    <w:abstractNumId w:val="5"/>
  </w:num>
  <w:num w:numId="62" w16cid:durableId="1133907501">
    <w:abstractNumId w:val="7"/>
  </w:num>
  <w:num w:numId="63" w16cid:durableId="350648774">
    <w:abstractNumId w:val="40"/>
  </w:num>
  <w:num w:numId="64" w16cid:durableId="1129662100">
    <w:abstractNumId w:val="80"/>
  </w:num>
  <w:num w:numId="65" w16cid:durableId="1479032047">
    <w:abstractNumId w:val="21"/>
  </w:num>
  <w:num w:numId="66" w16cid:durableId="313991573">
    <w:abstractNumId w:val="102"/>
  </w:num>
  <w:num w:numId="67" w16cid:durableId="1041443633">
    <w:abstractNumId w:val="115"/>
  </w:num>
  <w:num w:numId="68" w16cid:durableId="1316762365">
    <w:abstractNumId w:val="1"/>
  </w:num>
  <w:num w:numId="69" w16cid:durableId="1047685483">
    <w:abstractNumId w:val="4"/>
  </w:num>
  <w:num w:numId="70" w16cid:durableId="963971989">
    <w:abstractNumId w:val="42"/>
  </w:num>
  <w:num w:numId="71" w16cid:durableId="1642348404">
    <w:abstractNumId w:val="81"/>
  </w:num>
  <w:num w:numId="72" w16cid:durableId="1500003617">
    <w:abstractNumId w:val="55"/>
  </w:num>
  <w:num w:numId="73" w16cid:durableId="729114908">
    <w:abstractNumId w:val="69"/>
  </w:num>
  <w:num w:numId="74" w16cid:durableId="504975829">
    <w:abstractNumId w:val="106"/>
  </w:num>
  <w:num w:numId="75" w16cid:durableId="1944529591">
    <w:abstractNumId w:val="53"/>
  </w:num>
  <w:num w:numId="76" w16cid:durableId="1623000162">
    <w:abstractNumId w:val="8"/>
  </w:num>
  <w:num w:numId="77" w16cid:durableId="647130803">
    <w:abstractNumId w:val="88"/>
  </w:num>
  <w:num w:numId="78" w16cid:durableId="1517647392">
    <w:abstractNumId w:val="133"/>
  </w:num>
  <w:num w:numId="79" w16cid:durableId="784347870">
    <w:abstractNumId w:val="120"/>
  </w:num>
  <w:num w:numId="80" w16cid:durableId="1243567955">
    <w:abstractNumId w:val="77"/>
  </w:num>
  <w:num w:numId="81" w16cid:durableId="1117600551">
    <w:abstractNumId w:val="123"/>
  </w:num>
  <w:num w:numId="82" w16cid:durableId="288782463">
    <w:abstractNumId w:val="39"/>
  </w:num>
  <w:num w:numId="83" w16cid:durableId="267390061">
    <w:abstractNumId w:val="111"/>
  </w:num>
  <w:num w:numId="84" w16cid:durableId="87317893">
    <w:abstractNumId w:val="92"/>
  </w:num>
  <w:num w:numId="85" w16cid:durableId="1092236795">
    <w:abstractNumId w:val="129"/>
  </w:num>
  <w:num w:numId="86" w16cid:durableId="322782428">
    <w:abstractNumId w:val="35"/>
  </w:num>
  <w:num w:numId="87" w16cid:durableId="14040476">
    <w:abstractNumId w:val="107"/>
  </w:num>
  <w:num w:numId="88" w16cid:durableId="953557524">
    <w:abstractNumId w:val="119"/>
  </w:num>
  <w:num w:numId="89" w16cid:durableId="1111513828">
    <w:abstractNumId w:val="136"/>
  </w:num>
  <w:num w:numId="90" w16cid:durableId="1952742465">
    <w:abstractNumId w:val="48"/>
  </w:num>
  <w:num w:numId="91" w16cid:durableId="978805601">
    <w:abstractNumId w:val="108"/>
  </w:num>
  <w:num w:numId="92" w16cid:durableId="703408121">
    <w:abstractNumId w:val="49"/>
  </w:num>
  <w:num w:numId="93" w16cid:durableId="72164871">
    <w:abstractNumId w:val="91"/>
  </w:num>
  <w:num w:numId="94" w16cid:durableId="269507068">
    <w:abstractNumId w:val="76"/>
  </w:num>
  <w:num w:numId="95" w16cid:durableId="290088489">
    <w:abstractNumId w:val="54"/>
  </w:num>
  <w:num w:numId="96" w16cid:durableId="2007903540">
    <w:abstractNumId w:val="73"/>
  </w:num>
  <w:num w:numId="97" w16cid:durableId="217328641">
    <w:abstractNumId w:val="70"/>
  </w:num>
  <w:num w:numId="98" w16cid:durableId="2120948778">
    <w:abstractNumId w:val="45"/>
  </w:num>
  <w:num w:numId="99" w16cid:durableId="282158058">
    <w:abstractNumId w:val="10"/>
  </w:num>
  <w:num w:numId="100" w16cid:durableId="448940368">
    <w:abstractNumId w:val="113"/>
  </w:num>
  <w:num w:numId="101" w16cid:durableId="778843139">
    <w:abstractNumId w:val="114"/>
  </w:num>
  <w:num w:numId="102" w16cid:durableId="344327910">
    <w:abstractNumId w:val="126"/>
  </w:num>
  <w:num w:numId="103" w16cid:durableId="1534925295">
    <w:abstractNumId w:val="74"/>
  </w:num>
  <w:num w:numId="104" w16cid:durableId="886381124">
    <w:abstractNumId w:val="30"/>
  </w:num>
  <w:num w:numId="105" w16cid:durableId="245843503">
    <w:abstractNumId w:val="17"/>
  </w:num>
  <w:num w:numId="106" w16cid:durableId="1166162995">
    <w:abstractNumId w:val="117"/>
  </w:num>
  <w:num w:numId="107" w16cid:durableId="317851688">
    <w:abstractNumId w:val="125"/>
  </w:num>
  <w:num w:numId="108" w16cid:durableId="520969944">
    <w:abstractNumId w:val="9"/>
  </w:num>
  <w:num w:numId="109" w16cid:durableId="2006396997">
    <w:abstractNumId w:val="46"/>
  </w:num>
  <w:num w:numId="110" w16cid:durableId="1165165142">
    <w:abstractNumId w:val="121"/>
  </w:num>
  <w:num w:numId="111" w16cid:durableId="151651519">
    <w:abstractNumId w:val="90"/>
  </w:num>
  <w:num w:numId="112" w16cid:durableId="60904368">
    <w:abstractNumId w:val="98"/>
  </w:num>
  <w:num w:numId="113" w16cid:durableId="397634153">
    <w:abstractNumId w:val="95"/>
  </w:num>
  <w:num w:numId="114" w16cid:durableId="1901940179">
    <w:abstractNumId w:val="3"/>
  </w:num>
  <w:num w:numId="115" w16cid:durableId="1800803338">
    <w:abstractNumId w:val="134"/>
  </w:num>
  <w:num w:numId="116" w16cid:durableId="214514259">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46369214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32967593">
    <w:abstractNumId w:val="112"/>
  </w:num>
  <w:num w:numId="119" w16cid:durableId="589194037">
    <w:abstractNumId w:val="105"/>
  </w:num>
  <w:num w:numId="120" w16cid:durableId="2078362025">
    <w:abstractNumId w:val="40"/>
  </w:num>
  <w:num w:numId="121" w16cid:durableId="745423575">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246694145">
    <w:abstractNumId w:val="112"/>
  </w:num>
  <w:num w:numId="123" w16cid:durableId="750859712">
    <w:abstractNumId w:val="50"/>
  </w:num>
  <w:num w:numId="124" w16cid:durableId="1777486141">
    <w:abstractNumId w:val="19"/>
  </w:num>
  <w:num w:numId="125" w16cid:durableId="999848317">
    <w:abstractNumId w:val="59"/>
  </w:num>
  <w:num w:numId="126" w16cid:durableId="745614642">
    <w:abstractNumId w:val="79"/>
  </w:num>
  <w:num w:numId="127" w16cid:durableId="1958484511">
    <w:abstractNumId w:val="37"/>
  </w:num>
  <w:num w:numId="128" w16cid:durableId="890310407">
    <w:abstractNumId w:val="66"/>
  </w:num>
  <w:num w:numId="129" w16cid:durableId="2132044824">
    <w:abstractNumId w:val="18"/>
  </w:num>
  <w:num w:numId="130" w16cid:durableId="2035614657">
    <w:abstractNumId w:val="127"/>
  </w:num>
  <w:num w:numId="131" w16cid:durableId="1022318566">
    <w:abstractNumId w:val="28"/>
  </w:num>
  <w:num w:numId="132" w16cid:durableId="1963992824">
    <w:abstractNumId w:val="38"/>
  </w:num>
  <w:num w:numId="133" w16cid:durableId="1037774971">
    <w:abstractNumId w:val="118"/>
  </w:num>
  <w:num w:numId="134" w16cid:durableId="1393768333">
    <w:abstractNumId w:val="122"/>
  </w:num>
  <w:num w:numId="135" w16cid:durableId="1777824746">
    <w:abstractNumId w:val="11"/>
  </w:num>
  <w:num w:numId="136" w16cid:durableId="1142238647">
    <w:abstractNumId w:val="112"/>
  </w:num>
  <w:num w:numId="137" w16cid:durableId="764108766">
    <w:abstractNumId w:val="6"/>
  </w:num>
  <w:num w:numId="138" w16cid:durableId="404423691">
    <w:abstractNumId w:val="68"/>
  </w:num>
  <w:num w:numId="139" w16cid:durableId="1531526030">
    <w:abstractNumId w:val="112"/>
  </w:num>
  <w:num w:numId="140" w16cid:durableId="1165559740">
    <w:abstractNumId w:val="112"/>
  </w:num>
  <w:num w:numId="141" w16cid:durableId="1187061946">
    <w:abstractNumId w:val="112"/>
  </w:num>
  <w:num w:numId="142" w16cid:durableId="1018965411">
    <w:abstractNumId w:val="82"/>
  </w:num>
  <w:num w:numId="143" w16cid:durableId="1309940449">
    <w:abstractNumId w:val="51"/>
  </w:num>
  <w:num w:numId="144" w16cid:durableId="1553808128">
    <w:abstractNumId w:val="44"/>
  </w:num>
  <w:num w:numId="145" w16cid:durableId="1003819120">
    <w:abstractNumId w:val="112"/>
  </w:num>
  <w:num w:numId="146" w16cid:durableId="101385546">
    <w:abstractNumId w:val="112"/>
  </w:num>
  <w:num w:numId="147" w16cid:durableId="514920673">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211507863">
    <w:abstractNumId w:val="112"/>
  </w:num>
  <w:num w:numId="149" w16cid:durableId="1716852349">
    <w:abstractNumId w:val="56"/>
  </w:num>
  <w:num w:numId="150" w16cid:durableId="1374890006">
    <w:abstractNumId w:val="100"/>
  </w:num>
  <w:num w:numId="151" w16cid:durableId="185366073">
    <w:abstractNumId w:val="15"/>
  </w:num>
  <w:num w:numId="152" w16cid:durableId="1471632035">
    <w:abstractNumId w:val="27"/>
  </w:num>
  <w:numIdMacAtCleanup w:val="1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riana Martinez Salamanca">
    <w15:presenceInfo w15:providerId="None" w15:userId="Adriana Martinez Salamanca "/>
  </w15:person>
  <w15:person w15:author="Camacho Valladares Monica Maria">
    <w15:presenceInfo w15:providerId="AD" w15:userId="S::con_mcamacho@fiduprevisora.com.co::2a61afe6-c93c-4eda-9312-aca1ce8916c5"/>
  </w15:person>
  <w15:person w15:author="Ovalle Mendoza Daniela Maria">
    <w15:presenceInfo w15:providerId="AD" w15:userId="S::dovalle@fiduprevisora.com.co::1f26bce7-c966-4906-bd25-a719a7981f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ES_tradnl" w:vendorID="64" w:dllVersion="6" w:nlCheck="1" w:checkStyle="1"/>
  <w:activeWritingStyle w:appName="MSWord" w:lang="es-C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s-CO" w:vendorID="64" w:dllVersion="6" w:nlCheck="1" w:checkStyle="1"/>
  <w:activeWritingStyle w:appName="MSWord" w:lang="es-ES" w:vendorID="64" w:dllVersion="6" w:nlCheck="1" w:checkStyle="1"/>
  <w:activeWritingStyle w:appName="MSWord" w:lang="es-MX" w:vendorID="64" w:dllVersion="6" w:nlCheck="1" w:checkStyle="1"/>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225"/>
    <w:rsid w:val="00000953"/>
    <w:rsid w:val="000019BE"/>
    <w:rsid w:val="00001FC5"/>
    <w:rsid w:val="000020F9"/>
    <w:rsid w:val="00002720"/>
    <w:rsid w:val="00002BF7"/>
    <w:rsid w:val="00002E41"/>
    <w:rsid w:val="0000323D"/>
    <w:rsid w:val="00003B72"/>
    <w:rsid w:val="00003F3E"/>
    <w:rsid w:val="0000421A"/>
    <w:rsid w:val="000044E7"/>
    <w:rsid w:val="000049FF"/>
    <w:rsid w:val="00005AB8"/>
    <w:rsid w:val="00005ACE"/>
    <w:rsid w:val="00005C4C"/>
    <w:rsid w:val="00005F83"/>
    <w:rsid w:val="00005FEC"/>
    <w:rsid w:val="000060FD"/>
    <w:rsid w:val="0000678B"/>
    <w:rsid w:val="00006833"/>
    <w:rsid w:val="00006AF3"/>
    <w:rsid w:val="00006B3C"/>
    <w:rsid w:val="00006F9A"/>
    <w:rsid w:val="00007875"/>
    <w:rsid w:val="00010FF1"/>
    <w:rsid w:val="000112AB"/>
    <w:rsid w:val="00011956"/>
    <w:rsid w:val="00011A70"/>
    <w:rsid w:val="0001221C"/>
    <w:rsid w:val="000122F9"/>
    <w:rsid w:val="000124AE"/>
    <w:rsid w:val="00012FE9"/>
    <w:rsid w:val="0001326A"/>
    <w:rsid w:val="0001366E"/>
    <w:rsid w:val="00014A0B"/>
    <w:rsid w:val="00014BD8"/>
    <w:rsid w:val="00014EE7"/>
    <w:rsid w:val="0001501E"/>
    <w:rsid w:val="00015669"/>
    <w:rsid w:val="00015849"/>
    <w:rsid w:val="00016032"/>
    <w:rsid w:val="00016D44"/>
    <w:rsid w:val="00016F97"/>
    <w:rsid w:val="00017213"/>
    <w:rsid w:val="00017363"/>
    <w:rsid w:val="00017507"/>
    <w:rsid w:val="0001751E"/>
    <w:rsid w:val="00020574"/>
    <w:rsid w:val="000208A6"/>
    <w:rsid w:val="000208B8"/>
    <w:rsid w:val="00020978"/>
    <w:rsid w:val="000216E3"/>
    <w:rsid w:val="000219A9"/>
    <w:rsid w:val="00021FD5"/>
    <w:rsid w:val="00022147"/>
    <w:rsid w:val="000222B0"/>
    <w:rsid w:val="00022344"/>
    <w:rsid w:val="0002290C"/>
    <w:rsid w:val="00023318"/>
    <w:rsid w:val="00023842"/>
    <w:rsid w:val="00023C97"/>
    <w:rsid w:val="00024020"/>
    <w:rsid w:val="00024B79"/>
    <w:rsid w:val="00024DEC"/>
    <w:rsid w:val="00025653"/>
    <w:rsid w:val="000259FB"/>
    <w:rsid w:val="000263AA"/>
    <w:rsid w:val="000265A1"/>
    <w:rsid w:val="00026AB7"/>
    <w:rsid w:val="00027292"/>
    <w:rsid w:val="000272DB"/>
    <w:rsid w:val="00027884"/>
    <w:rsid w:val="000278EE"/>
    <w:rsid w:val="00030679"/>
    <w:rsid w:val="00031821"/>
    <w:rsid w:val="0003189C"/>
    <w:rsid w:val="000319B5"/>
    <w:rsid w:val="00032199"/>
    <w:rsid w:val="00032279"/>
    <w:rsid w:val="000340C3"/>
    <w:rsid w:val="0003440F"/>
    <w:rsid w:val="00034887"/>
    <w:rsid w:val="000348B5"/>
    <w:rsid w:val="00034B5B"/>
    <w:rsid w:val="00034CDA"/>
    <w:rsid w:val="00034E18"/>
    <w:rsid w:val="00035092"/>
    <w:rsid w:val="000351A0"/>
    <w:rsid w:val="00035219"/>
    <w:rsid w:val="00035411"/>
    <w:rsid w:val="00035541"/>
    <w:rsid w:val="0003581A"/>
    <w:rsid w:val="0003597D"/>
    <w:rsid w:val="00036007"/>
    <w:rsid w:val="00036272"/>
    <w:rsid w:val="000369B4"/>
    <w:rsid w:val="000370BF"/>
    <w:rsid w:val="000373A3"/>
    <w:rsid w:val="00037517"/>
    <w:rsid w:val="000375FD"/>
    <w:rsid w:val="00037BAB"/>
    <w:rsid w:val="00040420"/>
    <w:rsid w:val="00040A08"/>
    <w:rsid w:val="00040C1D"/>
    <w:rsid w:val="000420F1"/>
    <w:rsid w:val="00042180"/>
    <w:rsid w:val="00042A76"/>
    <w:rsid w:val="000433E9"/>
    <w:rsid w:val="000440E3"/>
    <w:rsid w:val="0004456D"/>
    <w:rsid w:val="000448B0"/>
    <w:rsid w:val="00044CE8"/>
    <w:rsid w:val="00045159"/>
    <w:rsid w:val="0004541B"/>
    <w:rsid w:val="0004555B"/>
    <w:rsid w:val="00045EA8"/>
    <w:rsid w:val="00045F00"/>
    <w:rsid w:val="0004634F"/>
    <w:rsid w:val="00046E43"/>
    <w:rsid w:val="0004740D"/>
    <w:rsid w:val="00047B9A"/>
    <w:rsid w:val="00047DCA"/>
    <w:rsid w:val="0005076C"/>
    <w:rsid w:val="00050C3F"/>
    <w:rsid w:val="00050E8A"/>
    <w:rsid w:val="000514B5"/>
    <w:rsid w:val="00051AAF"/>
    <w:rsid w:val="00051B1C"/>
    <w:rsid w:val="00051D35"/>
    <w:rsid w:val="00052257"/>
    <w:rsid w:val="000523CB"/>
    <w:rsid w:val="00052775"/>
    <w:rsid w:val="000528C6"/>
    <w:rsid w:val="00052ACC"/>
    <w:rsid w:val="00052F6C"/>
    <w:rsid w:val="00053345"/>
    <w:rsid w:val="000533CC"/>
    <w:rsid w:val="000535B8"/>
    <w:rsid w:val="000536C0"/>
    <w:rsid w:val="00053F02"/>
    <w:rsid w:val="00053F9B"/>
    <w:rsid w:val="0005403B"/>
    <w:rsid w:val="000543AC"/>
    <w:rsid w:val="000546ED"/>
    <w:rsid w:val="00054926"/>
    <w:rsid w:val="00054AF6"/>
    <w:rsid w:val="00054CD0"/>
    <w:rsid w:val="00054DCD"/>
    <w:rsid w:val="000554E6"/>
    <w:rsid w:val="0005583E"/>
    <w:rsid w:val="00056596"/>
    <w:rsid w:val="0005661F"/>
    <w:rsid w:val="00056C53"/>
    <w:rsid w:val="00057092"/>
    <w:rsid w:val="000574F3"/>
    <w:rsid w:val="0005772F"/>
    <w:rsid w:val="00057E7A"/>
    <w:rsid w:val="00060052"/>
    <w:rsid w:val="00060096"/>
    <w:rsid w:val="00060706"/>
    <w:rsid w:val="00060CFE"/>
    <w:rsid w:val="00061365"/>
    <w:rsid w:val="0006150C"/>
    <w:rsid w:val="00061EF3"/>
    <w:rsid w:val="0006205A"/>
    <w:rsid w:val="00062269"/>
    <w:rsid w:val="00062776"/>
    <w:rsid w:val="00062BD7"/>
    <w:rsid w:val="00062D32"/>
    <w:rsid w:val="00063869"/>
    <w:rsid w:val="00063994"/>
    <w:rsid w:val="00064089"/>
    <w:rsid w:val="0006497F"/>
    <w:rsid w:val="00065021"/>
    <w:rsid w:val="00065576"/>
    <w:rsid w:val="0006602D"/>
    <w:rsid w:val="00066868"/>
    <w:rsid w:val="000675E1"/>
    <w:rsid w:val="00070268"/>
    <w:rsid w:val="000705E6"/>
    <w:rsid w:val="00070B86"/>
    <w:rsid w:val="00071034"/>
    <w:rsid w:val="000711A8"/>
    <w:rsid w:val="00072284"/>
    <w:rsid w:val="000722C7"/>
    <w:rsid w:val="000722F8"/>
    <w:rsid w:val="00072ABE"/>
    <w:rsid w:val="00072B5F"/>
    <w:rsid w:val="00072C1E"/>
    <w:rsid w:val="0007366F"/>
    <w:rsid w:val="00073FF1"/>
    <w:rsid w:val="000746AB"/>
    <w:rsid w:val="000747CC"/>
    <w:rsid w:val="00074983"/>
    <w:rsid w:val="0007530B"/>
    <w:rsid w:val="00075642"/>
    <w:rsid w:val="000757AE"/>
    <w:rsid w:val="00075EF8"/>
    <w:rsid w:val="00075FBA"/>
    <w:rsid w:val="00076235"/>
    <w:rsid w:val="00076F13"/>
    <w:rsid w:val="00077211"/>
    <w:rsid w:val="00077307"/>
    <w:rsid w:val="000774E6"/>
    <w:rsid w:val="0007765A"/>
    <w:rsid w:val="00080192"/>
    <w:rsid w:val="0008035B"/>
    <w:rsid w:val="000803B4"/>
    <w:rsid w:val="0008048E"/>
    <w:rsid w:val="00080D4B"/>
    <w:rsid w:val="00080F03"/>
    <w:rsid w:val="0008114C"/>
    <w:rsid w:val="00081450"/>
    <w:rsid w:val="00081829"/>
    <w:rsid w:val="00081D6F"/>
    <w:rsid w:val="000826FF"/>
    <w:rsid w:val="000828F1"/>
    <w:rsid w:val="00082C18"/>
    <w:rsid w:val="00082E5A"/>
    <w:rsid w:val="0008301E"/>
    <w:rsid w:val="00083143"/>
    <w:rsid w:val="000835FD"/>
    <w:rsid w:val="00084C6A"/>
    <w:rsid w:val="00084DF1"/>
    <w:rsid w:val="000851DF"/>
    <w:rsid w:val="0008600A"/>
    <w:rsid w:val="0008655D"/>
    <w:rsid w:val="00086F1E"/>
    <w:rsid w:val="000872AD"/>
    <w:rsid w:val="0008772F"/>
    <w:rsid w:val="0008794E"/>
    <w:rsid w:val="00087A94"/>
    <w:rsid w:val="00087D18"/>
    <w:rsid w:val="00090065"/>
    <w:rsid w:val="0009006E"/>
    <w:rsid w:val="000901E2"/>
    <w:rsid w:val="00090285"/>
    <w:rsid w:val="00090DC4"/>
    <w:rsid w:val="000910BB"/>
    <w:rsid w:val="0009156C"/>
    <w:rsid w:val="000915DC"/>
    <w:rsid w:val="0009199B"/>
    <w:rsid w:val="00091B02"/>
    <w:rsid w:val="00091C6B"/>
    <w:rsid w:val="00091EA7"/>
    <w:rsid w:val="0009246A"/>
    <w:rsid w:val="000926EA"/>
    <w:rsid w:val="000937C1"/>
    <w:rsid w:val="00093C6A"/>
    <w:rsid w:val="00093DA6"/>
    <w:rsid w:val="000945D2"/>
    <w:rsid w:val="00094B2E"/>
    <w:rsid w:val="00094DB4"/>
    <w:rsid w:val="0009501F"/>
    <w:rsid w:val="000956A1"/>
    <w:rsid w:val="000956E1"/>
    <w:rsid w:val="0009598E"/>
    <w:rsid w:val="00095BA0"/>
    <w:rsid w:val="000965D9"/>
    <w:rsid w:val="00096DA1"/>
    <w:rsid w:val="000977AA"/>
    <w:rsid w:val="00097FE9"/>
    <w:rsid w:val="000A009F"/>
    <w:rsid w:val="000A0466"/>
    <w:rsid w:val="000A065C"/>
    <w:rsid w:val="000A0CB0"/>
    <w:rsid w:val="000A133E"/>
    <w:rsid w:val="000A1A3F"/>
    <w:rsid w:val="000A1CFD"/>
    <w:rsid w:val="000A1CFF"/>
    <w:rsid w:val="000A265B"/>
    <w:rsid w:val="000A2C4F"/>
    <w:rsid w:val="000A2F1B"/>
    <w:rsid w:val="000A3571"/>
    <w:rsid w:val="000A3A22"/>
    <w:rsid w:val="000A3A35"/>
    <w:rsid w:val="000A426D"/>
    <w:rsid w:val="000A46B7"/>
    <w:rsid w:val="000A46FB"/>
    <w:rsid w:val="000A49A4"/>
    <w:rsid w:val="000A4D2A"/>
    <w:rsid w:val="000A5706"/>
    <w:rsid w:val="000A58F0"/>
    <w:rsid w:val="000A6591"/>
    <w:rsid w:val="000A6824"/>
    <w:rsid w:val="000A6845"/>
    <w:rsid w:val="000A6A5C"/>
    <w:rsid w:val="000A6E4F"/>
    <w:rsid w:val="000A7330"/>
    <w:rsid w:val="000A7594"/>
    <w:rsid w:val="000B099B"/>
    <w:rsid w:val="000B09FA"/>
    <w:rsid w:val="000B0C6C"/>
    <w:rsid w:val="000B0E4A"/>
    <w:rsid w:val="000B15BB"/>
    <w:rsid w:val="000B2280"/>
    <w:rsid w:val="000B2646"/>
    <w:rsid w:val="000B2D0A"/>
    <w:rsid w:val="000B2E5E"/>
    <w:rsid w:val="000B38A4"/>
    <w:rsid w:val="000B3FBC"/>
    <w:rsid w:val="000B4111"/>
    <w:rsid w:val="000B44D2"/>
    <w:rsid w:val="000B4CBC"/>
    <w:rsid w:val="000B4D2A"/>
    <w:rsid w:val="000B545C"/>
    <w:rsid w:val="000B5640"/>
    <w:rsid w:val="000B5715"/>
    <w:rsid w:val="000B5AEC"/>
    <w:rsid w:val="000B5DA2"/>
    <w:rsid w:val="000B62AA"/>
    <w:rsid w:val="000B6654"/>
    <w:rsid w:val="000B708E"/>
    <w:rsid w:val="000B7208"/>
    <w:rsid w:val="000B78C7"/>
    <w:rsid w:val="000B7D13"/>
    <w:rsid w:val="000C08A8"/>
    <w:rsid w:val="000C0B87"/>
    <w:rsid w:val="000C0F48"/>
    <w:rsid w:val="000C10D4"/>
    <w:rsid w:val="000C1522"/>
    <w:rsid w:val="000C1995"/>
    <w:rsid w:val="000C26A0"/>
    <w:rsid w:val="000C2A29"/>
    <w:rsid w:val="000C2BA8"/>
    <w:rsid w:val="000C2BEE"/>
    <w:rsid w:val="000C2C2D"/>
    <w:rsid w:val="000C2D80"/>
    <w:rsid w:val="000C3530"/>
    <w:rsid w:val="000C418F"/>
    <w:rsid w:val="000C41D4"/>
    <w:rsid w:val="000C4C0F"/>
    <w:rsid w:val="000C50AD"/>
    <w:rsid w:val="000C5642"/>
    <w:rsid w:val="000C5E81"/>
    <w:rsid w:val="000C6578"/>
    <w:rsid w:val="000C6C05"/>
    <w:rsid w:val="000C7E36"/>
    <w:rsid w:val="000C7E67"/>
    <w:rsid w:val="000D05B9"/>
    <w:rsid w:val="000D0630"/>
    <w:rsid w:val="000D0928"/>
    <w:rsid w:val="000D147B"/>
    <w:rsid w:val="000D1581"/>
    <w:rsid w:val="000D212C"/>
    <w:rsid w:val="000D23CF"/>
    <w:rsid w:val="000D2E7F"/>
    <w:rsid w:val="000D2FE6"/>
    <w:rsid w:val="000D361A"/>
    <w:rsid w:val="000D376D"/>
    <w:rsid w:val="000D3E08"/>
    <w:rsid w:val="000D4661"/>
    <w:rsid w:val="000D4A6D"/>
    <w:rsid w:val="000D4D81"/>
    <w:rsid w:val="000D56D9"/>
    <w:rsid w:val="000D5A7B"/>
    <w:rsid w:val="000D5FF9"/>
    <w:rsid w:val="000D69A0"/>
    <w:rsid w:val="000D6B41"/>
    <w:rsid w:val="000D7164"/>
    <w:rsid w:val="000D7CBC"/>
    <w:rsid w:val="000E0008"/>
    <w:rsid w:val="000E062C"/>
    <w:rsid w:val="000E08AB"/>
    <w:rsid w:val="000E0EA3"/>
    <w:rsid w:val="000E0EE6"/>
    <w:rsid w:val="000E1096"/>
    <w:rsid w:val="000E1163"/>
    <w:rsid w:val="000E209C"/>
    <w:rsid w:val="000E222A"/>
    <w:rsid w:val="000E2365"/>
    <w:rsid w:val="000E2ADC"/>
    <w:rsid w:val="000E2B0F"/>
    <w:rsid w:val="000E2C70"/>
    <w:rsid w:val="000E2D42"/>
    <w:rsid w:val="000E3067"/>
    <w:rsid w:val="000E324F"/>
    <w:rsid w:val="000E4C8E"/>
    <w:rsid w:val="000E4E66"/>
    <w:rsid w:val="000E5212"/>
    <w:rsid w:val="000E5527"/>
    <w:rsid w:val="000E56FE"/>
    <w:rsid w:val="000E5794"/>
    <w:rsid w:val="000E57ED"/>
    <w:rsid w:val="000E5B8B"/>
    <w:rsid w:val="000E5D62"/>
    <w:rsid w:val="000E6BDA"/>
    <w:rsid w:val="000E742E"/>
    <w:rsid w:val="000E79DA"/>
    <w:rsid w:val="000E7D5A"/>
    <w:rsid w:val="000F00C7"/>
    <w:rsid w:val="000F0C8B"/>
    <w:rsid w:val="000F0E12"/>
    <w:rsid w:val="000F0EB9"/>
    <w:rsid w:val="000F1048"/>
    <w:rsid w:val="000F1547"/>
    <w:rsid w:val="000F17FB"/>
    <w:rsid w:val="000F1BD9"/>
    <w:rsid w:val="000F2097"/>
    <w:rsid w:val="000F2B28"/>
    <w:rsid w:val="000F3391"/>
    <w:rsid w:val="000F37DA"/>
    <w:rsid w:val="000F4FA9"/>
    <w:rsid w:val="000F6074"/>
    <w:rsid w:val="000F6534"/>
    <w:rsid w:val="000F679D"/>
    <w:rsid w:val="000F726B"/>
    <w:rsid w:val="000F76C9"/>
    <w:rsid w:val="000F7C71"/>
    <w:rsid w:val="000F7D1A"/>
    <w:rsid w:val="000F7E77"/>
    <w:rsid w:val="0010011C"/>
    <w:rsid w:val="001004A2"/>
    <w:rsid w:val="00100B1A"/>
    <w:rsid w:val="0010180A"/>
    <w:rsid w:val="00101861"/>
    <w:rsid w:val="001019F2"/>
    <w:rsid w:val="00101A90"/>
    <w:rsid w:val="00101AD5"/>
    <w:rsid w:val="00101DEE"/>
    <w:rsid w:val="00101EF6"/>
    <w:rsid w:val="00102055"/>
    <w:rsid w:val="001021FB"/>
    <w:rsid w:val="001023D8"/>
    <w:rsid w:val="00103947"/>
    <w:rsid w:val="00103999"/>
    <w:rsid w:val="00103B31"/>
    <w:rsid w:val="00103BDA"/>
    <w:rsid w:val="00103BFC"/>
    <w:rsid w:val="00103D1F"/>
    <w:rsid w:val="00104335"/>
    <w:rsid w:val="00104756"/>
    <w:rsid w:val="00104E46"/>
    <w:rsid w:val="00105121"/>
    <w:rsid w:val="0010526F"/>
    <w:rsid w:val="00105420"/>
    <w:rsid w:val="00105570"/>
    <w:rsid w:val="0010571A"/>
    <w:rsid w:val="001059F6"/>
    <w:rsid w:val="00106B11"/>
    <w:rsid w:val="00107432"/>
    <w:rsid w:val="00107C49"/>
    <w:rsid w:val="00110F16"/>
    <w:rsid w:val="00111023"/>
    <w:rsid w:val="00111221"/>
    <w:rsid w:val="001119F6"/>
    <w:rsid w:val="00111A7B"/>
    <w:rsid w:val="00112055"/>
    <w:rsid w:val="00112085"/>
    <w:rsid w:val="001128BE"/>
    <w:rsid w:val="00112970"/>
    <w:rsid w:val="00112F30"/>
    <w:rsid w:val="00113013"/>
    <w:rsid w:val="00113101"/>
    <w:rsid w:val="00114258"/>
    <w:rsid w:val="00114632"/>
    <w:rsid w:val="001148C8"/>
    <w:rsid w:val="00114BD8"/>
    <w:rsid w:val="001153D6"/>
    <w:rsid w:val="00115ADD"/>
    <w:rsid w:val="00115D23"/>
    <w:rsid w:val="00115EF3"/>
    <w:rsid w:val="00115F9B"/>
    <w:rsid w:val="00116CA1"/>
    <w:rsid w:val="0011797F"/>
    <w:rsid w:val="00117B93"/>
    <w:rsid w:val="0012053A"/>
    <w:rsid w:val="00120CBD"/>
    <w:rsid w:val="00121338"/>
    <w:rsid w:val="00121A24"/>
    <w:rsid w:val="0012221A"/>
    <w:rsid w:val="00122922"/>
    <w:rsid w:val="001230E3"/>
    <w:rsid w:val="0012358D"/>
    <w:rsid w:val="00123A84"/>
    <w:rsid w:val="00123AE6"/>
    <w:rsid w:val="00123C61"/>
    <w:rsid w:val="00124070"/>
    <w:rsid w:val="0012442E"/>
    <w:rsid w:val="00124554"/>
    <w:rsid w:val="00124802"/>
    <w:rsid w:val="001249E7"/>
    <w:rsid w:val="001252D9"/>
    <w:rsid w:val="001260A2"/>
    <w:rsid w:val="00126663"/>
    <w:rsid w:val="0012668E"/>
    <w:rsid w:val="00126F9F"/>
    <w:rsid w:val="00126FEA"/>
    <w:rsid w:val="00127072"/>
    <w:rsid w:val="0012724A"/>
    <w:rsid w:val="001276A4"/>
    <w:rsid w:val="00127DC1"/>
    <w:rsid w:val="00127FF5"/>
    <w:rsid w:val="00130A9D"/>
    <w:rsid w:val="00130B59"/>
    <w:rsid w:val="00130E1C"/>
    <w:rsid w:val="00131064"/>
    <w:rsid w:val="001319FE"/>
    <w:rsid w:val="00132487"/>
    <w:rsid w:val="0013264F"/>
    <w:rsid w:val="0013265F"/>
    <w:rsid w:val="001327A0"/>
    <w:rsid w:val="00133034"/>
    <w:rsid w:val="0013343A"/>
    <w:rsid w:val="00133948"/>
    <w:rsid w:val="00133B2A"/>
    <w:rsid w:val="001348B2"/>
    <w:rsid w:val="00135581"/>
    <w:rsid w:val="00135AF5"/>
    <w:rsid w:val="00135D3B"/>
    <w:rsid w:val="00135E9C"/>
    <w:rsid w:val="00136071"/>
    <w:rsid w:val="001361B7"/>
    <w:rsid w:val="00136328"/>
    <w:rsid w:val="00136931"/>
    <w:rsid w:val="00136AC3"/>
    <w:rsid w:val="00137A3F"/>
    <w:rsid w:val="00137CBF"/>
    <w:rsid w:val="00137FF9"/>
    <w:rsid w:val="0014035D"/>
    <w:rsid w:val="00140D85"/>
    <w:rsid w:val="00141170"/>
    <w:rsid w:val="0014188B"/>
    <w:rsid w:val="00141EFB"/>
    <w:rsid w:val="00141F83"/>
    <w:rsid w:val="00142094"/>
    <w:rsid w:val="00142A74"/>
    <w:rsid w:val="00142F7D"/>
    <w:rsid w:val="0014328D"/>
    <w:rsid w:val="00143E2B"/>
    <w:rsid w:val="0014450E"/>
    <w:rsid w:val="001446A6"/>
    <w:rsid w:val="001453FD"/>
    <w:rsid w:val="001458D1"/>
    <w:rsid w:val="00145B4D"/>
    <w:rsid w:val="00146474"/>
    <w:rsid w:val="00146653"/>
    <w:rsid w:val="001466BF"/>
    <w:rsid w:val="00146F76"/>
    <w:rsid w:val="001470C3"/>
    <w:rsid w:val="0014713D"/>
    <w:rsid w:val="001473FA"/>
    <w:rsid w:val="001475DF"/>
    <w:rsid w:val="00147E25"/>
    <w:rsid w:val="00150221"/>
    <w:rsid w:val="00150600"/>
    <w:rsid w:val="0015116E"/>
    <w:rsid w:val="00151449"/>
    <w:rsid w:val="001515A4"/>
    <w:rsid w:val="001519A2"/>
    <w:rsid w:val="00151B9A"/>
    <w:rsid w:val="00151F84"/>
    <w:rsid w:val="001526DD"/>
    <w:rsid w:val="00152FD3"/>
    <w:rsid w:val="00153859"/>
    <w:rsid w:val="00153B99"/>
    <w:rsid w:val="001540C2"/>
    <w:rsid w:val="001542BA"/>
    <w:rsid w:val="0015439F"/>
    <w:rsid w:val="0015492A"/>
    <w:rsid w:val="00154D21"/>
    <w:rsid w:val="001556AB"/>
    <w:rsid w:val="00155FF2"/>
    <w:rsid w:val="00156901"/>
    <w:rsid w:val="00156A06"/>
    <w:rsid w:val="00156ECC"/>
    <w:rsid w:val="00157B31"/>
    <w:rsid w:val="001601AF"/>
    <w:rsid w:val="001601ED"/>
    <w:rsid w:val="00160660"/>
    <w:rsid w:val="00161021"/>
    <w:rsid w:val="00161F3E"/>
    <w:rsid w:val="00162628"/>
    <w:rsid w:val="00163E29"/>
    <w:rsid w:val="00164055"/>
    <w:rsid w:val="00164389"/>
    <w:rsid w:val="00164D22"/>
    <w:rsid w:val="001654D2"/>
    <w:rsid w:val="00165EC1"/>
    <w:rsid w:val="00166C84"/>
    <w:rsid w:val="00167118"/>
    <w:rsid w:val="00167225"/>
    <w:rsid w:val="00167346"/>
    <w:rsid w:val="0016740E"/>
    <w:rsid w:val="00167811"/>
    <w:rsid w:val="00167908"/>
    <w:rsid w:val="00167927"/>
    <w:rsid w:val="00167BDE"/>
    <w:rsid w:val="0017135F"/>
    <w:rsid w:val="0017143D"/>
    <w:rsid w:val="0017174A"/>
    <w:rsid w:val="00171CC6"/>
    <w:rsid w:val="00171F2E"/>
    <w:rsid w:val="00172053"/>
    <w:rsid w:val="00172464"/>
    <w:rsid w:val="00173160"/>
    <w:rsid w:val="001738BA"/>
    <w:rsid w:val="0017415E"/>
    <w:rsid w:val="00174312"/>
    <w:rsid w:val="0017470E"/>
    <w:rsid w:val="001757E9"/>
    <w:rsid w:val="0017596F"/>
    <w:rsid w:val="0017602F"/>
    <w:rsid w:val="001761D5"/>
    <w:rsid w:val="0017649D"/>
    <w:rsid w:val="00176671"/>
    <w:rsid w:val="0017687D"/>
    <w:rsid w:val="00177639"/>
    <w:rsid w:val="001778AB"/>
    <w:rsid w:val="00177916"/>
    <w:rsid w:val="001779CE"/>
    <w:rsid w:val="00177F39"/>
    <w:rsid w:val="00180431"/>
    <w:rsid w:val="001809EB"/>
    <w:rsid w:val="0018113B"/>
    <w:rsid w:val="001817C7"/>
    <w:rsid w:val="00181A17"/>
    <w:rsid w:val="00182074"/>
    <w:rsid w:val="001820AA"/>
    <w:rsid w:val="001830EF"/>
    <w:rsid w:val="0018346D"/>
    <w:rsid w:val="00183E9B"/>
    <w:rsid w:val="001852DC"/>
    <w:rsid w:val="0018546C"/>
    <w:rsid w:val="00185B5E"/>
    <w:rsid w:val="001861BC"/>
    <w:rsid w:val="0018723A"/>
    <w:rsid w:val="0018788F"/>
    <w:rsid w:val="00190093"/>
    <w:rsid w:val="001900E7"/>
    <w:rsid w:val="00190173"/>
    <w:rsid w:val="0019031A"/>
    <w:rsid w:val="001905D0"/>
    <w:rsid w:val="001906E6"/>
    <w:rsid w:val="001907F5"/>
    <w:rsid w:val="00190F83"/>
    <w:rsid w:val="00191160"/>
    <w:rsid w:val="001914C4"/>
    <w:rsid w:val="001915ED"/>
    <w:rsid w:val="001917EB"/>
    <w:rsid w:val="00191C30"/>
    <w:rsid w:val="00191F07"/>
    <w:rsid w:val="00192194"/>
    <w:rsid w:val="00192691"/>
    <w:rsid w:val="001927B4"/>
    <w:rsid w:val="00192833"/>
    <w:rsid w:val="00192848"/>
    <w:rsid w:val="00192879"/>
    <w:rsid w:val="00192A74"/>
    <w:rsid w:val="00192B8B"/>
    <w:rsid w:val="00192D5B"/>
    <w:rsid w:val="00192F7C"/>
    <w:rsid w:val="0019312A"/>
    <w:rsid w:val="00194147"/>
    <w:rsid w:val="00194D7A"/>
    <w:rsid w:val="00194FA1"/>
    <w:rsid w:val="00195A9B"/>
    <w:rsid w:val="00195D3A"/>
    <w:rsid w:val="00196AE9"/>
    <w:rsid w:val="00196B88"/>
    <w:rsid w:val="00196FB8"/>
    <w:rsid w:val="001974CE"/>
    <w:rsid w:val="0019791F"/>
    <w:rsid w:val="00197B02"/>
    <w:rsid w:val="001A00B1"/>
    <w:rsid w:val="001A0514"/>
    <w:rsid w:val="001A0621"/>
    <w:rsid w:val="001A0911"/>
    <w:rsid w:val="001A1B2B"/>
    <w:rsid w:val="001A1D61"/>
    <w:rsid w:val="001A21D1"/>
    <w:rsid w:val="001A227C"/>
    <w:rsid w:val="001A2602"/>
    <w:rsid w:val="001A260F"/>
    <w:rsid w:val="001A2D2B"/>
    <w:rsid w:val="001A2F2A"/>
    <w:rsid w:val="001A35AB"/>
    <w:rsid w:val="001A40DD"/>
    <w:rsid w:val="001A4624"/>
    <w:rsid w:val="001A498D"/>
    <w:rsid w:val="001A4C4A"/>
    <w:rsid w:val="001A4F01"/>
    <w:rsid w:val="001A59DB"/>
    <w:rsid w:val="001A5C0D"/>
    <w:rsid w:val="001A5E32"/>
    <w:rsid w:val="001A5E48"/>
    <w:rsid w:val="001A66F6"/>
    <w:rsid w:val="001A6C65"/>
    <w:rsid w:val="001A7868"/>
    <w:rsid w:val="001A7998"/>
    <w:rsid w:val="001A7CA7"/>
    <w:rsid w:val="001A7EE6"/>
    <w:rsid w:val="001A7FB8"/>
    <w:rsid w:val="001B0701"/>
    <w:rsid w:val="001B0BD1"/>
    <w:rsid w:val="001B0D5E"/>
    <w:rsid w:val="001B1C03"/>
    <w:rsid w:val="001B1D36"/>
    <w:rsid w:val="001B2369"/>
    <w:rsid w:val="001B2452"/>
    <w:rsid w:val="001B2CB2"/>
    <w:rsid w:val="001B2F77"/>
    <w:rsid w:val="001B33E2"/>
    <w:rsid w:val="001B37CD"/>
    <w:rsid w:val="001B3B20"/>
    <w:rsid w:val="001B3DC6"/>
    <w:rsid w:val="001B3FCF"/>
    <w:rsid w:val="001B43D6"/>
    <w:rsid w:val="001B4839"/>
    <w:rsid w:val="001B5356"/>
    <w:rsid w:val="001B5864"/>
    <w:rsid w:val="001B5C8A"/>
    <w:rsid w:val="001B6203"/>
    <w:rsid w:val="001B7002"/>
    <w:rsid w:val="001B70D0"/>
    <w:rsid w:val="001B712A"/>
    <w:rsid w:val="001B74AC"/>
    <w:rsid w:val="001B77D2"/>
    <w:rsid w:val="001B7F43"/>
    <w:rsid w:val="001C0064"/>
    <w:rsid w:val="001C02A0"/>
    <w:rsid w:val="001C0A66"/>
    <w:rsid w:val="001C0DD3"/>
    <w:rsid w:val="001C26BB"/>
    <w:rsid w:val="001C330C"/>
    <w:rsid w:val="001C3315"/>
    <w:rsid w:val="001C451A"/>
    <w:rsid w:val="001C4D3C"/>
    <w:rsid w:val="001C4E7D"/>
    <w:rsid w:val="001C5020"/>
    <w:rsid w:val="001C507C"/>
    <w:rsid w:val="001C65F4"/>
    <w:rsid w:val="001C6C33"/>
    <w:rsid w:val="001C7462"/>
    <w:rsid w:val="001C7926"/>
    <w:rsid w:val="001C7AF6"/>
    <w:rsid w:val="001D0741"/>
    <w:rsid w:val="001D0777"/>
    <w:rsid w:val="001D0847"/>
    <w:rsid w:val="001D0AF7"/>
    <w:rsid w:val="001D0C7E"/>
    <w:rsid w:val="001D1186"/>
    <w:rsid w:val="001D2470"/>
    <w:rsid w:val="001D2DE0"/>
    <w:rsid w:val="001D377D"/>
    <w:rsid w:val="001D3A6B"/>
    <w:rsid w:val="001D411B"/>
    <w:rsid w:val="001D55D7"/>
    <w:rsid w:val="001D5BB0"/>
    <w:rsid w:val="001D5E34"/>
    <w:rsid w:val="001D60FE"/>
    <w:rsid w:val="001D611C"/>
    <w:rsid w:val="001D62FA"/>
    <w:rsid w:val="001D63C2"/>
    <w:rsid w:val="001D6497"/>
    <w:rsid w:val="001D6773"/>
    <w:rsid w:val="001D696E"/>
    <w:rsid w:val="001D7BE7"/>
    <w:rsid w:val="001E0228"/>
    <w:rsid w:val="001E04BA"/>
    <w:rsid w:val="001E0662"/>
    <w:rsid w:val="001E0D5D"/>
    <w:rsid w:val="001E0E85"/>
    <w:rsid w:val="001E16AB"/>
    <w:rsid w:val="001E1797"/>
    <w:rsid w:val="001E184E"/>
    <w:rsid w:val="001E1F49"/>
    <w:rsid w:val="001E2E57"/>
    <w:rsid w:val="001E31A7"/>
    <w:rsid w:val="001E3997"/>
    <w:rsid w:val="001E3B4F"/>
    <w:rsid w:val="001E3D83"/>
    <w:rsid w:val="001E3E2E"/>
    <w:rsid w:val="001E42C4"/>
    <w:rsid w:val="001E435B"/>
    <w:rsid w:val="001E47C6"/>
    <w:rsid w:val="001E48FF"/>
    <w:rsid w:val="001E4BA2"/>
    <w:rsid w:val="001E4F38"/>
    <w:rsid w:val="001E5149"/>
    <w:rsid w:val="001E531B"/>
    <w:rsid w:val="001E54EE"/>
    <w:rsid w:val="001E5C16"/>
    <w:rsid w:val="001E5DAF"/>
    <w:rsid w:val="001E5FAD"/>
    <w:rsid w:val="001E654F"/>
    <w:rsid w:val="001E6701"/>
    <w:rsid w:val="001E689D"/>
    <w:rsid w:val="001E7099"/>
    <w:rsid w:val="001E71DC"/>
    <w:rsid w:val="001E72A7"/>
    <w:rsid w:val="001E7646"/>
    <w:rsid w:val="001E76A5"/>
    <w:rsid w:val="001E79C4"/>
    <w:rsid w:val="001F0117"/>
    <w:rsid w:val="001F04CE"/>
    <w:rsid w:val="001F0C8A"/>
    <w:rsid w:val="001F1810"/>
    <w:rsid w:val="001F18CE"/>
    <w:rsid w:val="001F19B6"/>
    <w:rsid w:val="001F1E5A"/>
    <w:rsid w:val="001F1F8F"/>
    <w:rsid w:val="001F20BD"/>
    <w:rsid w:val="001F21F8"/>
    <w:rsid w:val="001F3011"/>
    <w:rsid w:val="001F3735"/>
    <w:rsid w:val="001F42E6"/>
    <w:rsid w:val="001F496D"/>
    <w:rsid w:val="001F54E3"/>
    <w:rsid w:val="001F5925"/>
    <w:rsid w:val="001F5A1E"/>
    <w:rsid w:val="001F5F73"/>
    <w:rsid w:val="001F60F6"/>
    <w:rsid w:val="001F69FD"/>
    <w:rsid w:val="001F7BD3"/>
    <w:rsid w:val="0020033F"/>
    <w:rsid w:val="00200E5A"/>
    <w:rsid w:val="00200FB2"/>
    <w:rsid w:val="0020119A"/>
    <w:rsid w:val="00201D46"/>
    <w:rsid w:val="00201D86"/>
    <w:rsid w:val="00201DF6"/>
    <w:rsid w:val="002029D3"/>
    <w:rsid w:val="00202C98"/>
    <w:rsid w:val="00203636"/>
    <w:rsid w:val="002036A2"/>
    <w:rsid w:val="00203800"/>
    <w:rsid w:val="0020483B"/>
    <w:rsid w:val="002056FA"/>
    <w:rsid w:val="00205909"/>
    <w:rsid w:val="00205A03"/>
    <w:rsid w:val="00206A69"/>
    <w:rsid w:val="00207233"/>
    <w:rsid w:val="00207663"/>
    <w:rsid w:val="00207834"/>
    <w:rsid w:val="002101BA"/>
    <w:rsid w:val="002106DC"/>
    <w:rsid w:val="00210730"/>
    <w:rsid w:val="00210A9A"/>
    <w:rsid w:val="00210B9A"/>
    <w:rsid w:val="00211060"/>
    <w:rsid w:val="00211538"/>
    <w:rsid w:val="00211BDA"/>
    <w:rsid w:val="00211E80"/>
    <w:rsid w:val="002125EF"/>
    <w:rsid w:val="002127D8"/>
    <w:rsid w:val="0021450E"/>
    <w:rsid w:val="00214627"/>
    <w:rsid w:val="0021582F"/>
    <w:rsid w:val="00215AFA"/>
    <w:rsid w:val="00215D80"/>
    <w:rsid w:val="00216128"/>
    <w:rsid w:val="0021660D"/>
    <w:rsid w:val="0021669C"/>
    <w:rsid w:val="002167A7"/>
    <w:rsid w:val="00216A8A"/>
    <w:rsid w:val="00216F50"/>
    <w:rsid w:val="00217180"/>
    <w:rsid w:val="0021725F"/>
    <w:rsid w:val="0021730F"/>
    <w:rsid w:val="00217FB2"/>
    <w:rsid w:val="00220692"/>
    <w:rsid w:val="00220EEC"/>
    <w:rsid w:val="00221384"/>
    <w:rsid w:val="002213AE"/>
    <w:rsid w:val="0022271A"/>
    <w:rsid w:val="00222C36"/>
    <w:rsid w:val="00222CC3"/>
    <w:rsid w:val="002230A4"/>
    <w:rsid w:val="002234C3"/>
    <w:rsid w:val="00224318"/>
    <w:rsid w:val="002245BC"/>
    <w:rsid w:val="00224C48"/>
    <w:rsid w:val="002256F9"/>
    <w:rsid w:val="0022577D"/>
    <w:rsid w:val="00225C15"/>
    <w:rsid w:val="0022698D"/>
    <w:rsid w:val="00227896"/>
    <w:rsid w:val="00227911"/>
    <w:rsid w:val="00227BBF"/>
    <w:rsid w:val="00227CF5"/>
    <w:rsid w:val="0023065B"/>
    <w:rsid w:val="002306C5"/>
    <w:rsid w:val="00230737"/>
    <w:rsid w:val="00231385"/>
    <w:rsid w:val="00231A75"/>
    <w:rsid w:val="0023204A"/>
    <w:rsid w:val="002321EA"/>
    <w:rsid w:val="002322B9"/>
    <w:rsid w:val="00233CF2"/>
    <w:rsid w:val="0023486A"/>
    <w:rsid w:val="00234A6B"/>
    <w:rsid w:val="00234DEE"/>
    <w:rsid w:val="002356A5"/>
    <w:rsid w:val="00235735"/>
    <w:rsid w:val="0023583A"/>
    <w:rsid w:val="002358A1"/>
    <w:rsid w:val="002358DC"/>
    <w:rsid w:val="00235E28"/>
    <w:rsid w:val="0023685C"/>
    <w:rsid w:val="00236CA4"/>
    <w:rsid w:val="00236E39"/>
    <w:rsid w:val="00237480"/>
    <w:rsid w:val="0023755D"/>
    <w:rsid w:val="0024038E"/>
    <w:rsid w:val="00240934"/>
    <w:rsid w:val="00240F87"/>
    <w:rsid w:val="0024134D"/>
    <w:rsid w:val="002417E8"/>
    <w:rsid w:val="002418E4"/>
    <w:rsid w:val="00241D02"/>
    <w:rsid w:val="002421AD"/>
    <w:rsid w:val="00242358"/>
    <w:rsid w:val="002427AF"/>
    <w:rsid w:val="00243042"/>
    <w:rsid w:val="00243339"/>
    <w:rsid w:val="002437D5"/>
    <w:rsid w:val="00243B12"/>
    <w:rsid w:val="00243B4D"/>
    <w:rsid w:val="00244729"/>
    <w:rsid w:val="00244996"/>
    <w:rsid w:val="00245492"/>
    <w:rsid w:val="002457C9"/>
    <w:rsid w:val="00245AC2"/>
    <w:rsid w:val="00246315"/>
    <w:rsid w:val="00247242"/>
    <w:rsid w:val="0024784B"/>
    <w:rsid w:val="002503F4"/>
    <w:rsid w:val="00250EB9"/>
    <w:rsid w:val="0025136A"/>
    <w:rsid w:val="0025145C"/>
    <w:rsid w:val="00251BFB"/>
    <w:rsid w:val="00251D79"/>
    <w:rsid w:val="002522D5"/>
    <w:rsid w:val="00252FD0"/>
    <w:rsid w:val="00253157"/>
    <w:rsid w:val="0025316A"/>
    <w:rsid w:val="00253431"/>
    <w:rsid w:val="00253786"/>
    <w:rsid w:val="002547F4"/>
    <w:rsid w:val="00256657"/>
    <w:rsid w:val="002569AC"/>
    <w:rsid w:val="00256FB6"/>
    <w:rsid w:val="00257384"/>
    <w:rsid w:val="00257456"/>
    <w:rsid w:val="00257494"/>
    <w:rsid w:val="002574DB"/>
    <w:rsid w:val="0025764E"/>
    <w:rsid w:val="002602D1"/>
    <w:rsid w:val="002604A2"/>
    <w:rsid w:val="00261374"/>
    <w:rsid w:val="00261908"/>
    <w:rsid w:val="00261D2D"/>
    <w:rsid w:val="00262ACF"/>
    <w:rsid w:val="00263A4E"/>
    <w:rsid w:val="00263C9B"/>
    <w:rsid w:val="00264105"/>
    <w:rsid w:val="00264341"/>
    <w:rsid w:val="002648B9"/>
    <w:rsid w:val="00264B66"/>
    <w:rsid w:val="00265176"/>
    <w:rsid w:val="002653EA"/>
    <w:rsid w:val="002655B3"/>
    <w:rsid w:val="002663D8"/>
    <w:rsid w:val="0026673E"/>
    <w:rsid w:val="00266AB0"/>
    <w:rsid w:val="00266AFD"/>
    <w:rsid w:val="002678F6"/>
    <w:rsid w:val="00267EAE"/>
    <w:rsid w:val="00270534"/>
    <w:rsid w:val="00270ADC"/>
    <w:rsid w:val="00270B1C"/>
    <w:rsid w:val="00270B52"/>
    <w:rsid w:val="00270E02"/>
    <w:rsid w:val="002713EA"/>
    <w:rsid w:val="00271424"/>
    <w:rsid w:val="00271919"/>
    <w:rsid w:val="00271D35"/>
    <w:rsid w:val="002721BC"/>
    <w:rsid w:val="0027285A"/>
    <w:rsid w:val="002728D0"/>
    <w:rsid w:val="0027321E"/>
    <w:rsid w:val="002734A8"/>
    <w:rsid w:val="0027390E"/>
    <w:rsid w:val="00273EE8"/>
    <w:rsid w:val="00274C72"/>
    <w:rsid w:val="00274CDB"/>
    <w:rsid w:val="00274E94"/>
    <w:rsid w:val="00275AD1"/>
    <w:rsid w:val="00276102"/>
    <w:rsid w:val="002766E9"/>
    <w:rsid w:val="002771E1"/>
    <w:rsid w:val="00277591"/>
    <w:rsid w:val="002800F4"/>
    <w:rsid w:val="002804C5"/>
    <w:rsid w:val="00280A9A"/>
    <w:rsid w:val="00280E2A"/>
    <w:rsid w:val="002811CB"/>
    <w:rsid w:val="002813F2"/>
    <w:rsid w:val="002817E3"/>
    <w:rsid w:val="00281888"/>
    <w:rsid w:val="00281998"/>
    <w:rsid w:val="002819EF"/>
    <w:rsid w:val="00281F35"/>
    <w:rsid w:val="00282633"/>
    <w:rsid w:val="0028265F"/>
    <w:rsid w:val="002830D7"/>
    <w:rsid w:val="00283110"/>
    <w:rsid w:val="0028395B"/>
    <w:rsid w:val="002839CE"/>
    <w:rsid w:val="002841EB"/>
    <w:rsid w:val="00284796"/>
    <w:rsid w:val="0028497E"/>
    <w:rsid w:val="00284D1D"/>
    <w:rsid w:val="00285C68"/>
    <w:rsid w:val="00285D2E"/>
    <w:rsid w:val="00285E36"/>
    <w:rsid w:val="00286134"/>
    <w:rsid w:val="00286CDB"/>
    <w:rsid w:val="00287282"/>
    <w:rsid w:val="002875F5"/>
    <w:rsid w:val="002878F8"/>
    <w:rsid w:val="00287AF8"/>
    <w:rsid w:val="002902B4"/>
    <w:rsid w:val="002902C5"/>
    <w:rsid w:val="002905EE"/>
    <w:rsid w:val="00290F11"/>
    <w:rsid w:val="0029108D"/>
    <w:rsid w:val="00291294"/>
    <w:rsid w:val="0029143C"/>
    <w:rsid w:val="002914F2"/>
    <w:rsid w:val="00291BA3"/>
    <w:rsid w:val="00292D38"/>
    <w:rsid w:val="00293E8E"/>
    <w:rsid w:val="00293F43"/>
    <w:rsid w:val="00294228"/>
    <w:rsid w:val="002948F0"/>
    <w:rsid w:val="0029504B"/>
    <w:rsid w:val="0029535F"/>
    <w:rsid w:val="00296EF6"/>
    <w:rsid w:val="002970E7"/>
    <w:rsid w:val="00297282"/>
    <w:rsid w:val="002977DE"/>
    <w:rsid w:val="00297B36"/>
    <w:rsid w:val="00297D9D"/>
    <w:rsid w:val="002A020C"/>
    <w:rsid w:val="002A14D6"/>
    <w:rsid w:val="002A1DDB"/>
    <w:rsid w:val="002A1E64"/>
    <w:rsid w:val="002A200C"/>
    <w:rsid w:val="002A2688"/>
    <w:rsid w:val="002A2982"/>
    <w:rsid w:val="002A33D4"/>
    <w:rsid w:val="002A3A01"/>
    <w:rsid w:val="002A3CAE"/>
    <w:rsid w:val="002A3E2E"/>
    <w:rsid w:val="002A433D"/>
    <w:rsid w:val="002A4B94"/>
    <w:rsid w:val="002A5687"/>
    <w:rsid w:val="002A5C05"/>
    <w:rsid w:val="002A7712"/>
    <w:rsid w:val="002A7C1B"/>
    <w:rsid w:val="002B0622"/>
    <w:rsid w:val="002B073F"/>
    <w:rsid w:val="002B12D2"/>
    <w:rsid w:val="002B19F6"/>
    <w:rsid w:val="002B2390"/>
    <w:rsid w:val="002B24CD"/>
    <w:rsid w:val="002B28D0"/>
    <w:rsid w:val="002B2C54"/>
    <w:rsid w:val="002B2D97"/>
    <w:rsid w:val="002B2E2C"/>
    <w:rsid w:val="002B309F"/>
    <w:rsid w:val="002B3573"/>
    <w:rsid w:val="002B3951"/>
    <w:rsid w:val="002B39D2"/>
    <w:rsid w:val="002B4B2C"/>
    <w:rsid w:val="002B4B66"/>
    <w:rsid w:val="002B4C81"/>
    <w:rsid w:val="002B4E71"/>
    <w:rsid w:val="002B5082"/>
    <w:rsid w:val="002B5476"/>
    <w:rsid w:val="002B57CD"/>
    <w:rsid w:val="002B5EA0"/>
    <w:rsid w:val="002B5ED0"/>
    <w:rsid w:val="002B6698"/>
    <w:rsid w:val="002B6B13"/>
    <w:rsid w:val="002B6F39"/>
    <w:rsid w:val="002B6FDB"/>
    <w:rsid w:val="002B7006"/>
    <w:rsid w:val="002B729B"/>
    <w:rsid w:val="002C05B7"/>
    <w:rsid w:val="002C0880"/>
    <w:rsid w:val="002C0D0A"/>
    <w:rsid w:val="002C12FC"/>
    <w:rsid w:val="002C14F0"/>
    <w:rsid w:val="002C23E8"/>
    <w:rsid w:val="002C297D"/>
    <w:rsid w:val="002C2AD5"/>
    <w:rsid w:val="002C2C54"/>
    <w:rsid w:val="002C2F52"/>
    <w:rsid w:val="002C3E83"/>
    <w:rsid w:val="002C46CD"/>
    <w:rsid w:val="002C487A"/>
    <w:rsid w:val="002C4C55"/>
    <w:rsid w:val="002C4D57"/>
    <w:rsid w:val="002C54BA"/>
    <w:rsid w:val="002C5756"/>
    <w:rsid w:val="002C5CB5"/>
    <w:rsid w:val="002C6D29"/>
    <w:rsid w:val="002C72DF"/>
    <w:rsid w:val="002C7494"/>
    <w:rsid w:val="002C7566"/>
    <w:rsid w:val="002C798B"/>
    <w:rsid w:val="002C7AE5"/>
    <w:rsid w:val="002C7DC7"/>
    <w:rsid w:val="002C7E48"/>
    <w:rsid w:val="002C7E9E"/>
    <w:rsid w:val="002D0672"/>
    <w:rsid w:val="002D0729"/>
    <w:rsid w:val="002D08B8"/>
    <w:rsid w:val="002D0D35"/>
    <w:rsid w:val="002D0E88"/>
    <w:rsid w:val="002D0F30"/>
    <w:rsid w:val="002D10C9"/>
    <w:rsid w:val="002D15D4"/>
    <w:rsid w:val="002D19E9"/>
    <w:rsid w:val="002D1A19"/>
    <w:rsid w:val="002D2337"/>
    <w:rsid w:val="002D2653"/>
    <w:rsid w:val="002D2C28"/>
    <w:rsid w:val="002D310C"/>
    <w:rsid w:val="002D3595"/>
    <w:rsid w:val="002D3A65"/>
    <w:rsid w:val="002D3BE8"/>
    <w:rsid w:val="002D3BFC"/>
    <w:rsid w:val="002D415D"/>
    <w:rsid w:val="002D42CB"/>
    <w:rsid w:val="002D4844"/>
    <w:rsid w:val="002D4CAD"/>
    <w:rsid w:val="002D4D6A"/>
    <w:rsid w:val="002D4F5C"/>
    <w:rsid w:val="002D51A5"/>
    <w:rsid w:val="002D53E5"/>
    <w:rsid w:val="002D54E5"/>
    <w:rsid w:val="002D5546"/>
    <w:rsid w:val="002D5844"/>
    <w:rsid w:val="002D60C2"/>
    <w:rsid w:val="002D717C"/>
    <w:rsid w:val="002D7E7B"/>
    <w:rsid w:val="002E0019"/>
    <w:rsid w:val="002E0174"/>
    <w:rsid w:val="002E0209"/>
    <w:rsid w:val="002E0384"/>
    <w:rsid w:val="002E05C9"/>
    <w:rsid w:val="002E0BAA"/>
    <w:rsid w:val="002E0BDC"/>
    <w:rsid w:val="002E1694"/>
    <w:rsid w:val="002E1818"/>
    <w:rsid w:val="002E269B"/>
    <w:rsid w:val="002E2742"/>
    <w:rsid w:val="002E3139"/>
    <w:rsid w:val="002E36F3"/>
    <w:rsid w:val="002E3B0F"/>
    <w:rsid w:val="002E4013"/>
    <w:rsid w:val="002E4181"/>
    <w:rsid w:val="002E4522"/>
    <w:rsid w:val="002E491D"/>
    <w:rsid w:val="002E4B60"/>
    <w:rsid w:val="002E5257"/>
    <w:rsid w:val="002E5307"/>
    <w:rsid w:val="002E53E0"/>
    <w:rsid w:val="002E643B"/>
    <w:rsid w:val="002E6D3A"/>
    <w:rsid w:val="002E6DC4"/>
    <w:rsid w:val="002E6FF3"/>
    <w:rsid w:val="002E7328"/>
    <w:rsid w:val="002E752E"/>
    <w:rsid w:val="002F02A6"/>
    <w:rsid w:val="002F02CE"/>
    <w:rsid w:val="002F066D"/>
    <w:rsid w:val="002F09F1"/>
    <w:rsid w:val="002F0D04"/>
    <w:rsid w:val="002F0EB8"/>
    <w:rsid w:val="002F14E0"/>
    <w:rsid w:val="002F1D89"/>
    <w:rsid w:val="002F228B"/>
    <w:rsid w:val="002F2750"/>
    <w:rsid w:val="002F2774"/>
    <w:rsid w:val="002F29BD"/>
    <w:rsid w:val="002F314F"/>
    <w:rsid w:val="002F32CB"/>
    <w:rsid w:val="002F33A9"/>
    <w:rsid w:val="002F3DAB"/>
    <w:rsid w:val="002F559E"/>
    <w:rsid w:val="002F5606"/>
    <w:rsid w:val="002F5A0D"/>
    <w:rsid w:val="002F5EC8"/>
    <w:rsid w:val="002F6251"/>
    <w:rsid w:val="002F690A"/>
    <w:rsid w:val="002F6CAE"/>
    <w:rsid w:val="002F6F91"/>
    <w:rsid w:val="002F76E5"/>
    <w:rsid w:val="002F7A45"/>
    <w:rsid w:val="002F7F1E"/>
    <w:rsid w:val="003001B5"/>
    <w:rsid w:val="00300561"/>
    <w:rsid w:val="00300C1F"/>
    <w:rsid w:val="00301D87"/>
    <w:rsid w:val="00301F04"/>
    <w:rsid w:val="00302680"/>
    <w:rsid w:val="00302C02"/>
    <w:rsid w:val="00302CF5"/>
    <w:rsid w:val="00302FC0"/>
    <w:rsid w:val="003033BC"/>
    <w:rsid w:val="0030397F"/>
    <w:rsid w:val="00303F7E"/>
    <w:rsid w:val="00304459"/>
    <w:rsid w:val="00304F3B"/>
    <w:rsid w:val="003054CD"/>
    <w:rsid w:val="003059D5"/>
    <w:rsid w:val="00305CD8"/>
    <w:rsid w:val="00306234"/>
    <w:rsid w:val="003065A3"/>
    <w:rsid w:val="003067CA"/>
    <w:rsid w:val="00306929"/>
    <w:rsid w:val="00306978"/>
    <w:rsid w:val="00306E4A"/>
    <w:rsid w:val="00307184"/>
    <w:rsid w:val="00307604"/>
    <w:rsid w:val="00307696"/>
    <w:rsid w:val="00307F89"/>
    <w:rsid w:val="00310303"/>
    <w:rsid w:val="003106A8"/>
    <w:rsid w:val="003110A0"/>
    <w:rsid w:val="003113F2"/>
    <w:rsid w:val="0031147F"/>
    <w:rsid w:val="003116A5"/>
    <w:rsid w:val="0031176C"/>
    <w:rsid w:val="00311987"/>
    <w:rsid w:val="00311A8D"/>
    <w:rsid w:val="00311B3E"/>
    <w:rsid w:val="00311E95"/>
    <w:rsid w:val="00311F5B"/>
    <w:rsid w:val="00312399"/>
    <w:rsid w:val="003129F8"/>
    <w:rsid w:val="00312C82"/>
    <w:rsid w:val="00312DD7"/>
    <w:rsid w:val="00313064"/>
    <w:rsid w:val="0031359D"/>
    <w:rsid w:val="0031363A"/>
    <w:rsid w:val="0031384E"/>
    <w:rsid w:val="00313982"/>
    <w:rsid w:val="003139D7"/>
    <w:rsid w:val="00313BAE"/>
    <w:rsid w:val="00313D26"/>
    <w:rsid w:val="0031453B"/>
    <w:rsid w:val="003145A7"/>
    <w:rsid w:val="00314611"/>
    <w:rsid w:val="0031468F"/>
    <w:rsid w:val="00314E30"/>
    <w:rsid w:val="00314FB1"/>
    <w:rsid w:val="00315025"/>
    <w:rsid w:val="0031512A"/>
    <w:rsid w:val="0031515E"/>
    <w:rsid w:val="003154D8"/>
    <w:rsid w:val="00315534"/>
    <w:rsid w:val="003155D5"/>
    <w:rsid w:val="00315EB0"/>
    <w:rsid w:val="0031621C"/>
    <w:rsid w:val="0031636A"/>
    <w:rsid w:val="003168DB"/>
    <w:rsid w:val="003170E3"/>
    <w:rsid w:val="0031781D"/>
    <w:rsid w:val="003178D2"/>
    <w:rsid w:val="00317DD7"/>
    <w:rsid w:val="00320366"/>
    <w:rsid w:val="00320A02"/>
    <w:rsid w:val="003213DD"/>
    <w:rsid w:val="003217F4"/>
    <w:rsid w:val="003220D2"/>
    <w:rsid w:val="0032242C"/>
    <w:rsid w:val="003225E2"/>
    <w:rsid w:val="00322F2F"/>
    <w:rsid w:val="0032320E"/>
    <w:rsid w:val="00324652"/>
    <w:rsid w:val="00324938"/>
    <w:rsid w:val="00324B74"/>
    <w:rsid w:val="00324BE4"/>
    <w:rsid w:val="00326660"/>
    <w:rsid w:val="003267D5"/>
    <w:rsid w:val="003267FC"/>
    <w:rsid w:val="00326803"/>
    <w:rsid w:val="00326D2A"/>
    <w:rsid w:val="00326EA4"/>
    <w:rsid w:val="003300D0"/>
    <w:rsid w:val="003304BB"/>
    <w:rsid w:val="0033126D"/>
    <w:rsid w:val="0033137F"/>
    <w:rsid w:val="0033149C"/>
    <w:rsid w:val="0033174F"/>
    <w:rsid w:val="0033181F"/>
    <w:rsid w:val="00331C37"/>
    <w:rsid w:val="00331C40"/>
    <w:rsid w:val="00332664"/>
    <w:rsid w:val="003328B6"/>
    <w:rsid w:val="00332C7F"/>
    <w:rsid w:val="00332F0F"/>
    <w:rsid w:val="00333535"/>
    <w:rsid w:val="00333815"/>
    <w:rsid w:val="0033397E"/>
    <w:rsid w:val="00333A9D"/>
    <w:rsid w:val="00333E12"/>
    <w:rsid w:val="00334432"/>
    <w:rsid w:val="00334634"/>
    <w:rsid w:val="00335B8E"/>
    <w:rsid w:val="00335C4E"/>
    <w:rsid w:val="00336613"/>
    <w:rsid w:val="003368B7"/>
    <w:rsid w:val="00336B80"/>
    <w:rsid w:val="00336F68"/>
    <w:rsid w:val="003376F3"/>
    <w:rsid w:val="00337BEA"/>
    <w:rsid w:val="00337C2F"/>
    <w:rsid w:val="00337CF0"/>
    <w:rsid w:val="00340A5D"/>
    <w:rsid w:val="00340EFA"/>
    <w:rsid w:val="0034137C"/>
    <w:rsid w:val="0034165C"/>
    <w:rsid w:val="0034179E"/>
    <w:rsid w:val="003418F5"/>
    <w:rsid w:val="00342199"/>
    <w:rsid w:val="00342261"/>
    <w:rsid w:val="00342311"/>
    <w:rsid w:val="00342502"/>
    <w:rsid w:val="0034361D"/>
    <w:rsid w:val="00343A40"/>
    <w:rsid w:val="0034438A"/>
    <w:rsid w:val="003443FF"/>
    <w:rsid w:val="0034543F"/>
    <w:rsid w:val="003455E6"/>
    <w:rsid w:val="0034575C"/>
    <w:rsid w:val="003459E6"/>
    <w:rsid w:val="00345ABA"/>
    <w:rsid w:val="00345CFA"/>
    <w:rsid w:val="00345D14"/>
    <w:rsid w:val="00345E29"/>
    <w:rsid w:val="003460B7"/>
    <w:rsid w:val="0034735F"/>
    <w:rsid w:val="003479FD"/>
    <w:rsid w:val="00350705"/>
    <w:rsid w:val="0035198F"/>
    <w:rsid w:val="00352F98"/>
    <w:rsid w:val="00354BE1"/>
    <w:rsid w:val="003553A7"/>
    <w:rsid w:val="003554E8"/>
    <w:rsid w:val="00355718"/>
    <w:rsid w:val="003557A3"/>
    <w:rsid w:val="003559CF"/>
    <w:rsid w:val="003559D4"/>
    <w:rsid w:val="00356956"/>
    <w:rsid w:val="00356C87"/>
    <w:rsid w:val="003574BD"/>
    <w:rsid w:val="0035756F"/>
    <w:rsid w:val="003579ED"/>
    <w:rsid w:val="00357F5B"/>
    <w:rsid w:val="00360228"/>
    <w:rsid w:val="003606D2"/>
    <w:rsid w:val="0036091D"/>
    <w:rsid w:val="00360B82"/>
    <w:rsid w:val="00360D72"/>
    <w:rsid w:val="00360F41"/>
    <w:rsid w:val="003616BB"/>
    <w:rsid w:val="003616DF"/>
    <w:rsid w:val="00361A29"/>
    <w:rsid w:val="00363D2C"/>
    <w:rsid w:val="00364B56"/>
    <w:rsid w:val="00364D0B"/>
    <w:rsid w:val="0036575F"/>
    <w:rsid w:val="00365AD9"/>
    <w:rsid w:val="00366408"/>
    <w:rsid w:val="003668B3"/>
    <w:rsid w:val="003670B2"/>
    <w:rsid w:val="0037004C"/>
    <w:rsid w:val="0037006E"/>
    <w:rsid w:val="0037116A"/>
    <w:rsid w:val="00371B72"/>
    <w:rsid w:val="003720A2"/>
    <w:rsid w:val="00372E0C"/>
    <w:rsid w:val="00372FB0"/>
    <w:rsid w:val="003730E7"/>
    <w:rsid w:val="00373174"/>
    <w:rsid w:val="00373496"/>
    <w:rsid w:val="00373B0D"/>
    <w:rsid w:val="00373CA2"/>
    <w:rsid w:val="00373FBA"/>
    <w:rsid w:val="00374A02"/>
    <w:rsid w:val="00374DA0"/>
    <w:rsid w:val="00374FA5"/>
    <w:rsid w:val="003756A1"/>
    <w:rsid w:val="003761D7"/>
    <w:rsid w:val="00377427"/>
    <w:rsid w:val="0037750E"/>
    <w:rsid w:val="0037776D"/>
    <w:rsid w:val="00377D13"/>
    <w:rsid w:val="00377F0E"/>
    <w:rsid w:val="003801C6"/>
    <w:rsid w:val="0038032D"/>
    <w:rsid w:val="00380B72"/>
    <w:rsid w:val="00381235"/>
    <w:rsid w:val="0038188B"/>
    <w:rsid w:val="0038219B"/>
    <w:rsid w:val="00382545"/>
    <w:rsid w:val="00382562"/>
    <w:rsid w:val="00382A09"/>
    <w:rsid w:val="00382BBF"/>
    <w:rsid w:val="00382C4F"/>
    <w:rsid w:val="00382DD6"/>
    <w:rsid w:val="00383385"/>
    <w:rsid w:val="003836B8"/>
    <w:rsid w:val="00383D49"/>
    <w:rsid w:val="00383D85"/>
    <w:rsid w:val="003845C4"/>
    <w:rsid w:val="0038521F"/>
    <w:rsid w:val="003858CC"/>
    <w:rsid w:val="00385CA7"/>
    <w:rsid w:val="00385D3A"/>
    <w:rsid w:val="0038660B"/>
    <w:rsid w:val="0038670F"/>
    <w:rsid w:val="003867BE"/>
    <w:rsid w:val="00386C07"/>
    <w:rsid w:val="00386CC7"/>
    <w:rsid w:val="00387192"/>
    <w:rsid w:val="003879D2"/>
    <w:rsid w:val="00387BC4"/>
    <w:rsid w:val="00390465"/>
    <w:rsid w:val="00390A26"/>
    <w:rsid w:val="00390C46"/>
    <w:rsid w:val="0039130F"/>
    <w:rsid w:val="0039137A"/>
    <w:rsid w:val="00391851"/>
    <w:rsid w:val="00391C4E"/>
    <w:rsid w:val="0039235E"/>
    <w:rsid w:val="00392437"/>
    <w:rsid w:val="0039251E"/>
    <w:rsid w:val="0039281B"/>
    <w:rsid w:val="00392A1F"/>
    <w:rsid w:val="00392E46"/>
    <w:rsid w:val="00393053"/>
    <w:rsid w:val="00393284"/>
    <w:rsid w:val="00393DE0"/>
    <w:rsid w:val="0039486F"/>
    <w:rsid w:val="00394F5B"/>
    <w:rsid w:val="00395A8C"/>
    <w:rsid w:val="00395A95"/>
    <w:rsid w:val="00395AFF"/>
    <w:rsid w:val="00395BC4"/>
    <w:rsid w:val="003960E2"/>
    <w:rsid w:val="0039664B"/>
    <w:rsid w:val="003968C2"/>
    <w:rsid w:val="00397078"/>
    <w:rsid w:val="003978E3"/>
    <w:rsid w:val="00397D4D"/>
    <w:rsid w:val="00397F85"/>
    <w:rsid w:val="003A014F"/>
    <w:rsid w:val="003A01C8"/>
    <w:rsid w:val="003A0705"/>
    <w:rsid w:val="003A0745"/>
    <w:rsid w:val="003A0A9E"/>
    <w:rsid w:val="003A0B19"/>
    <w:rsid w:val="003A0B59"/>
    <w:rsid w:val="003A154D"/>
    <w:rsid w:val="003A20C9"/>
    <w:rsid w:val="003A255D"/>
    <w:rsid w:val="003A2954"/>
    <w:rsid w:val="003A2CD1"/>
    <w:rsid w:val="003A3192"/>
    <w:rsid w:val="003A37C2"/>
    <w:rsid w:val="003A3DF9"/>
    <w:rsid w:val="003A40A6"/>
    <w:rsid w:val="003A42F7"/>
    <w:rsid w:val="003A432B"/>
    <w:rsid w:val="003A464B"/>
    <w:rsid w:val="003A4DB7"/>
    <w:rsid w:val="003A4E07"/>
    <w:rsid w:val="003A4FF8"/>
    <w:rsid w:val="003A5BAF"/>
    <w:rsid w:val="003A60B0"/>
    <w:rsid w:val="003A66DC"/>
    <w:rsid w:val="003A6D6E"/>
    <w:rsid w:val="003A6F7F"/>
    <w:rsid w:val="003A6FDE"/>
    <w:rsid w:val="003A703B"/>
    <w:rsid w:val="003A769F"/>
    <w:rsid w:val="003A7902"/>
    <w:rsid w:val="003A7F6B"/>
    <w:rsid w:val="003B01F4"/>
    <w:rsid w:val="003B06CD"/>
    <w:rsid w:val="003B117A"/>
    <w:rsid w:val="003B14A2"/>
    <w:rsid w:val="003B196A"/>
    <w:rsid w:val="003B26C0"/>
    <w:rsid w:val="003B2F11"/>
    <w:rsid w:val="003B3F8E"/>
    <w:rsid w:val="003B4265"/>
    <w:rsid w:val="003B4292"/>
    <w:rsid w:val="003B444C"/>
    <w:rsid w:val="003B4674"/>
    <w:rsid w:val="003B468F"/>
    <w:rsid w:val="003B5803"/>
    <w:rsid w:val="003B61E6"/>
    <w:rsid w:val="003B650D"/>
    <w:rsid w:val="003B657E"/>
    <w:rsid w:val="003B6827"/>
    <w:rsid w:val="003B6CE3"/>
    <w:rsid w:val="003B6FB7"/>
    <w:rsid w:val="003B6FC2"/>
    <w:rsid w:val="003B715A"/>
    <w:rsid w:val="003B7A28"/>
    <w:rsid w:val="003B7AE8"/>
    <w:rsid w:val="003B7F4A"/>
    <w:rsid w:val="003C0172"/>
    <w:rsid w:val="003C0273"/>
    <w:rsid w:val="003C02CA"/>
    <w:rsid w:val="003C03C5"/>
    <w:rsid w:val="003C0761"/>
    <w:rsid w:val="003C0773"/>
    <w:rsid w:val="003C0B45"/>
    <w:rsid w:val="003C0B98"/>
    <w:rsid w:val="003C1174"/>
    <w:rsid w:val="003C2473"/>
    <w:rsid w:val="003C2A25"/>
    <w:rsid w:val="003C2B2A"/>
    <w:rsid w:val="003C32BA"/>
    <w:rsid w:val="003C3557"/>
    <w:rsid w:val="003C3B4F"/>
    <w:rsid w:val="003C461B"/>
    <w:rsid w:val="003C48C0"/>
    <w:rsid w:val="003C5277"/>
    <w:rsid w:val="003C545E"/>
    <w:rsid w:val="003C57E4"/>
    <w:rsid w:val="003C5E59"/>
    <w:rsid w:val="003C6099"/>
    <w:rsid w:val="003C639E"/>
    <w:rsid w:val="003C6771"/>
    <w:rsid w:val="003C67D6"/>
    <w:rsid w:val="003C6955"/>
    <w:rsid w:val="003C69A3"/>
    <w:rsid w:val="003C6BB0"/>
    <w:rsid w:val="003C6CFB"/>
    <w:rsid w:val="003C6F0D"/>
    <w:rsid w:val="003C7081"/>
    <w:rsid w:val="003C7682"/>
    <w:rsid w:val="003C7F7B"/>
    <w:rsid w:val="003D0751"/>
    <w:rsid w:val="003D0A88"/>
    <w:rsid w:val="003D116C"/>
    <w:rsid w:val="003D117E"/>
    <w:rsid w:val="003D152C"/>
    <w:rsid w:val="003D1AD5"/>
    <w:rsid w:val="003D2AB3"/>
    <w:rsid w:val="003D339E"/>
    <w:rsid w:val="003D35B7"/>
    <w:rsid w:val="003D35DD"/>
    <w:rsid w:val="003D3EB0"/>
    <w:rsid w:val="003D41B4"/>
    <w:rsid w:val="003D43A4"/>
    <w:rsid w:val="003D5205"/>
    <w:rsid w:val="003D5444"/>
    <w:rsid w:val="003D54DA"/>
    <w:rsid w:val="003D5BD1"/>
    <w:rsid w:val="003D703D"/>
    <w:rsid w:val="003D7559"/>
    <w:rsid w:val="003D75F4"/>
    <w:rsid w:val="003D7B75"/>
    <w:rsid w:val="003E0094"/>
    <w:rsid w:val="003E1371"/>
    <w:rsid w:val="003E1879"/>
    <w:rsid w:val="003E1DA5"/>
    <w:rsid w:val="003E1DD1"/>
    <w:rsid w:val="003E2316"/>
    <w:rsid w:val="003E2469"/>
    <w:rsid w:val="003E32D0"/>
    <w:rsid w:val="003E35C2"/>
    <w:rsid w:val="003E3B6D"/>
    <w:rsid w:val="003E40E1"/>
    <w:rsid w:val="003E4A93"/>
    <w:rsid w:val="003E4C34"/>
    <w:rsid w:val="003E4C42"/>
    <w:rsid w:val="003E5470"/>
    <w:rsid w:val="003E5CD7"/>
    <w:rsid w:val="003E5D58"/>
    <w:rsid w:val="003E6B63"/>
    <w:rsid w:val="003E7174"/>
    <w:rsid w:val="003E746B"/>
    <w:rsid w:val="003E75A4"/>
    <w:rsid w:val="003E7B65"/>
    <w:rsid w:val="003E7E06"/>
    <w:rsid w:val="003E7F54"/>
    <w:rsid w:val="003E7F70"/>
    <w:rsid w:val="003F0620"/>
    <w:rsid w:val="003F12A1"/>
    <w:rsid w:val="003F12D9"/>
    <w:rsid w:val="003F19BA"/>
    <w:rsid w:val="003F1DC8"/>
    <w:rsid w:val="003F1E20"/>
    <w:rsid w:val="003F2A21"/>
    <w:rsid w:val="003F33C7"/>
    <w:rsid w:val="003F3D84"/>
    <w:rsid w:val="003F4453"/>
    <w:rsid w:val="003F492E"/>
    <w:rsid w:val="003F4E2F"/>
    <w:rsid w:val="003F4F08"/>
    <w:rsid w:val="003F54C4"/>
    <w:rsid w:val="003F5A33"/>
    <w:rsid w:val="003F5B27"/>
    <w:rsid w:val="003F5D61"/>
    <w:rsid w:val="003F60B1"/>
    <w:rsid w:val="003F6289"/>
    <w:rsid w:val="003F62B5"/>
    <w:rsid w:val="003F6D84"/>
    <w:rsid w:val="003F748A"/>
    <w:rsid w:val="003F78ED"/>
    <w:rsid w:val="003F7B4D"/>
    <w:rsid w:val="003F7BB9"/>
    <w:rsid w:val="0040087C"/>
    <w:rsid w:val="00400883"/>
    <w:rsid w:val="00400A6C"/>
    <w:rsid w:val="0040140D"/>
    <w:rsid w:val="00402150"/>
    <w:rsid w:val="00402260"/>
    <w:rsid w:val="0040232B"/>
    <w:rsid w:val="00402632"/>
    <w:rsid w:val="00402C7B"/>
    <w:rsid w:val="00402D0A"/>
    <w:rsid w:val="00402E34"/>
    <w:rsid w:val="00403021"/>
    <w:rsid w:val="00403030"/>
    <w:rsid w:val="004031C4"/>
    <w:rsid w:val="004034E2"/>
    <w:rsid w:val="004035C9"/>
    <w:rsid w:val="004039F2"/>
    <w:rsid w:val="00403FEE"/>
    <w:rsid w:val="0040406B"/>
    <w:rsid w:val="00404B29"/>
    <w:rsid w:val="00404D25"/>
    <w:rsid w:val="0040501E"/>
    <w:rsid w:val="00405183"/>
    <w:rsid w:val="0040651B"/>
    <w:rsid w:val="0040670B"/>
    <w:rsid w:val="004069B1"/>
    <w:rsid w:val="00406A2C"/>
    <w:rsid w:val="00406B61"/>
    <w:rsid w:val="00407737"/>
    <w:rsid w:val="00407F62"/>
    <w:rsid w:val="00410428"/>
    <w:rsid w:val="00411078"/>
    <w:rsid w:val="0041168B"/>
    <w:rsid w:val="0041214C"/>
    <w:rsid w:val="00412175"/>
    <w:rsid w:val="0041292E"/>
    <w:rsid w:val="004129CA"/>
    <w:rsid w:val="00412F1D"/>
    <w:rsid w:val="00413006"/>
    <w:rsid w:val="004131A2"/>
    <w:rsid w:val="004131B9"/>
    <w:rsid w:val="004133BF"/>
    <w:rsid w:val="00413900"/>
    <w:rsid w:val="00413908"/>
    <w:rsid w:val="00414FF4"/>
    <w:rsid w:val="004150FE"/>
    <w:rsid w:val="00415598"/>
    <w:rsid w:val="004155FA"/>
    <w:rsid w:val="00415735"/>
    <w:rsid w:val="004157BE"/>
    <w:rsid w:val="00415A6C"/>
    <w:rsid w:val="00415ACA"/>
    <w:rsid w:val="00415BB2"/>
    <w:rsid w:val="00415BE4"/>
    <w:rsid w:val="00416542"/>
    <w:rsid w:val="00416C05"/>
    <w:rsid w:val="00417181"/>
    <w:rsid w:val="0041719B"/>
    <w:rsid w:val="004172A7"/>
    <w:rsid w:val="0041731B"/>
    <w:rsid w:val="00417497"/>
    <w:rsid w:val="004201DC"/>
    <w:rsid w:val="00420214"/>
    <w:rsid w:val="00420B40"/>
    <w:rsid w:val="00420BC6"/>
    <w:rsid w:val="00420BE3"/>
    <w:rsid w:val="00420ECE"/>
    <w:rsid w:val="00420F12"/>
    <w:rsid w:val="0042103A"/>
    <w:rsid w:val="00421ACD"/>
    <w:rsid w:val="004221B4"/>
    <w:rsid w:val="004225D7"/>
    <w:rsid w:val="004229E1"/>
    <w:rsid w:val="00422EA9"/>
    <w:rsid w:val="00423946"/>
    <w:rsid w:val="00423E0D"/>
    <w:rsid w:val="00424333"/>
    <w:rsid w:val="004247ED"/>
    <w:rsid w:val="00424A5C"/>
    <w:rsid w:val="00424E01"/>
    <w:rsid w:val="00425447"/>
    <w:rsid w:val="00425467"/>
    <w:rsid w:val="0042557E"/>
    <w:rsid w:val="00425642"/>
    <w:rsid w:val="004256A9"/>
    <w:rsid w:val="00425915"/>
    <w:rsid w:val="00425A09"/>
    <w:rsid w:val="00426250"/>
    <w:rsid w:val="0042707E"/>
    <w:rsid w:val="004273AD"/>
    <w:rsid w:val="00427F89"/>
    <w:rsid w:val="00430043"/>
    <w:rsid w:val="0043060F"/>
    <w:rsid w:val="0043088A"/>
    <w:rsid w:val="004309AC"/>
    <w:rsid w:val="00431304"/>
    <w:rsid w:val="00431403"/>
    <w:rsid w:val="004315D4"/>
    <w:rsid w:val="0043182B"/>
    <w:rsid w:val="00431E44"/>
    <w:rsid w:val="00431EE0"/>
    <w:rsid w:val="004321DA"/>
    <w:rsid w:val="00432381"/>
    <w:rsid w:val="004325D0"/>
    <w:rsid w:val="00432D8D"/>
    <w:rsid w:val="00433315"/>
    <w:rsid w:val="00433631"/>
    <w:rsid w:val="0043380B"/>
    <w:rsid w:val="00433A72"/>
    <w:rsid w:val="00434960"/>
    <w:rsid w:val="00434E73"/>
    <w:rsid w:val="00434F76"/>
    <w:rsid w:val="0043504B"/>
    <w:rsid w:val="0043507E"/>
    <w:rsid w:val="00435125"/>
    <w:rsid w:val="00435274"/>
    <w:rsid w:val="00435DBD"/>
    <w:rsid w:val="00437411"/>
    <w:rsid w:val="00437D0B"/>
    <w:rsid w:val="0044141F"/>
    <w:rsid w:val="004416FC"/>
    <w:rsid w:val="00441740"/>
    <w:rsid w:val="00441CBB"/>
    <w:rsid w:val="00441D0E"/>
    <w:rsid w:val="004423D6"/>
    <w:rsid w:val="00442928"/>
    <w:rsid w:val="004432EE"/>
    <w:rsid w:val="0044352B"/>
    <w:rsid w:val="0044365D"/>
    <w:rsid w:val="00444118"/>
    <w:rsid w:val="0044440E"/>
    <w:rsid w:val="00445641"/>
    <w:rsid w:val="00445A09"/>
    <w:rsid w:val="004463BE"/>
    <w:rsid w:val="00446448"/>
    <w:rsid w:val="00446DB2"/>
    <w:rsid w:val="0044783D"/>
    <w:rsid w:val="0045018F"/>
    <w:rsid w:val="00450BFE"/>
    <w:rsid w:val="004516E0"/>
    <w:rsid w:val="00451A7A"/>
    <w:rsid w:val="0045201A"/>
    <w:rsid w:val="004524DF"/>
    <w:rsid w:val="00452A47"/>
    <w:rsid w:val="00453141"/>
    <w:rsid w:val="004531D5"/>
    <w:rsid w:val="00453288"/>
    <w:rsid w:val="004537FC"/>
    <w:rsid w:val="00453A9A"/>
    <w:rsid w:val="004543E0"/>
    <w:rsid w:val="004543F4"/>
    <w:rsid w:val="00454BEA"/>
    <w:rsid w:val="00454CAE"/>
    <w:rsid w:val="004557F1"/>
    <w:rsid w:val="00455897"/>
    <w:rsid w:val="00455FBB"/>
    <w:rsid w:val="00456415"/>
    <w:rsid w:val="00456704"/>
    <w:rsid w:val="00456971"/>
    <w:rsid w:val="00457308"/>
    <w:rsid w:val="0045743E"/>
    <w:rsid w:val="00457A9D"/>
    <w:rsid w:val="00460021"/>
    <w:rsid w:val="004601B9"/>
    <w:rsid w:val="00460854"/>
    <w:rsid w:val="004609BA"/>
    <w:rsid w:val="00460D24"/>
    <w:rsid w:val="00461157"/>
    <w:rsid w:val="00461282"/>
    <w:rsid w:val="004612A4"/>
    <w:rsid w:val="00461FE3"/>
    <w:rsid w:val="00462B12"/>
    <w:rsid w:val="0046306F"/>
    <w:rsid w:val="004638B2"/>
    <w:rsid w:val="00463CB6"/>
    <w:rsid w:val="004642F1"/>
    <w:rsid w:val="00464652"/>
    <w:rsid w:val="0046552B"/>
    <w:rsid w:val="004662C1"/>
    <w:rsid w:val="00466DBD"/>
    <w:rsid w:val="00466F57"/>
    <w:rsid w:val="004671CD"/>
    <w:rsid w:val="00467BD3"/>
    <w:rsid w:val="004712BA"/>
    <w:rsid w:val="00471620"/>
    <w:rsid w:val="00471AA8"/>
    <w:rsid w:val="00472902"/>
    <w:rsid w:val="004731E0"/>
    <w:rsid w:val="004733D4"/>
    <w:rsid w:val="00473D56"/>
    <w:rsid w:val="00474B54"/>
    <w:rsid w:val="004752AC"/>
    <w:rsid w:val="004752CB"/>
    <w:rsid w:val="00475967"/>
    <w:rsid w:val="00475AAF"/>
    <w:rsid w:val="00475E5F"/>
    <w:rsid w:val="004763DA"/>
    <w:rsid w:val="004767BA"/>
    <w:rsid w:val="00476B51"/>
    <w:rsid w:val="00476C5D"/>
    <w:rsid w:val="00476ED3"/>
    <w:rsid w:val="00477242"/>
    <w:rsid w:val="004775F4"/>
    <w:rsid w:val="004776FA"/>
    <w:rsid w:val="00480ABF"/>
    <w:rsid w:val="00480B3C"/>
    <w:rsid w:val="00480FBE"/>
    <w:rsid w:val="00481032"/>
    <w:rsid w:val="00481A87"/>
    <w:rsid w:val="00481D76"/>
    <w:rsid w:val="00482692"/>
    <w:rsid w:val="004830C2"/>
    <w:rsid w:val="00483541"/>
    <w:rsid w:val="004839F8"/>
    <w:rsid w:val="00483A50"/>
    <w:rsid w:val="00483DA6"/>
    <w:rsid w:val="004843FD"/>
    <w:rsid w:val="00484A9E"/>
    <w:rsid w:val="00485202"/>
    <w:rsid w:val="004855E5"/>
    <w:rsid w:val="00485B97"/>
    <w:rsid w:val="00485BB3"/>
    <w:rsid w:val="004867EB"/>
    <w:rsid w:val="00486ABB"/>
    <w:rsid w:val="00486B38"/>
    <w:rsid w:val="00486DAE"/>
    <w:rsid w:val="00490792"/>
    <w:rsid w:val="00490855"/>
    <w:rsid w:val="00491916"/>
    <w:rsid w:val="00491A3F"/>
    <w:rsid w:val="004927C0"/>
    <w:rsid w:val="00492854"/>
    <w:rsid w:val="00492B2B"/>
    <w:rsid w:val="00493F10"/>
    <w:rsid w:val="0049400C"/>
    <w:rsid w:val="0049486F"/>
    <w:rsid w:val="00494CC8"/>
    <w:rsid w:val="00494D37"/>
    <w:rsid w:val="004958B4"/>
    <w:rsid w:val="004962C5"/>
    <w:rsid w:val="00497438"/>
    <w:rsid w:val="00497579"/>
    <w:rsid w:val="004A0619"/>
    <w:rsid w:val="004A09CC"/>
    <w:rsid w:val="004A0B94"/>
    <w:rsid w:val="004A17DA"/>
    <w:rsid w:val="004A1DDB"/>
    <w:rsid w:val="004A1EB6"/>
    <w:rsid w:val="004A1ECF"/>
    <w:rsid w:val="004A22E2"/>
    <w:rsid w:val="004A235E"/>
    <w:rsid w:val="004A241F"/>
    <w:rsid w:val="004A249C"/>
    <w:rsid w:val="004A2C41"/>
    <w:rsid w:val="004A3E3A"/>
    <w:rsid w:val="004A433A"/>
    <w:rsid w:val="004A45F1"/>
    <w:rsid w:val="004A45FF"/>
    <w:rsid w:val="004A4746"/>
    <w:rsid w:val="004A4C7A"/>
    <w:rsid w:val="004A5274"/>
    <w:rsid w:val="004A53F3"/>
    <w:rsid w:val="004A56E2"/>
    <w:rsid w:val="004A5C1C"/>
    <w:rsid w:val="004A62CC"/>
    <w:rsid w:val="004A6574"/>
    <w:rsid w:val="004A696B"/>
    <w:rsid w:val="004A72BB"/>
    <w:rsid w:val="004A7992"/>
    <w:rsid w:val="004A7A1E"/>
    <w:rsid w:val="004A7A39"/>
    <w:rsid w:val="004A7D31"/>
    <w:rsid w:val="004B0589"/>
    <w:rsid w:val="004B0F58"/>
    <w:rsid w:val="004B1762"/>
    <w:rsid w:val="004B2349"/>
    <w:rsid w:val="004B2B93"/>
    <w:rsid w:val="004B2DD0"/>
    <w:rsid w:val="004B364E"/>
    <w:rsid w:val="004B371F"/>
    <w:rsid w:val="004B3732"/>
    <w:rsid w:val="004B3C83"/>
    <w:rsid w:val="004B3D47"/>
    <w:rsid w:val="004B3DFE"/>
    <w:rsid w:val="004B4194"/>
    <w:rsid w:val="004B45D7"/>
    <w:rsid w:val="004B4671"/>
    <w:rsid w:val="004B4A81"/>
    <w:rsid w:val="004B5083"/>
    <w:rsid w:val="004B52A6"/>
    <w:rsid w:val="004B54C5"/>
    <w:rsid w:val="004B5E88"/>
    <w:rsid w:val="004B7805"/>
    <w:rsid w:val="004B7866"/>
    <w:rsid w:val="004C033F"/>
    <w:rsid w:val="004C04AA"/>
    <w:rsid w:val="004C0A9F"/>
    <w:rsid w:val="004C0DAF"/>
    <w:rsid w:val="004C11B6"/>
    <w:rsid w:val="004C167E"/>
    <w:rsid w:val="004C17E2"/>
    <w:rsid w:val="004C1F68"/>
    <w:rsid w:val="004C1FC3"/>
    <w:rsid w:val="004C25F8"/>
    <w:rsid w:val="004C25F9"/>
    <w:rsid w:val="004C366C"/>
    <w:rsid w:val="004C3678"/>
    <w:rsid w:val="004C388C"/>
    <w:rsid w:val="004C3B4B"/>
    <w:rsid w:val="004C3F3E"/>
    <w:rsid w:val="004C45FF"/>
    <w:rsid w:val="004C4CA4"/>
    <w:rsid w:val="004C505A"/>
    <w:rsid w:val="004C50C3"/>
    <w:rsid w:val="004C50C4"/>
    <w:rsid w:val="004C5D76"/>
    <w:rsid w:val="004C5F6D"/>
    <w:rsid w:val="004C62A6"/>
    <w:rsid w:val="004C6A5E"/>
    <w:rsid w:val="004C75AB"/>
    <w:rsid w:val="004D00EB"/>
    <w:rsid w:val="004D03E7"/>
    <w:rsid w:val="004D04DB"/>
    <w:rsid w:val="004D0BC5"/>
    <w:rsid w:val="004D160D"/>
    <w:rsid w:val="004D1A90"/>
    <w:rsid w:val="004D1B8E"/>
    <w:rsid w:val="004D1D99"/>
    <w:rsid w:val="004D24BF"/>
    <w:rsid w:val="004D2BB5"/>
    <w:rsid w:val="004D2D7B"/>
    <w:rsid w:val="004D3772"/>
    <w:rsid w:val="004D387A"/>
    <w:rsid w:val="004D38DE"/>
    <w:rsid w:val="004D3902"/>
    <w:rsid w:val="004D448F"/>
    <w:rsid w:val="004D455A"/>
    <w:rsid w:val="004D4C62"/>
    <w:rsid w:val="004D5275"/>
    <w:rsid w:val="004D55B7"/>
    <w:rsid w:val="004D584F"/>
    <w:rsid w:val="004D5C91"/>
    <w:rsid w:val="004D68C0"/>
    <w:rsid w:val="004D6F89"/>
    <w:rsid w:val="004D70B2"/>
    <w:rsid w:val="004D7355"/>
    <w:rsid w:val="004D73AE"/>
    <w:rsid w:val="004D7501"/>
    <w:rsid w:val="004D7D4A"/>
    <w:rsid w:val="004D7E10"/>
    <w:rsid w:val="004E08AB"/>
    <w:rsid w:val="004E0977"/>
    <w:rsid w:val="004E1069"/>
    <w:rsid w:val="004E12CB"/>
    <w:rsid w:val="004E19FF"/>
    <w:rsid w:val="004E1B42"/>
    <w:rsid w:val="004E200E"/>
    <w:rsid w:val="004E229A"/>
    <w:rsid w:val="004E29F2"/>
    <w:rsid w:val="004E31BB"/>
    <w:rsid w:val="004E32C7"/>
    <w:rsid w:val="004E3AC4"/>
    <w:rsid w:val="004E403B"/>
    <w:rsid w:val="004E42F8"/>
    <w:rsid w:val="004E431C"/>
    <w:rsid w:val="004E48E0"/>
    <w:rsid w:val="004E4DD6"/>
    <w:rsid w:val="004E4F4C"/>
    <w:rsid w:val="004E588C"/>
    <w:rsid w:val="004E58C1"/>
    <w:rsid w:val="004E594B"/>
    <w:rsid w:val="004E639B"/>
    <w:rsid w:val="004E645F"/>
    <w:rsid w:val="004E6A95"/>
    <w:rsid w:val="004E6C7F"/>
    <w:rsid w:val="004F00FC"/>
    <w:rsid w:val="004F0676"/>
    <w:rsid w:val="004F0C72"/>
    <w:rsid w:val="004F1123"/>
    <w:rsid w:val="004F1EA5"/>
    <w:rsid w:val="004F2819"/>
    <w:rsid w:val="004F31A6"/>
    <w:rsid w:val="004F3233"/>
    <w:rsid w:val="004F3A37"/>
    <w:rsid w:val="004F4ACF"/>
    <w:rsid w:val="004F4CE9"/>
    <w:rsid w:val="004F504C"/>
    <w:rsid w:val="004F53D7"/>
    <w:rsid w:val="004F5B52"/>
    <w:rsid w:val="004F6ACB"/>
    <w:rsid w:val="004F6CA8"/>
    <w:rsid w:val="004F6D39"/>
    <w:rsid w:val="004F6E9A"/>
    <w:rsid w:val="004F70CF"/>
    <w:rsid w:val="004F77FE"/>
    <w:rsid w:val="004F7980"/>
    <w:rsid w:val="004F7F70"/>
    <w:rsid w:val="004F7F71"/>
    <w:rsid w:val="0050075B"/>
    <w:rsid w:val="005008A0"/>
    <w:rsid w:val="0050100A"/>
    <w:rsid w:val="005018A1"/>
    <w:rsid w:val="0050202D"/>
    <w:rsid w:val="005022A9"/>
    <w:rsid w:val="00502390"/>
    <w:rsid w:val="005026D7"/>
    <w:rsid w:val="005027C8"/>
    <w:rsid w:val="00502C15"/>
    <w:rsid w:val="00502CB4"/>
    <w:rsid w:val="00503621"/>
    <w:rsid w:val="005039BD"/>
    <w:rsid w:val="00503DCF"/>
    <w:rsid w:val="00504244"/>
    <w:rsid w:val="00504380"/>
    <w:rsid w:val="00504541"/>
    <w:rsid w:val="00504866"/>
    <w:rsid w:val="005048F1"/>
    <w:rsid w:val="00504D08"/>
    <w:rsid w:val="00505025"/>
    <w:rsid w:val="005055B2"/>
    <w:rsid w:val="0050591D"/>
    <w:rsid w:val="00505B84"/>
    <w:rsid w:val="00506C73"/>
    <w:rsid w:val="00506F36"/>
    <w:rsid w:val="0050719D"/>
    <w:rsid w:val="0050742E"/>
    <w:rsid w:val="00507747"/>
    <w:rsid w:val="00507A49"/>
    <w:rsid w:val="00507B9A"/>
    <w:rsid w:val="00507FC6"/>
    <w:rsid w:val="0051049B"/>
    <w:rsid w:val="0051083C"/>
    <w:rsid w:val="0051086A"/>
    <w:rsid w:val="00510A6D"/>
    <w:rsid w:val="00511164"/>
    <w:rsid w:val="00511302"/>
    <w:rsid w:val="00511641"/>
    <w:rsid w:val="00511A67"/>
    <w:rsid w:val="00512888"/>
    <w:rsid w:val="00512B48"/>
    <w:rsid w:val="00513094"/>
    <w:rsid w:val="00513539"/>
    <w:rsid w:val="00513935"/>
    <w:rsid w:val="005148E2"/>
    <w:rsid w:val="00514CCB"/>
    <w:rsid w:val="00514FF1"/>
    <w:rsid w:val="005154DD"/>
    <w:rsid w:val="00515614"/>
    <w:rsid w:val="00516296"/>
    <w:rsid w:val="005163C7"/>
    <w:rsid w:val="00517200"/>
    <w:rsid w:val="00517429"/>
    <w:rsid w:val="0051744F"/>
    <w:rsid w:val="00517996"/>
    <w:rsid w:val="00517FD1"/>
    <w:rsid w:val="005203E7"/>
    <w:rsid w:val="0052048A"/>
    <w:rsid w:val="00520821"/>
    <w:rsid w:val="00520A24"/>
    <w:rsid w:val="00520EFA"/>
    <w:rsid w:val="005213B1"/>
    <w:rsid w:val="005216EE"/>
    <w:rsid w:val="005217C5"/>
    <w:rsid w:val="00521B56"/>
    <w:rsid w:val="005224D5"/>
    <w:rsid w:val="0052292B"/>
    <w:rsid w:val="00522C0A"/>
    <w:rsid w:val="00522C25"/>
    <w:rsid w:val="00522E32"/>
    <w:rsid w:val="00522EB5"/>
    <w:rsid w:val="005236FF"/>
    <w:rsid w:val="00524022"/>
    <w:rsid w:val="0052439A"/>
    <w:rsid w:val="005244D3"/>
    <w:rsid w:val="00524D14"/>
    <w:rsid w:val="005253BE"/>
    <w:rsid w:val="00525971"/>
    <w:rsid w:val="005259EC"/>
    <w:rsid w:val="00525E55"/>
    <w:rsid w:val="00525F61"/>
    <w:rsid w:val="00525F72"/>
    <w:rsid w:val="00526C75"/>
    <w:rsid w:val="00526E98"/>
    <w:rsid w:val="005273E7"/>
    <w:rsid w:val="00527DA6"/>
    <w:rsid w:val="0053041B"/>
    <w:rsid w:val="005306CF"/>
    <w:rsid w:val="00530C09"/>
    <w:rsid w:val="00530FF4"/>
    <w:rsid w:val="00530FF6"/>
    <w:rsid w:val="0053140E"/>
    <w:rsid w:val="00531604"/>
    <w:rsid w:val="005325DE"/>
    <w:rsid w:val="005329FB"/>
    <w:rsid w:val="0053318F"/>
    <w:rsid w:val="005333D8"/>
    <w:rsid w:val="00533657"/>
    <w:rsid w:val="005337F3"/>
    <w:rsid w:val="00533C20"/>
    <w:rsid w:val="00533D11"/>
    <w:rsid w:val="00533FD0"/>
    <w:rsid w:val="00534A80"/>
    <w:rsid w:val="0053504E"/>
    <w:rsid w:val="00535AE9"/>
    <w:rsid w:val="00535E1C"/>
    <w:rsid w:val="00535FCC"/>
    <w:rsid w:val="00536092"/>
    <w:rsid w:val="005366FF"/>
    <w:rsid w:val="005368FE"/>
    <w:rsid w:val="00536C5A"/>
    <w:rsid w:val="00536D4E"/>
    <w:rsid w:val="00537058"/>
    <w:rsid w:val="00537542"/>
    <w:rsid w:val="00537624"/>
    <w:rsid w:val="005378D3"/>
    <w:rsid w:val="00540314"/>
    <w:rsid w:val="00540BA0"/>
    <w:rsid w:val="00541399"/>
    <w:rsid w:val="00541566"/>
    <w:rsid w:val="0054177D"/>
    <w:rsid w:val="00541C72"/>
    <w:rsid w:val="00541CB6"/>
    <w:rsid w:val="00542416"/>
    <w:rsid w:val="00542473"/>
    <w:rsid w:val="00542DF0"/>
    <w:rsid w:val="00542EDE"/>
    <w:rsid w:val="00544246"/>
    <w:rsid w:val="005444A9"/>
    <w:rsid w:val="00544B3D"/>
    <w:rsid w:val="00544B4C"/>
    <w:rsid w:val="00545111"/>
    <w:rsid w:val="00545273"/>
    <w:rsid w:val="0054596A"/>
    <w:rsid w:val="00545AA5"/>
    <w:rsid w:val="00545D2A"/>
    <w:rsid w:val="005462DE"/>
    <w:rsid w:val="00546311"/>
    <w:rsid w:val="005473A9"/>
    <w:rsid w:val="005474E8"/>
    <w:rsid w:val="005478DB"/>
    <w:rsid w:val="00547DB0"/>
    <w:rsid w:val="00547EE8"/>
    <w:rsid w:val="00550128"/>
    <w:rsid w:val="005502FD"/>
    <w:rsid w:val="005506BA"/>
    <w:rsid w:val="00550868"/>
    <w:rsid w:val="00550D33"/>
    <w:rsid w:val="00550F6B"/>
    <w:rsid w:val="005515F4"/>
    <w:rsid w:val="00551AED"/>
    <w:rsid w:val="00551B16"/>
    <w:rsid w:val="00551F13"/>
    <w:rsid w:val="005523C7"/>
    <w:rsid w:val="0055263A"/>
    <w:rsid w:val="00552D17"/>
    <w:rsid w:val="00552D81"/>
    <w:rsid w:val="00553502"/>
    <w:rsid w:val="005541E1"/>
    <w:rsid w:val="0055457E"/>
    <w:rsid w:val="0055490D"/>
    <w:rsid w:val="00554E3D"/>
    <w:rsid w:val="00555094"/>
    <w:rsid w:val="00555357"/>
    <w:rsid w:val="005556E8"/>
    <w:rsid w:val="0055575E"/>
    <w:rsid w:val="00555DE1"/>
    <w:rsid w:val="005560A1"/>
    <w:rsid w:val="005561EA"/>
    <w:rsid w:val="00556234"/>
    <w:rsid w:val="0055658F"/>
    <w:rsid w:val="00556755"/>
    <w:rsid w:val="00556844"/>
    <w:rsid w:val="00556853"/>
    <w:rsid w:val="00556AD1"/>
    <w:rsid w:val="00556D4D"/>
    <w:rsid w:val="00556D54"/>
    <w:rsid w:val="00556DE8"/>
    <w:rsid w:val="00556F4F"/>
    <w:rsid w:val="00557874"/>
    <w:rsid w:val="00557969"/>
    <w:rsid w:val="00557970"/>
    <w:rsid w:val="00557B2C"/>
    <w:rsid w:val="00560301"/>
    <w:rsid w:val="00560597"/>
    <w:rsid w:val="00560CB4"/>
    <w:rsid w:val="00561872"/>
    <w:rsid w:val="00561901"/>
    <w:rsid w:val="00561F55"/>
    <w:rsid w:val="00562936"/>
    <w:rsid w:val="005629A1"/>
    <w:rsid w:val="00562AD3"/>
    <w:rsid w:val="00562B06"/>
    <w:rsid w:val="00562F17"/>
    <w:rsid w:val="005636A0"/>
    <w:rsid w:val="0056485E"/>
    <w:rsid w:val="0056530D"/>
    <w:rsid w:val="005661E5"/>
    <w:rsid w:val="005664A8"/>
    <w:rsid w:val="00566523"/>
    <w:rsid w:val="005665DA"/>
    <w:rsid w:val="00566B68"/>
    <w:rsid w:val="00566F2E"/>
    <w:rsid w:val="00567316"/>
    <w:rsid w:val="005701B0"/>
    <w:rsid w:val="005701FB"/>
    <w:rsid w:val="00571044"/>
    <w:rsid w:val="00571564"/>
    <w:rsid w:val="00571A23"/>
    <w:rsid w:val="0057342E"/>
    <w:rsid w:val="0057350F"/>
    <w:rsid w:val="0057388D"/>
    <w:rsid w:val="005739E7"/>
    <w:rsid w:val="0057417D"/>
    <w:rsid w:val="005744AF"/>
    <w:rsid w:val="005756CD"/>
    <w:rsid w:val="00575719"/>
    <w:rsid w:val="00575743"/>
    <w:rsid w:val="005768C2"/>
    <w:rsid w:val="0057713B"/>
    <w:rsid w:val="00577534"/>
    <w:rsid w:val="00577601"/>
    <w:rsid w:val="00577C9B"/>
    <w:rsid w:val="00580D60"/>
    <w:rsid w:val="00582179"/>
    <w:rsid w:val="005821CD"/>
    <w:rsid w:val="00583012"/>
    <w:rsid w:val="00583108"/>
    <w:rsid w:val="005836CA"/>
    <w:rsid w:val="005839A8"/>
    <w:rsid w:val="00583C1C"/>
    <w:rsid w:val="00583ED4"/>
    <w:rsid w:val="00583F33"/>
    <w:rsid w:val="00584B53"/>
    <w:rsid w:val="00585595"/>
    <w:rsid w:val="005863B6"/>
    <w:rsid w:val="00586742"/>
    <w:rsid w:val="00586D28"/>
    <w:rsid w:val="0058713D"/>
    <w:rsid w:val="005873B1"/>
    <w:rsid w:val="0058777E"/>
    <w:rsid w:val="00587BA2"/>
    <w:rsid w:val="00590106"/>
    <w:rsid w:val="00590AE4"/>
    <w:rsid w:val="00592034"/>
    <w:rsid w:val="0059211B"/>
    <w:rsid w:val="0059220C"/>
    <w:rsid w:val="0059222B"/>
    <w:rsid w:val="0059280B"/>
    <w:rsid w:val="005935D3"/>
    <w:rsid w:val="00593D1F"/>
    <w:rsid w:val="005941F1"/>
    <w:rsid w:val="005943B4"/>
    <w:rsid w:val="00594692"/>
    <w:rsid w:val="00594D21"/>
    <w:rsid w:val="00594DDA"/>
    <w:rsid w:val="00594E46"/>
    <w:rsid w:val="0059500C"/>
    <w:rsid w:val="005952A3"/>
    <w:rsid w:val="00596070"/>
    <w:rsid w:val="005963C3"/>
    <w:rsid w:val="00596B8A"/>
    <w:rsid w:val="0059722E"/>
    <w:rsid w:val="005973C1"/>
    <w:rsid w:val="00597B18"/>
    <w:rsid w:val="00597C93"/>
    <w:rsid w:val="00597CFC"/>
    <w:rsid w:val="005A042B"/>
    <w:rsid w:val="005A07DF"/>
    <w:rsid w:val="005A081B"/>
    <w:rsid w:val="005A0820"/>
    <w:rsid w:val="005A0831"/>
    <w:rsid w:val="005A0B5E"/>
    <w:rsid w:val="005A173E"/>
    <w:rsid w:val="005A19E9"/>
    <w:rsid w:val="005A1E4D"/>
    <w:rsid w:val="005A1EBE"/>
    <w:rsid w:val="005A2423"/>
    <w:rsid w:val="005A2445"/>
    <w:rsid w:val="005A26B2"/>
    <w:rsid w:val="005A2A34"/>
    <w:rsid w:val="005A30B2"/>
    <w:rsid w:val="005A30EC"/>
    <w:rsid w:val="005A32C6"/>
    <w:rsid w:val="005A380B"/>
    <w:rsid w:val="005A41E3"/>
    <w:rsid w:val="005A4288"/>
    <w:rsid w:val="005A445D"/>
    <w:rsid w:val="005A5B85"/>
    <w:rsid w:val="005A5E7B"/>
    <w:rsid w:val="005A660F"/>
    <w:rsid w:val="005A66C9"/>
    <w:rsid w:val="005A6F43"/>
    <w:rsid w:val="005A70F2"/>
    <w:rsid w:val="005A711B"/>
    <w:rsid w:val="005A721C"/>
    <w:rsid w:val="005A7691"/>
    <w:rsid w:val="005A7B29"/>
    <w:rsid w:val="005A7F8E"/>
    <w:rsid w:val="005AC780"/>
    <w:rsid w:val="005B0376"/>
    <w:rsid w:val="005B15A8"/>
    <w:rsid w:val="005B2358"/>
    <w:rsid w:val="005B2367"/>
    <w:rsid w:val="005B388B"/>
    <w:rsid w:val="005B38A3"/>
    <w:rsid w:val="005B3C34"/>
    <w:rsid w:val="005B3C9C"/>
    <w:rsid w:val="005B3F7B"/>
    <w:rsid w:val="005B4342"/>
    <w:rsid w:val="005B47AE"/>
    <w:rsid w:val="005B4F75"/>
    <w:rsid w:val="005B5113"/>
    <w:rsid w:val="005B58F3"/>
    <w:rsid w:val="005B5B1E"/>
    <w:rsid w:val="005B5B73"/>
    <w:rsid w:val="005B5B78"/>
    <w:rsid w:val="005B6B2B"/>
    <w:rsid w:val="005B733E"/>
    <w:rsid w:val="005B778C"/>
    <w:rsid w:val="005C0490"/>
    <w:rsid w:val="005C08BB"/>
    <w:rsid w:val="005C08D6"/>
    <w:rsid w:val="005C123F"/>
    <w:rsid w:val="005C16FD"/>
    <w:rsid w:val="005C241E"/>
    <w:rsid w:val="005C24A1"/>
    <w:rsid w:val="005C2867"/>
    <w:rsid w:val="005C324E"/>
    <w:rsid w:val="005C32AC"/>
    <w:rsid w:val="005C32D9"/>
    <w:rsid w:val="005C33F8"/>
    <w:rsid w:val="005C38AD"/>
    <w:rsid w:val="005C3C09"/>
    <w:rsid w:val="005C42CB"/>
    <w:rsid w:val="005C447D"/>
    <w:rsid w:val="005C47F0"/>
    <w:rsid w:val="005C47F7"/>
    <w:rsid w:val="005C628A"/>
    <w:rsid w:val="005C62AB"/>
    <w:rsid w:val="005C6448"/>
    <w:rsid w:val="005C6D93"/>
    <w:rsid w:val="005C73CA"/>
    <w:rsid w:val="005C7B26"/>
    <w:rsid w:val="005C7CD0"/>
    <w:rsid w:val="005C7D0C"/>
    <w:rsid w:val="005C7D77"/>
    <w:rsid w:val="005C7F3A"/>
    <w:rsid w:val="005D018E"/>
    <w:rsid w:val="005D04D3"/>
    <w:rsid w:val="005D0678"/>
    <w:rsid w:val="005D075D"/>
    <w:rsid w:val="005D0C8D"/>
    <w:rsid w:val="005D0D57"/>
    <w:rsid w:val="005D119A"/>
    <w:rsid w:val="005D1482"/>
    <w:rsid w:val="005D1777"/>
    <w:rsid w:val="005D182D"/>
    <w:rsid w:val="005D1C5E"/>
    <w:rsid w:val="005D28A0"/>
    <w:rsid w:val="005D2980"/>
    <w:rsid w:val="005D2A44"/>
    <w:rsid w:val="005D2D7C"/>
    <w:rsid w:val="005D3229"/>
    <w:rsid w:val="005D33C7"/>
    <w:rsid w:val="005D35C2"/>
    <w:rsid w:val="005D3865"/>
    <w:rsid w:val="005D39D0"/>
    <w:rsid w:val="005D3B8F"/>
    <w:rsid w:val="005D3C20"/>
    <w:rsid w:val="005D400D"/>
    <w:rsid w:val="005D4894"/>
    <w:rsid w:val="005D4935"/>
    <w:rsid w:val="005D4AE1"/>
    <w:rsid w:val="005D4CC8"/>
    <w:rsid w:val="005D4FFE"/>
    <w:rsid w:val="005D5351"/>
    <w:rsid w:val="005D5599"/>
    <w:rsid w:val="005D570F"/>
    <w:rsid w:val="005D629C"/>
    <w:rsid w:val="005D6B32"/>
    <w:rsid w:val="005D6B9C"/>
    <w:rsid w:val="005D6C5E"/>
    <w:rsid w:val="005D7006"/>
    <w:rsid w:val="005D765B"/>
    <w:rsid w:val="005D7727"/>
    <w:rsid w:val="005D779C"/>
    <w:rsid w:val="005D78DF"/>
    <w:rsid w:val="005D7A81"/>
    <w:rsid w:val="005D7AF0"/>
    <w:rsid w:val="005D7F5A"/>
    <w:rsid w:val="005E06C2"/>
    <w:rsid w:val="005E06DC"/>
    <w:rsid w:val="005E0758"/>
    <w:rsid w:val="005E077B"/>
    <w:rsid w:val="005E0B0E"/>
    <w:rsid w:val="005E1110"/>
    <w:rsid w:val="005E12DD"/>
    <w:rsid w:val="005E1AD7"/>
    <w:rsid w:val="005E1B25"/>
    <w:rsid w:val="005E1DCC"/>
    <w:rsid w:val="005E2927"/>
    <w:rsid w:val="005E3195"/>
    <w:rsid w:val="005E3E26"/>
    <w:rsid w:val="005E3E84"/>
    <w:rsid w:val="005E3FAC"/>
    <w:rsid w:val="005E4028"/>
    <w:rsid w:val="005E42A1"/>
    <w:rsid w:val="005E42B6"/>
    <w:rsid w:val="005E4B3E"/>
    <w:rsid w:val="005E4DC9"/>
    <w:rsid w:val="005E508E"/>
    <w:rsid w:val="005E562D"/>
    <w:rsid w:val="005E5D70"/>
    <w:rsid w:val="005E61B5"/>
    <w:rsid w:val="005E6C60"/>
    <w:rsid w:val="005E79C6"/>
    <w:rsid w:val="005E7ADB"/>
    <w:rsid w:val="005E7E5F"/>
    <w:rsid w:val="005F07C7"/>
    <w:rsid w:val="005F09B3"/>
    <w:rsid w:val="005F09F9"/>
    <w:rsid w:val="005F0F00"/>
    <w:rsid w:val="005F1069"/>
    <w:rsid w:val="005F12BE"/>
    <w:rsid w:val="005F1354"/>
    <w:rsid w:val="005F1AA0"/>
    <w:rsid w:val="005F1AAF"/>
    <w:rsid w:val="005F2231"/>
    <w:rsid w:val="005F234A"/>
    <w:rsid w:val="005F25DD"/>
    <w:rsid w:val="005F28B5"/>
    <w:rsid w:val="005F2CF6"/>
    <w:rsid w:val="005F2E0D"/>
    <w:rsid w:val="005F3573"/>
    <w:rsid w:val="005F3D1B"/>
    <w:rsid w:val="005F3DC3"/>
    <w:rsid w:val="005F45FD"/>
    <w:rsid w:val="005F4CFF"/>
    <w:rsid w:val="005F4E8A"/>
    <w:rsid w:val="005F5089"/>
    <w:rsid w:val="005F509A"/>
    <w:rsid w:val="005F53BB"/>
    <w:rsid w:val="005F5599"/>
    <w:rsid w:val="005F6157"/>
    <w:rsid w:val="005F619D"/>
    <w:rsid w:val="005F63A4"/>
    <w:rsid w:val="005F646A"/>
    <w:rsid w:val="005F6495"/>
    <w:rsid w:val="005F660D"/>
    <w:rsid w:val="005F6AC1"/>
    <w:rsid w:val="005F6C0E"/>
    <w:rsid w:val="005F7029"/>
    <w:rsid w:val="005F7044"/>
    <w:rsid w:val="005F7417"/>
    <w:rsid w:val="005F7678"/>
    <w:rsid w:val="005F7CEF"/>
    <w:rsid w:val="005F7FB1"/>
    <w:rsid w:val="005F7FFE"/>
    <w:rsid w:val="00600BC2"/>
    <w:rsid w:val="0060110F"/>
    <w:rsid w:val="0060146D"/>
    <w:rsid w:val="00602434"/>
    <w:rsid w:val="00602A08"/>
    <w:rsid w:val="00602F8B"/>
    <w:rsid w:val="006047A3"/>
    <w:rsid w:val="00604E3F"/>
    <w:rsid w:val="006050DC"/>
    <w:rsid w:val="00605157"/>
    <w:rsid w:val="00605E63"/>
    <w:rsid w:val="00607281"/>
    <w:rsid w:val="00610546"/>
    <w:rsid w:val="00611779"/>
    <w:rsid w:val="00611F7C"/>
    <w:rsid w:val="00612173"/>
    <w:rsid w:val="00612CE8"/>
    <w:rsid w:val="0061535B"/>
    <w:rsid w:val="0061585E"/>
    <w:rsid w:val="00616320"/>
    <w:rsid w:val="006163AD"/>
    <w:rsid w:val="00616FF0"/>
    <w:rsid w:val="006174DA"/>
    <w:rsid w:val="006178A3"/>
    <w:rsid w:val="00617ED7"/>
    <w:rsid w:val="00617F13"/>
    <w:rsid w:val="00617FDE"/>
    <w:rsid w:val="0062030E"/>
    <w:rsid w:val="006205FB"/>
    <w:rsid w:val="006206DF"/>
    <w:rsid w:val="00620875"/>
    <w:rsid w:val="0062176A"/>
    <w:rsid w:val="00621DF2"/>
    <w:rsid w:val="00621F08"/>
    <w:rsid w:val="00622047"/>
    <w:rsid w:val="006223B6"/>
    <w:rsid w:val="00622C5C"/>
    <w:rsid w:val="0062341B"/>
    <w:rsid w:val="0062365C"/>
    <w:rsid w:val="00623908"/>
    <w:rsid w:val="00623F08"/>
    <w:rsid w:val="0062415B"/>
    <w:rsid w:val="00624597"/>
    <w:rsid w:val="0062488C"/>
    <w:rsid w:val="006249D7"/>
    <w:rsid w:val="00624F25"/>
    <w:rsid w:val="00625100"/>
    <w:rsid w:val="00625239"/>
    <w:rsid w:val="006253AD"/>
    <w:rsid w:val="00625CD5"/>
    <w:rsid w:val="0062621A"/>
    <w:rsid w:val="00626F03"/>
    <w:rsid w:val="00627432"/>
    <w:rsid w:val="00627BBE"/>
    <w:rsid w:val="00627DA7"/>
    <w:rsid w:val="006308BF"/>
    <w:rsid w:val="00630AEF"/>
    <w:rsid w:val="00630C73"/>
    <w:rsid w:val="00630D9D"/>
    <w:rsid w:val="00630EA4"/>
    <w:rsid w:val="006316BA"/>
    <w:rsid w:val="006316C0"/>
    <w:rsid w:val="00632185"/>
    <w:rsid w:val="00632331"/>
    <w:rsid w:val="006328C5"/>
    <w:rsid w:val="00632DA0"/>
    <w:rsid w:val="00632EA6"/>
    <w:rsid w:val="00633471"/>
    <w:rsid w:val="00633730"/>
    <w:rsid w:val="006339F5"/>
    <w:rsid w:val="00633E77"/>
    <w:rsid w:val="0063447E"/>
    <w:rsid w:val="0063478A"/>
    <w:rsid w:val="00634A4E"/>
    <w:rsid w:val="00634CF8"/>
    <w:rsid w:val="00635187"/>
    <w:rsid w:val="00635578"/>
    <w:rsid w:val="00635841"/>
    <w:rsid w:val="00635948"/>
    <w:rsid w:val="00635BC2"/>
    <w:rsid w:val="00636155"/>
    <w:rsid w:val="006362F3"/>
    <w:rsid w:val="00636629"/>
    <w:rsid w:val="00636FB8"/>
    <w:rsid w:val="00637936"/>
    <w:rsid w:val="00637A9C"/>
    <w:rsid w:val="00637CEA"/>
    <w:rsid w:val="0064009A"/>
    <w:rsid w:val="006405FF"/>
    <w:rsid w:val="0064078E"/>
    <w:rsid w:val="006407C7"/>
    <w:rsid w:val="00640945"/>
    <w:rsid w:val="00640A15"/>
    <w:rsid w:val="00640BF2"/>
    <w:rsid w:val="00641081"/>
    <w:rsid w:val="006414CC"/>
    <w:rsid w:val="00642977"/>
    <w:rsid w:val="00642F09"/>
    <w:rsid w:val="0064321C"/>
    <w:rsid w:val="006435DF"/>
    <w:rsid w:val="00643985"/>
    <w:rsid w:val="00643D24"/>
    <w:rsid w:val="00644460"/>
    <w:rsid w:val="00644488"/>
    <w:rsid w:val="006448CE"/>
    <w:rsid w:val="00644ECA"/>
    <w:rsid w:val="0064507C"/>
    <w:rsid w:val="006457A3"/>
    <w:rsid w:val="00645F26"/>
    <w:rsid w:val="00645F34"/>
    <w:rsid w:val="00646209"/>
    <w:rsid w:val="006467F1"/>
    <w:rsid w:val="00646D8B"/>
    <w:rsid w:val="00646F59"/>
    <w:rsid w:val="00647102"/>
    <w:rsid w:val="006476B5"/>
    <w:rsid w:val="006478CC"/>
    <w:rsid w:val="00647A37"/>
    <w:rsid w:val="00650395"/>
    <w:rsid w:val="00650930"/>
    <w:rsid w:val="006518E2"/>
    <w:rsid w:val="00652C15"/>
    <w:rsid w:val="00652D0F"/>
    <w:rsid w:val="006532CA"/>
    <w:rsid w:val="0065373D"/>
    <w:rsid w:val="00653B1A"/>
    <w:rsid w:val="00653D34"/>
    <w:rsid w:val="006543BE"/>
    <w:rsid w:val="00654442"/>
    <w:rsid w:val="006546F4"/>
    <w:rsid w:val="00654BE1"/>
    <w:rsid w:val="00654DE4"/>
    <w:rsid w:val="00655193"/>
    <w:rsid w:val="0065611B"/>
    <w:rsid w:val="006561F5"/>
    <w:rsid w:val="00656CFE"/>
    <w:rsid w:val="006573C6"/>
    <w:rsid w:val="006576E0"/>
    <w:rsid w:val="006579F3"/>
    <w:rsid w:val="00657B7B"/>
    <w:rsid w:val="00657DF7"/>
    <w:rsid w:val="0066079E"/>
    <w:rsid w:val="00660DA4"/>
    <w:rsid w:val="006614BA"/>
    <w:rsid w:val="00662129"/>
    <w:rsid w:val="00662183"/>
    <w:rsid w:val="00662723"/>
    <w:rsid w:val="006628F0"/>
    <w:rsid w:val="00662B69"/>
    <w:rsid w:val="00662DDD"/>
    <w:rsid w:val="00663151"/>
    <w:rsid w:val="0066321A"/>
    <w:rsid w:val="00663222"/>
    <w:rsid w:val="006638A5"/>
    <w:rsid w:val="00663D5E"/>
    <w:rsid w:val="00663EC5"/>
    <w:rsid w:val="00664308"/>
    <w:rsid w:val="00664868"/>
    <w:rsid w:val="00664B3E"/>
    <w:rsid w:val="00664DD0"/>
    <w:rsid w:val="00664DFF"/>
    <w:rsid w:val="00665171"/>
    <w:rsid w:val="00665C97"/>
    <w:rsid w:val="00665E21"/>
    <w:rsid w:val="00665E47"/>
    <w:rsid w:val="006661EF"/>
    <w:rsid w:val="006664C8"/>
    <w:rsid w:val="00667051"/>
    <w:rsid w:val="0066718D"/>
    <w:rsid w:val="00667752"/>
    <w:rsid w:val="006677D6"/>
    <w:rsid w:val="006678A4"/>
    <w:rsid w:val="00670050"/>
    <w:rsid w:val="00670495"/>
    <w:rsid w:val="006706E1"/>
    <w:rsid w:val="00670DDB"/>
    <w:rsid w:val="006716CD"/>
    <w:rsid w:val="006718EF"/>
    <w:rsid w:val="00671FCE"/>
    <w:rsid w:val="00671FFC"/>
    <w:rsid w:val="006720DD"/>
    <w:rsid w:val="006730A3"/>
    <w:rsid w:val="00673599"/>
    <w:rsid w:val="006737B6"/>
    <w:rsid w:val="006743D5"/>
    <w:rsid w:val="00674699"/>
    <w:rsid w:val="00674FAB"/>
    <w:rsid w:val="00675094"/>
    <w:rsid w:val="00675128"/>
    <w:rsid w:val="00675267"/>
    <w:rsid w:val="006754A2"/>
    <w:rsid w:val="00676421"/>
    <w:rsid w:val="006766D7"/>
    <w:rsid w:val="006767EE"/>
    <w:rsid w:val="00676839"/>
    <w:rsid w:val="00676A57"/>
    <w:rsid w:val="00677450"/>
    <w:rsid w:val="00677721"/>
    <w:rsid w:val="00677777"/>
    <w:rsid w:val="006803B5"/>
    <w:rsid w:val="0068064C"/>
    <w:rsid w:val="00680F27"/>
    <w:rsid w:val="00681C67"/>
    <w:rsid w:val="00681F40"/>
    <w:rsid w:val="0068258D"/>
    <w:rsid w:val="0068297E"/>
    <w:rsid w:val="00682CE7"/>
    <w:rsid w:val="00682D3A"/>
    <w:rsid w:val="00683302"/>
    <w:rsid w:val="0068365D"/>
    <w:rsid w:val="00683A08"/>
    <w:rsid w:val="00683F6D"/>
    <w:rsid w:val="00684408"/>
    <w:rsid w:val="00684841"/>
    <w:rsid w:val="00684B85"/>
    <w:rsid w:val="00684E94"/>
    <w:rsid w:val="0068508D"/>
    <w:rsid w:val="006850C7"/>
    <w:rsid w:val="00685660"/>
    <w:rsid w:val="00685BC1"/>
    <w:rsid w:val="00686478"/>
    <w:rsid w:val="00686930"/>
    <w:rsid w:val="00686D5C"/>
    <w:rsid w:val="006871E2"/>
    <w:rsid w:val="0068787A"/>
    <w:rsid w:val="00687AEB"/>
    <w:rsid w:val="00687C55"/>
    <w:rsid w:val="00690E9B"/>
    <w:rsid w:val="0069186A"/>
    <w:rsid w:val="00692BA3"/>
    <w:rsid w:val="00692CE8"/>
    <w:rsid w:val="006930CF"/>
    <w:rsid w:val="006935E1"/>
    <w:rsid w:val="00693B2B"/>
    <w:rsid w:val="00693C97"/>
    <w:rsid w:val="00693D50"/>
    <w:rsid w:val="00694085"/>
    <w:rsid w:val="0069424F"/>
    <w:rsid w:val="00694957"/>
    <w:rsid w:val="00694A88"/>
    <w:rsid w:val="00695226"/>
    <w:rsid w:val="0069537D"/>
    <w:rsid w:val="00695502"/>
    <w:rsid w:val="00695747"/>
    <w:rsid w:val="00696473"/>
    <w:rsid w:val="0069692F"/>
    <w:rsid w:val="00696B8D"/>
    <w:rsid w:val="006970C3"/>
    <w:rsid w:val="0069762F"/>
    <w:rsid w:val="00697663"/>
    <w:rsid w:val="00697851"/>
    <w:rsid w:val="00697864"/>
    <w:rsid w:val="006A0C1E"/>
    <w:rsid w:val="006A153C"/>
    <w:rsid w:val="006A158A"/>
    <w:rsid w:val="006A160E"/>
    <w:rsid w:val="006A16AA"/>
    <w:rsid w:val="006A1C99"/>
    <w:rsid w:val="006A1E52"/>
    <w:rsid w:val="006A2C68"/>
    <w:rsid w:val="006A31D2"/>
    <w:rsid w:val="006A33A9"/>
    <w:rsid w:val="006A5471"/>
    <w:rsid w:val="006A56FC"/>
    <w:rsid w:val="006A59B8"/>
    <w:rsid w:val="006A62EA"/>
    <w:rsid w:val="006A6305"/>
    <w:rsid w:val="006A63E5"/>
    <w:rsid w:val="006A6B23"/>
    <w:rsid w:val="006A7189"/>
    <w:rsid w:val="006A74AC"/>
    <w:rsid w:val="006A7C92"/>
    <w:rsid w:val="006B0247"/>
    <w:rsid w:val="006B0285"/>
    <w:rsid w:val="006B0579"/>
    <w:rsid w:val="006B08AD"/>
    <w:rsid w:val="006B08DF"/>
    <w:rsid w:val="006B0997"/>
    <w:rsid w:val="006B0B28"/>
    <w:rsid w:val="006B16E5"/>
    <w:rsid w:val="006B26D2"/>
    <w:rsid w:val="006B2CFE"/>
    <w:rsid w:val="006B317D"/>
    <w:rsid w:val="006B31A0"/>
    <w:rsid w:val="006B3905"/>
    <w:rsid w:val="006B3AB8"/>
    <w:rsid w:val="006B3EB9"/>
    <w:rsid w:val="006B4047"/>
    <w:rsid w:val="006B4AB9"/>
    <w:rsid w:val="006B4ABA"/>
    <w:rsid w:val="006B4E7D"/>
    <w:rsid w:val="006B521B"/>
    <w:rsid w:val="006B5CD6"/>
    <w:rsid w:val="006B5DD5"/>
    <w:rsid w:val="006B5E39"/>
    <w:rsid w:val="006B66B0"/>
    <w:rsid w:val="006B677B"/>
    <w:rsid w:val="006B6E94"/>
    <w:rsid w:val="006B7096"/>
    <w:rsid w:val="006B713E"/>
    <w:rsid w:val="006B7331"/>
    <w:rsid w:val="006C0DE1"/>
    <w:rsid w:val="006C1BBF"/>
    <w:rsid w:val="006C1D42"/>
    <w:rsid w:val="006C1F49"/>
    <w:rsid w:val="006C21B1"/>
    <w:rsid w:val="006C28B6"/>
    <w:rsid w:val="006C2ADA"/>
    <w:rsid w:val="006C2E11"/>
    <w:rsid w:val="006C2F7C"/>
    <w:rsid w:val="006C3929"/>
    <w:rsid w:val="006C3AB2"/>
    <w:rsid w:val="006C3C6C"/>
    <w:rsid w:val="006C3D3C"/>
    <w:rsid w:val="006C3DFB"/>
    <w:rsid w:val="006C410C"/>
    <w:rsid w:val="006C4A95"/>
    <w:rsid w:val="006C4ACE"/>
    <w:rsid w:val="006C4BBC"/>
    <w:rsid w:val="006C4F20"/>
    <w:rsid w:val="006C5437"/>
    <w:rsid w:val="006C5446"/>
    <w:rsid w:val="006C5B4B"/>
    <w:rsid w:val="006C5C8E"/>
    <w:rsid w:val="006C62BB"/>
    <w:rsid w:val="006C6C2D"/>
    <w:rsid w:val="006C6CAC"/>
    <w:rsid w:val="006C729D"/>
    <w:rsid w:val="006C731A"/>
    <w:rsid w:val="006C73B5"/>
    <w:rsid w:val="006C7E8B"/>
    <w:rsid w:val="006D0E04"/>
    <w:rsid w:val="006D0FC1"/>
    <w:rsid w:val="006D1367"/>
    <w:rsid w:val="006D14C0"/>
    <w:rsid w:val="006D17B0"/>
    <w:rsid w:val="006D1C54"/>
    <w:rsid w:val="006D1EA7"/>
    <w:rsid w:val="006D1FDF"/>
    <w:rsid w:val="006D2317"/>
    <w:rsid w:val="006D24C5"/>
    <w:rsid w:val="006D2730"/>
    <w:rsid w:val="006D280E"/>
    <w:rsid w:val="006D2C18"/>
    <w:rsid w:val="006D30B2"/>
    <w:rsid w:val="006D31F8"/>
    <w:rsid w:val="006D368E"/>
    <w:rsid w:val="006D37F3"/>
    <w:rsid w:val="006D39DC"/>
    <w:rsid w:val="006D3ECD"/>
    <w:rsid w:val="006D44B1"/>
    <w:rsid w:val="006D4706"/>
    <w:rsid w:val="006D4B34"/>
    <w:rsid w:val="006D4C38"/>
    <w:rsid w:val="006D5555"/>
    <w:rsid w:val="006D563D"/>
    <w:rsid w:val="006D585B"/>
    <w:rsid w:val="006D6056"/>
    <w:rsid w:val="006D6BD3"/>
    <w:rsid w:val="006D6D01"/>
    <w:rsid w:val="006D7071"/>
    <w:rsid w:val="006D70D1"/>
    <w:rsid w:val="006D7398"/>
    <w:rsid w:val="006D7ED2"/>
    <w:rsid w:val="006E0EBB"/>
    <w:rsid w:val="006E1546"/>
    <w:rsid w:val="006E172B"/>
    <w:rsid w:val="006E1957"/>
    <w:rsid w:val="006E1E28"/>
    <w:rsid w:val="006E22F8"/>
    <w:rsid w:val="006E2327"/>
    <w:rsid w:val="006E2695"/>
    <w:rsid w:val="006E2A16"/>
    <w:rsid w:val="006E2F7D"/>
    <w:rsid w:val="006E3257"/>
    <w:rsid w:val="006E3310"/>
    <w:rsid w:val="006E398C"/>
    <w:rsid w:val="006E3E5E"/>
    <w:rsid w:val="006E51A4"/>
    <w:rsid w:val="006E523E"/>
    <w:rsid w:val="006E5526"/>
    <w:rsid w:val="006E5C98"/>
    <w:rsid w:val="006E61EA"/>
    <w:rsid w:val="006E64A1"/>
    <w:rsid w:val="006E678A"/>
    <w:rsid w:val="006E679C"/>
    <w:rsid w:val="006E68D2"/>
    <w:rsid w:val="006E7031"/>
    <w:rsid w:val="006E7833"/>
    <w:rsid w:val="006E79EF"/>
    <w:rsid w:val="006E7AD5"/>
    <w:rsid w:val="006F0069"/>
    <w:rsid w:val="006F01CA"/>
    <w:rsid w:val="006F04B1"/>
    <w:rsid w:val="006F06E4"/>
    <w:rsid w:val="006F08FA"/>
    <w:rsid w:val="006F1CB0"/>
    <w:rsid w:val="006F1FD1"/>
    <w:rsid w:val="006F2280"/>
    <w:rsid w:val="006F25CB"/>
    <w:rsid w:val="006F26BC"/>
    <w:rsid w:val="006F2CF4"/>
    <w:rsid w:val="006F3329"/>
    <w:rsid w:val="006F34FB"/>
    <w:rsid w:val="006F3EBA"/>
    <w:rsid w:val="006F4137"/>
    <w:rsid w:val="006F442D"/>
    <w:rsid w:val="006F4EEA"/>
    <w:rsid w:val="006F5F16"/>
    <w:rsid w:val="006F6A9B"/>
    <w:rsid w:val="006F6D7C"/>
    <w:rsid w:val="006F73A7"/>
    <w:rsid w:val="006F769C"/>
    <w:rsid w:val="006F7A53"/>
    <w:rsid w:val="006F7FE9"/>
    <w:rsid w:val="007009FA"/>
    <w:rsid w:val="0070198A"/>
    <w:rsid w:val="00701B16"/>
    <w:rsid w:val="0070320C"/>
    <w:rsid w:val="007034C1"/>
    <w:rsid w:val="00703EBC"/>
    <w:rsid w:val="007051DC"/>
    <w:rsid w:val="00705210"/>
    <w:rsid w:val="0070552A"/>
    <w:rsid w:val="00705BC7"/>
    <w:rsid w:val="0070635F"/>
    <w:rsid w:val="007073AB"/>
    <w:rsid w:val="007078B3"/>
    <w:rsid w:val="0070793A"/>
    <w:rsid w:val="00707A28"/>
    <w:rsid w:val="0071010E"/>
    <w:rsid w:val="0071017E"/>
    <w:rsid w:val="00710187"/>
    <w:rsid w:val="00710E39"/>
    <w:rsid w:val="00711F73"/>
    <w:rsid w:val="007129EB"/>
    <w:rsid w:val="00712C76"/>
    <w:rsid w:val="00712F08"/>
    <w:rsid w:val="00713E7B"/>
    <w:rsid w:val="00713EAC"/>
    <w:rsid w:val="00713EE8"/>
    <w:rsid w:val="00713FD9"/>
    <w:rsid w:val="00714241"/>
    <w:rsid w:val="007149F9"/>
    <w:rsid w:val="00714BFA"/>
    <w:rsid w:val="00714C51"/>
    <w:rsid w:val="007153A4"/>
    <w:rsid w:val="00715C9E"/>
    <w:rsid w:val="00716104"/>
    <w:rsid w:val="007161BB"/>
    <w:rsid w:val="0071652C"/>
    <w:rsid w:val="007165CA"/>
    <w:rsid w:val="007167B5"/>
    <w:rsid w:val="0071684F"/>
    <w:rsid w:val="00716A70"/>
    <w:rsid w:val="00716BF4"/>
    <w:rsid w:val="00717516"/>
    <w:rsid w:val="00717680"/>
    <w:rsid w:val="00717763"/>
    <w:rsid w:val="0072001B"/>
    <w:rsid w:val="0072019B"/>
    <w:rsid w:val="007202A7"/>
    <w:rsid w:val="00720CDD"/>
    <w:rsid w:val="00720D2E"/>
    <w:rsid w:val="00721A03"/>
    <w:rsid w:val="00722007"/>
    <w:rsid w:val="007228F1"/>
    <w:rsid w:val="0072297E"/>
    <w:rsid w:val="0072320B"/>
    <w:rsid w:val="007233E3"/>
    <w:rsid w:val="00723499"/>
    <w:rsid w:val="0072364B"/>
    <w:rsid w:val="00723B90"/>
    <w:rsid w:val="00723D66"/>
    <w:rsid w:val="00723D7C"/>
    <w:rsid w:val="00723F02"/>
    <w:rsid w:val="0072405B"/>
    <w:rsid w:val="007245CC"/>
    <w:rsid w:val="00724B8B"/>
    <w:rsid w:val="00724BFD"/>
    <w:rsid w:val="007256DD"/>
    <w:rsid w:val="00725861"/>
    <w:rsid w:val="00725873"/>
    <w:rsid w:val="00725B24"/>
    <w:rsid w:val="00725D40"/>
    <w:rsid w:val="00725DEF"/>
    <w:rsid w:val="00725E00"/>
    <w:rsid w:val="00725F04"/>
    <w:rsid w:val="00726511"/>
    <w:rsid w:val="0072717F"/>
    <w:rsid w:val="00727C91"/>
    <w:rsid w:val="0073004B"/>
    <w:rsid w:val="007307D0"/>
    <w:rsid w:val="00730ED9"/>
    <w:rsid w:val="00730FBA"/>
    <w:rsid w:val="00731370"/>
    <w:rsid w:val="007317EB"/>
    <w:rsid w:val="00732668"/>
    <w:rsid w:val="0073266C"/>
    <w:rsid w:val="00732B29"/>
    <w:rsid w:val="00732D19"/>
    <w:rsid w:val="00732DB0"/>
    <w:rsid w:val="007337B3"/>
    <w:rsid w:val="00733C8A"/>
    <w:rsid w:val="0073420D"/>
    <w:rsid w:val="00734D01"/>
    <w:rsid w:val="00734F7C"/>
    <w:rsid w:val="0073561A"/>
    <w:rsid w:val="00735AFB"/>
    <w:rsid w:val="00735E43"/>
    <w:rsid w:val="007364FE"/>
    <w:rsid w:val="0073670C"/>
    <w:rsid w:val="00736A56"/>
    <w:rsid w:val="00737379"/>
    <w:rsid w:val="00737B9A"/>
    <w:rsid w:val="00739FC6"/>
    <w:rsid w:val="00740629"/>
    <w:rsid w:val="0074072C"/>
    <w:rsid w:val="00740BAD"/>
    <w:rsid w:val="00740F3C"/>
    <w:rsid w:val="007412FD"/>
    <w:rsid w:val="0074165F"/>
    <w:rsid w:val="00741C20"/>
    <w:rsid w:val="00741F68"/>
    <w:rsid w:val="00742B66"/>
    <w:rsid w:val="00742D5A"/>
    <w:rsid w:val="00743112"/>
    <w:rsid w:val="007435CC"/>
    <w:rsid w:val="007435F7"/>
    <w:rsid w:val="00743C3A"/>
    <w:rsid w:val="00743D8E"/>
    <w:rsid w:val="00743DDD"/>
    <w:rsid w:val="00743EBE"/>
    <w:rsid w:val="007440D0"/>
    <w:rsid w:val="00744A11"/>
    <w:rsid w:val="00744FC1"/>
    <w:rsid w:val="00744FDC"/>
    <w:rsid w:val="0074514D"/>
    <w:rsid w:val="00745A4C"/>
    <w:rsid w:val="00745BBD"/>
    <w:rsid w:val="00745C5F"/>
    <w:rsid w:val="00745D54"/>
    <w:rsid w:val="00745E8D"/>
    <w:rsid w:val="00745F4E"/>
    <w:rsid w:val="0074734E"/>
    <w:rsid w:val="00747B9C"/>
    <w:rsid w:val="00747C50"/>
    <w:rsid w:val="00747DA4"/>
    <w:rsid w:val="0075000B"/>
    <w:rsid w:val="007500E7"/>
    <w:rsid w:val="00750AD9"/>
    <w:rsid w:val="007510D3"/>
    <w:rsid w:val="007513E9"/>
    <w:rsid w:val="00752140"/>
    <w:rsid w:val="00752245"/>
    <w:rsid w:val="007524B3"/>
    <w:rsid w:val="007528AF"/>
    <w:rsid w:val="00752C56"/>
    <w:rsid w:val="00752CA0"/>
    <w:rsid w:val="007538D6"/>
    <w:rsid w:val="00753A59"/>
    <w:rsid w:val="00753B27"/>
    <w:rsid w:val="00753CF0"/>
    <w:rsid w:val="007540ED"/>
    <w:rsid w:val="007541B9"/>
    <w:rsid w:val="007544A9"/>
    <w:rsid w:val="007547B4"/>
    <w:rsid w:val="0075488B"/>
    <w:rsid w:val="00754F7F"/>
    <w:rsid w:val="0075685A"/>
    <w:rsid w:val="00756995"/>
    <w:rsid w:val="00756ADC"/>
    <w:rsid w:val="00757205"/>
    <w:rsid w:val="007573E9"/>
    <w:rsid w:val="007574C1"/>
    <w:rsid w:val="00757642"/>
    <w:rsid w:val="00757984"/>
    <w:rsid w:val="00757A02"/>
    <w:rsid w:val="007605A2"/>
    <w:rsid w:val="0076088B"/>
    <w:rsid w:val="00760AC8"/>
    <w:rsid w:val="00760B78"/>
    <w:rsid w:val="00760E83"/>
    <w:rsid w:val="00761B80"/>
    <w:rsid w:val="00761CB5"/>
    <w:rsid w:val="00761E85"/>
    <w:rsid w:val="00762F87"/>
    <w:rsid w:val="00762F8C"/>
    <w:rsid w:val="007631AD"/>
    <w:rsid w:val="00763227"/>
    <w:rsid w:val="007634B7"/>
    <w:rsid w:val="007637DC"/>
    <w:rsid w:val="00763E6F"/>
    <w:rsid w:val="00763EE4"/>
    <w:rsid w:val="007648D8"/>
    <w:rsid w:val="00765931"/>
    <w:rsid w:val="00765EA5"/>
    <w:rsid w:val="0076731C"/>
    <w:rsid w:val="007677B1"/>
    <w:rsid w:val="00767D48"/>
    <w:rsid w:val="00767E43"/>
    <w:rsid w:val="00770A99"/>
    <w:rsid w:val="00770B06"/>
    <w:rsid w:val="00770CF8"/>
    <w:rsid w:val="0077178F"/>
    <w:rsid w:val="00771BF3"/>
    <w:rsid w:val="007722B1"/>
    <w:rsid w:val="00772734"/>
    <w:rsid w:val="00772822"/>
    <w:rsid w:val="00772885"/>
    <w:rsid w:val="00772F13"/>
    <w:rsid w:val="00773478"/>
    <w:rsid w:val="00773C33"/>
    <w:rsid w:val="00773E92"/>
    <w:rsid w:val="0077401D"/>
    <w:rsid w:val="0077442A"/>
    <w:rsid w:val="00774558"/>
    <w:rsid w:val="007748E8"/>
    <w:rsid w:val="0077524A"/>
    <w:rsid w:val="0077581B"/>
    <w:rsid w:val="0077613F"/>
    <w:rsid w:val="00776E3A"/>
    <w:rsid w:val="00777BC0"/>
    <w:rsid w:val="00777D18"/>
    <w:rsid w:val="0078077E"/>
    <w:rsid w:val="0078081D"/>
    <w:rsid w:val="0078091C"/>
    <w:rsid w:val="00780D64"/>
    <w:rsid w:val="00780F01"/>
    <w:rsid w:val="00780F22"/>
    <w:rsid w:val="00780FE6"/>
    <w:rsid w:val="007811A2"/>
    <w:rsid w:val="007816B6"/>
    <w:rsid w:val="00781CC0"/>
    <w:rsid w:val="0078234D"/>
    <w:rsid w:val="007825A3"/>
    <w:rsid w:val="00782BEB"/>
    <w:rsid w:val="00782DBA"/>
    <w:rsid w:val="00782DE9"/>
    <w:rsid w:val="007833F6"/>
    <w:rsid w:val="0078369F"/>
    <w:rsid w:val="0078388F"/>
    <w:rsid w:val="00783958"/>
    <w:rsid w:val="00783B23"/>
    <w:rsid w:val="00783DC0"/>
    <w:rsid w:val="00784369"/>
    <w:rsid w:val="00784C68"/>
    <w:rsid w:val="00784FBA"/>
    <w:rsid w:val="007852BF"/>
    <w:rsid w:val="007858EA"/>
    <w:rsid w:val="007870D5"/>
    <w:rsid w:val="0078719C"/>
    <w:rsid w:val="007872FD"/>
    <w:rsid w:val="0078732D"/>
    <w:rsid w:val="007873B4"/>
    <w:rsid w:val="007876C7"/>
    <w:rsid w:val="00787708"/>
    <w:rsid w:val="0078784C"/>
    <w:rsid w:val="007878BE"/>
    <w:rsid w:val="00787DBC"/>
    <w:rsid w:val="007906A8"/>
    <w:rsid w:val="007908A1"/>
    <w:rsid w:val="00791903"/>
    <w:rsid w:val="0079246C"/>
    <w:rsid w:val="007928F4"/>
    <w:rsid w:val="00792CD4"/>
    <w:rsid w:val="00793387"/>
    <w:rsid w:val="00793492"/>
    <w:rsid w:val="00793618"/>
    <w:rsid w:val="00793631"/>
    <w:rsid w:val="00793AF8"/>
    <w:rsid w:val="00793DAD"/>
    <w:rsid w:val="0079414D"/>
    <w:rsid w:val="007941A5"/>
    <w:rsid w:val="007941A9"/>
    <w:rsid w:val="00794605"/>
    <w:rsid w:val="00794759"/>
    <w:rsid w:val="007959C9"/>
    <w:rsid w:val="00795BBA"/>
    <w:rsid w:val="00795BCB"/>
    <w:rsid w:val="00795C3A"/>
    <w:rsid w:val="00795E66"/>
    <w:rsid w:val="0079672C"/>
    <w:rsid w:val="00796950"/>
    <w:rsid w:val="00796DCB"/>
    <w:rsid w:val="007973D9"/>
    <w:rsid w:val="00797B4B"/>
    <w:rsid w:val="00797D71"/>
    <w:rsid w:val="00797E8A"/>
    <w:rsid w:val="007A00C5"/>
    <w:rsid w:val="007A05DE"/>
    <w:rsid w:val="007A224A"/>
    <w:rsid w:val="007A2561"/>
    <w:rsid w:val="007A25CB"/>
    <w:rsid w:val="007A2A34"/>
    <w:rsid w:val="007A2DF6"/>
    <w:rsid w:val="007A362E"/>
    <w:rsid w:val="007A3984"/>
    <w:rsid w:val="007A42E6"/>
    <w:rsid w:val="007A470E"/>
    <w:rsid w:val="007A514C"/>
    <w:rsid w:val="007A52D9"/>
    <w:rsid w:val="007A54ED"/>
    <w:rsid w:val="007A5A49"/>
    <w:rsid w:val="007A5B21"/>
    <w:rsid w:val="007A5C5F"/>
    <w:rsid w:val="007A5CC3"/>
    <w:rsid w:val="007A6720"/>
    <w:rsid w:val="007A7755"/>
    <w:rsid w:val="007A7835"/>
    <w:rsid w:val="007A78EC"/>
    <w:rsid w:val="007A7A10"/>
    <w:rsid w:val="007A7DD9"/>
    <w:rsid w:val="007B0739"/>
    <w:rsid w:val="007B19E0"/>
    <w:rsid w:val="007B1D29"/>
    <w:rsid w:val="007B2B44"/>
    <w:rsid w:val="007B2BFC"/>
    <w:rsid w:val="007B2D16"/>
    <w:rsid w:val="007B2F17"/>
    <w:rsid w:val="007B33AE"/>
    <w:rsid w:val="007B3AA2"/>
    <w:rsid w:val="007B3F13"/>
    <w:rsid w:val="007B3F80"/>
    <w:rsid w:val="007B4014"/>
    <w:rsid w:val="007B42AF"/>
    <w:rsid w:val="007B4A1C"/>
    <w:rsid w:val="007B514D"/>
    <w:rsid w:val="007B5285"/>
    <w:rsid w:val="007B575B"/>
    <w:rsid w:val="007B5B0C"/>
    <w:rsid w:val="007B6629"/>
    <w:rsid w:val="007B66A4"/>
    <w:rsid w:val="007B6753"/>
    <w:rsid w:val="007B72D5"/>
    <w:rsid w:val="007B78E5"/>
    <w:rsid w:val="007B7B48"/>
    <w:rsid w:val="007B7CE6"/>
    <w:rsid w:val="007B7D83"/>
    <w:rsid w:val="007C0232"/>
    <w:rsid w:val="007C077A"/>
    <w:rsid w:val="007C0B2C"/>
    <w:rsid w:val="007C0FEA"/>
    <w:rsid w:val="007C10AA"/>
    <w:rsid w:val="007C2746"/>
    <w:rsid w:val="007C2F2B"/>
    <w:rsid w:val="007C41BF"/>
    <w:rsid w:val="007C41CB"/>
    <w:rsid w:val="007C5283"/>
    <w:rsid w:val="007C53B8"/>
    <w:rsid w:val="007C5619"/>
    <w:rsid w:val="007C565C"/>
    <w:rsid w:val="007C5C60"/>
    <w:rsid w:val="007C5F32"/>
    <w:rsid w:val="007C6F1B"/>
    <w:rsid w:val="007D02D3"/>
    <w:rsid w:val="007D049A"/>
    <w:rsid w:val="007D05FB"/>
    <w:rsid w:val="007D0A00"/>
    <w:rsid w:val="007D0AAA"/>
    <w:rsid w:val="007D0D73"/>
    <w:rsid w:val="007D15F3"/>
    <w:rsid w:val="007D1CB5"/>
    <w:rsid w:val="007D2CE9"/>
    <w:rsid w:val="007D30E7"/>
    <w:rsid w:val="007D3B6C"/>
    <w:rsid w:val="007D41D8"/>
    <w:rsid w:val="007D4458"/>
    <w:rsid w:val="007D4787"/>
    <w:rsid w:val="007D49FF"/>
    <w:rsid w:val="007D4A91"/>
    <w:rsid w:val="007D5109"/>
    <w:rsid w:val="007D5545"/>
    <w:rsid w:val="007D560A"/>
    <w:rsid w:val="007D5933"/>
    <w:rsid w:val="007D5B7F"/>
    <w:rsid w:val="007D5E13"/>
    <w:rsid w:val="007D625E"/>
    <w:rsid w:val="007D6711"/>
    <w:rsid w:val="007D7166"/>
    <w:rsid w:val="007D77FE"/>
    <w:rsid w:val="007D7F13"/>
    <w:rsid w:val="007D7FCC"/>
    <w:rsid w:val="007E1698"/>
    <w:rsid w:val="007E1C43"/>
    <w:rsid w:val="007E1EED"/>
    <w:rsid w:val="007E25F0"/>
    <w:rsid w:val="007E271A"/>
    <w:rsid w:val="007E2A00"/>
    <w:rsid w:val="007E2A9B"/>
    <w:rsid w:val="007E2F62"/>
    <w:rsid w:val="007E3312"/>
    <w:rsid w:val="007E3613"/>
    <w:rsid w:val="007E373A"/>
    <w:rsid w:val="007E3CFE"/>
    <w:rsid w:val="007E4033"/>
    <w:rsid w:val="007E4119"/>
    <w:rsid w:val="007E423B"/>
    <w:rsid w:val="007E43EA"/>
    <w:rsid w:val="007E50F4"/>
    <w:rsid w:val="007E5593"/>
    <w:rsid w:val="007E5651"/>
    <w:rsid w:val="007E5A7C"/>
    <w:rsid w:val="007E6D50"/>
    <w:rsid w:val="007E722B"/>
    <w:rsid w:val="007E7305"/>
    <w:rsid w:val="007E76D7"/>
    <w:rsid w:val="007E7B0D"/>
    <w:rsid w:val="007E7C47"/>
    <w:rsid w:val="007E7FD8"/>
    <w:rsid w:val="007F0364"/>
    <w:rsid w:val="007F03F2"/>
    <w:rsid w:val="007F0E63"/>
    <w:rsid w:val="007F1169"/>
    <w:rsid w:val="007F3089"/>
    <w:rsid w:val="007F33DD"/>
    <w:rsid w:val="007F4A5F"/>
    <w:rsid w:val="007F4D65"/>
    <w:rsid w:val="007F52C2"/>
    <w:rsid w:val="007F52C3"/>
    <w:rsid w:val="007F5AA3"/>
    <w:rsid w:val="007F6A29"/>
    <w:rsid w:val="007F6C52"/>
    <w:rsid w:val="007F6CF3"/>
    <w:rsid w:val="007F7115"/>
    <w:rsid w:val="007F7D76"/>
    <w:rsid w:val="00800186"/>
    <w:rsid w:val="00800254"/>
    <w:rsid w:val="00800E84"/>
    <w:rsid w:val="00800FC2"/>
    <w:rsid w:val="008010E2"/>
    <w:rsid w:val="00801B78"/>
    <w:rsid w:val="00801BFA"/>
    <w:rsid w:val="008020BB"/>
    <w:rsid w:val="00802160"/>
    <w:rsid w:val="00802597"/>
    <w:rsid w:val="00802D32"/>
    <w:rsid w:val="008039C0"/>
    <w:rsid w:val="008039F4"/>
    <w:rsid w:val="00803A6A"/>
    <w:rsid w:val="00803F88"/>
    <w:rsid w:val="0080411C"/>
    <w:rsid w:val="00804509"/>
    <w:rsid w:val="00804931"/>
    <w:rsid w:val="008049F8"/>
    <w:rsid w:val="00804D65"/>
    <w:rsid w:val="00804EF2"/>
    <w:rsid w:val="00804FAE"/>
    <w:rsid w:val="0080607D"/>
    <w:rsid w:val="008062E0"/>
    <w:rsid w:val="008068A2"/>
    <w:rsid w:val="00806F69"/>
    <w:rsid w:val="008071BB"/>
    <w:rsid w:val="0080738F"/>
    <w:rsid w:val="00807C5E"/>
    <w:rsid w:val="00807CC7"/>
    <w:rsid w:val="00807EF3"/>
    <w:rsid w:val="00810166"/>
    <w:rsid w:val="008109C5"/>
    <w:rsid w:val="00810C81"/>
    <w:rsid w:val="00810F97"/>
    <w:rsid w:val="0081102A"/>
    <w:rsid w:val="00811855"/>
    <w:rsid w:val="00811B90"/>
    <w:rsid w:val="0081201F"/>
    <w:rsid w:val="00812BEC"/>
    <w:rsid w:val="00812C1A"/>
    <w:rsid w:val="00813128"/>
    <w:rsid w:val="0081312D"/>
    <w:rsid w:val="00813AD8"/>
    <w:rsid w:val="00813DA9"/>
    <w:rsid w:val="00813EF4"/>
    <w:rsid w:val="0081471A"/>
    <w:rsid w:val="0081493E"/>
    <w:rsid w:val="00814A45"/>
    <w:rsid w:val="00814F89"/>
    <w:rsid w:val="00814F8E"/>
    <w:rsid w:val="00815127"/>
    <w:rsid w:val="008156BF"/>
    <w:rsid w:val="00815709"/>
    <w:rsid w:val="008157BD"/>
    <w:rsid w:val="00815D40"/>
    <w:rsid w:val="00815EF1"/>
    <w:rsid w:val="00816037"/>
    <w:rsid w:val="008162A7"/>
    <w:rsid w:val="00816390"/>
    <w:rsid w:val="00816822"/>
    <w:rsid w:val="00816D4D"/>
    <w:rsid w:val="00816EA1"/>
    <w:rsid w:val="008172FA"/>
    <w:rsid w:val="0081757D"/>
    <w:rsid w:val="00817670"/>
    <w:rsid w:val="008177C0"/>
    <w:rsid w:val="00817D39"/>
    <w:rsid w:val="008200B0"/>
    <w:rsid w:val="00820286"/>
    <w:rsid w:val="008202DA"/>
    <w:rsid w:val="0082115A"/>
    <w:rsid w:val="00821256"/>
    <w:rsid w:val="00821F9B"/>
    <w:rsid w:val="00822AD2"/>
    <w:rsid w:val="00822DDA"/>
    <w:rsid w:val="00823053"/>
    <w:rsid w:val="0082385F"/>
    <w:rsid w:val="00823F18"/>
    <w:rsid w:val="00824386"/>
    <w:rsid w:val="00824A47"/>
    <w:rsid w:val="00825131"/>
    <w:rsid w:val="00825647"/>
    <w:rsid w:val="0082566E"/>
    <w:rsid w:val="008256BE"/>
    <w:rsid w:val="0082608B"/>
    <w:rsid w:val="00826CD4"/>
    <w:rsid w:val="00826D3D"/>
    <w:rsid w:val="008277F5"/>
    <w:rsid w:val="00827AFA"/>
    <w:rsid w:val="00830E08"/>
    <w:rsid w:val="00830E52"/>
    <w:rsid w:val="00830EB4"/>
    <w:rsid w:val="0083138D"/>
    <w:rsid w:val="008313A6"/>
    <w:rsid w:val="00831986"/>
    <w:rsid w:val="00831B61"/>
    <w:rsid w:val="00831F1F"/>
    <w:rsid w:val="00832CC3"/>
    <w:rsid w:val="0083354B"/>
    <w:rsid w:val="008342B5"/>
    <w:rsid w:val="008343F4"/>
    <w:rsid w:val="00834498"/>
    <w:rsid w:val="008349C1"/>
    <w:rsid w:val="00834ABE"/>
    <w:rsid w:val="00834C03"/>
    <w:rsid w:val="00834C93"/>
    <w:rsid w:val="00835C80"/>
    <w:rsid w:val="00836384"/>
    <w:rsid w:val="00836A60"/>
    <w:rsid w:val="0083738A"/>
    <w:rsid w:val="00837DE8"/>
    <w:rsid w:val="00837FCF"/>
    <w:rsid w:val="0084015A"/>
    <w:rsid w:val="0084046B"/>
    <w:rsid w:val="00840A5C"/>
    <w:rsid w:val="00840E7C"/>
    <w:rsid w:val="008410F7"/>
    <w:rsid w:val="00841714"/>
    <w:rsid w:val="008417D4"/>
    <w:rsid w:val="00842177"/>
    <w:rsid w:val="0084249A"/>
    <w:rsid w:val="008428AA"/>
    <w:rsid w:val="00842921"/>
    <w:rsid w:val="00842C7A"/>
    <w:rsid w:val="008433B3"/>
    <w:rsid w:val="00843DE4"/>
    <w:rsid w:val="00843EC1"/>
    <w:rsid w:val="00844176"/>
    <w:rsid w:val="008442C0"/>
    <w:rsid w:val="0084459A"/>
    <w:rsid w:val="00845327"/>
    <w:rsid w:val="00845783"/>
    <w:rsid w:val="0084648B"/>
    <w:rsid w:val="00846862"/>
    <w:rsid w:val="008469D4"/>
    <w:rsid w:val="00846D64"/>
    <w:rsid w:val="00846DCD"/>
    <w:rsid w:val="00846FA1"/>
    <w:rsid w:val="0084750A"/>
    <w:rsid w:val="008500E6"/>
    <w:rsid w:val="008502B3"/>
    <w:rsid w:val="00850662"/>
    <w:rsid w:val="00850748"/>
    <w:rsid w:val="00850A71"/>
    <w:rsid w:val="00850CAA"/>
    <w:rsid w:val="00851174"/>
    <w:rsid w:val="008512ED"/>
    <w:rsid w:val="00851746"/>
    <w:rsid w:val="00852186"/>
    <w:rsid w:val="008523D5"/>
    <w:rsid w:val="00852510"/>
    <w:rsid w:val="00852A5A"/>
    <w:rsid w:val="00852ECB"/>
    <w:rsid w:val="0085316C"/>
    <w:rsid w:val="00853246"/>
    <w:rsid w:val="00853496"/>
    <w:rsid w:val="00853999"/>
    <w:rsid w:val="008539C4"/>
    <w:rsid w:val="00853CC0"/>
    <w:rsid w:val="00854151"/>
    <w:rsid w:val="0085470B"/>
    <w:rsid w:val="0085476F"/>
    <w:rsid w:val="008553DC"/>
    <w:rsid w:val="008562EC"/>
    <w:rsid w:val="00856625"/>
    <w:rsid w:val="00856798"/>
    <w:rsid w:val="008578ED"/>
    <w:rsid w:val="008579E7"/>
    <w:rsid w:val="00857B2D"/>
    <w:rsid w:val="00857CF4"/>
    <w:rsid w:val="00857F48"/>
    <w:rsid w:val="008600AE"/>
    <w:rsid w:val="00860479"/>
    <w:rsid w:val="00860643"/>
    <w:rsid w:val="00860802"/>
    <w:rsid w:val="00860E9B"/>
    <w:rsid w:val="00860F00"/>
    <w:rsid w:val="00861412"/>
    <w:rsid w:val="008615B1"/>
    <w:rsid w:val="0086166F"/>
    <w:rsid w:val="00861D7B"/>
    <w:rsid w:val="00862434"/>
    <w:rsid w:val="00862F56"/>
    <w:rsid w:val="008630EE"/>
    <w:rsid w:val="00863450"/>
    <w:rsid w:val="008635D1"/>
    <w:rsid w:val="0086373B"/>
    <w:rsid w:val="00863AB7"/>
    <w:rsid w:val="00863DB0"/>
    <w:rsid w:val="0086427C"/>
    <w:rsid w:val="008642AB"/>
    <w:rsid w:val="00864576"/>
    <w:rsid w:val="008645F1"/>
    <w:rsid w:val="00864996"/>
    <w:rsid w:val="00864DD0"/>
    <w:rsid w:val="008656D0"/>
    <w:rsid w:val="00865CE9"/>
    <w:rsid w:val="00865F86"/>
    <w:rsid w:val="008661E5"/>
    <w:rsid w:val="0086638A"/>
    <w:rsid w:val="008663BF"/>
    <w:rsid w:val="0086678A"/>
    <w:rsid w:val="008667CE"/>
    <w:rsid w:val="008679D9"/>
    <w:rsid w:val="00867D6F"/>
    <w:rsid w:val="00870270"/>
    <w:rsid w:val="00870306"/>
    <w:rsid w:val="0087069C"/>
    <w:rsid w:val="008709E1"/>
    <w:rsid w:val="008712F5"/>
    <w:rsid w:val="00872448"/>
    <w:rsid w:val="008725C2"/>
    <w:rsid w:val="00872F37"/>
    <w:rsid w:val="0087310B"/>
    <w:rsid w:val="0087331A"/>
    <w:rsid w:val="00873322"/>
    <w:rsid w:val="00873488"/>
    <w:rsid w:val="00873585"/>
    <w:rsid w:val="00873908"/>
    <w:rsid w:val="00874455"/>
    <w:rsid w:val="00874656"/>
    <w:rsid w:val="008747A7"/>
    <w:rsid w:val="00874A9C"/>
    <w:rsid w:val="00874BDE"/>
    <w:rsid w:val="008752A8"/>
    <w:rsid w:val="00875340"/>
    <w:rsid w:val="008754E3"/>
    <w:rsid w:val="008759CE"/>
    <w:rsid w:val="0087627C"/>
    <w:rsid w:val="008762D4"/>
    <w:rsid w:val="00876EF6"/>
    <w:rsid w:val="008779B6"/>
    <w:rsid w:val="00877DAB"/>
    <w:rsid w:val="00877DB3"/>
    <w:rsid w:val="00877E21"/>
    <w:rsid w:val="00880658"/>
    <w:rsid w:val="00880E0F"/>
    <w:rsid w:val="0088212B"/>
    <w:rsid w:val="008823D3"/>
    <w:rsid w:val="00882436"/>
    <w:rsid w:val="00882C66"/>
    <w:rsid w:val="008830C8"/>
    <w:rsid w:val="00883302"/>
    <w:rsid w:val="008842BD"/>
    <w:rsid w:val="008847D6"/>
    <w:rsid w:val="00884D66"/>
    <w:rsid w:val="00884F3A"/>
    <w:rsid w:val="00885295"/>
    <w:rsid w:val="0088591C"/>
    <w:rsid w:val="00885BF2"/>
    <w:rsid w:val="00885DF7"/>
    <w:rsid w:val="008862AC"/>
    <w:rsid w:val="008871F8"/>
    <w:rsid w:val="0088747B"/>
    <w:rsid w:val="0088755F"/>
    <w:rsid w:val="00887D27"/>
    <w:rsid w:val="00887D5A"/>
    <w:rsid w:val="00887D6A"/>
    <w:rsid w:val="00890502"/>
    <w:rsid w:val="00890C17"/>
    <w:rsid w:val="008910CB"/>
    <w:rsid w:val="008913BF"/>
    <w:rsid w:val="00892DD6"/>
    <w:rsid w:val="00892F50"/>
    <w:rsid w:val="00893340"/>
    <w:rsid w:val="00893C29"/>
    <w:rsid w:val="00893D0E"/>
    <w:rsid w:val="00894354"/>
    <w:rsid w:val="00894508"/>
    <w:rsid w:val="00894FCE"/>
    <w:rsid w:val="008958E1"/>
    <w:rsid w:val="00895B3E"/>
    <w:rsid w:val="00895BC3"/>
    <w:rsid w:val="00895C91"/>
    <w:rsid w:val="00895E4A"/>
    <w:rsid w:val="00896144"/>
    <w:rsid w:val="0089690D"/>
    <w:rsid w:val="00896BE5"/>
    <w:rsid w:val="008972C5"/>
    <w:rsid w:val="008972E1"/>
    <w:rsid w:val="008973AD"/>
    <w:rsid w:val="0089748B"/>
    <w:rsid w:val="0089761F"/>
    <w:rsid w:val="008978F7"/>
    <w:rsid w:val="00897A6E"/>
    <w:rsid w:val="008A0392"/>
    <w:rsid w:val="008A0675"/>
    <w:rsid w:val="008A06A4"/>
    <w:rsid w:val="008A0A15"/>
    <w:rsid w:val="008A11EB"/>
    <w:rsid w:val="008A1409"/>
    <w:rsid w:val="008A1C05"/>
    <w:rsid w:val="008A2502"/>
    <w:rsid w:val="008A28A9"/>
    <w:rsid w:val="008A29CA"/>
    <w:rsid w:val="008A2C73"/>
    <w:rsid w:val="008A2F9E"/>
    <w:rsid w:val="008A3280"/>
    <w:rsid w:val="008A3C08"/>
    <w:rsid w:val="008A3F77"/>
    <w:rsid w:val="008A41CF"/>
    <w:rsid w:val="008A4DF3"/>
    <w:rsid w:val="008A530D"/>
    <w:rsid w:val="008A5C47"/>
    <w:rsid w:val="008A6112"/>
    <w:rsid w:val="008A642B"/>
    <w:rsid w:val="008A6BB8"/>
    <w:rsid w:val="008A72A2"/>
    <w:rsid w:val="008A74CA"/>
    <w:rsid w:val="008A79D5"/>
    <w:rsid w:val="008A7DFA"/>
    <w:rsid w:val="008B00CC"/>
    <w:rsid w:val="008B054B"/>
    <w:rsid w:val="008B05C1"/>
    <w:rsid w:val="008B1655"/>
    <w:rsid w:val="008B191E"/>
    <w:rsid w:val="008B1980"/>
    <w:rsid w:val="008B1AEA"/>
    <w:rsid w:val="008B2282"/>
    <w:rsid w:val="008B26E4"/>
    <w:rsid w:val="008B270F"/>
    <w:rsid w:val="008B2D66"/>
    <w:rsid w:val="008B3445"/>
    <w:rsid w:val="008B35F8"/>
    <w:rsid w:val="008B3AEB"/>
    <w:rsid w:val="008B3C4F"/>
    <w:rsid w:val="008B4993"/>
    <w:rsid w:val="008B5C69"/>
    <w:rsid w:val="008B613F"/>
    <w:rsid w:val="008B6931"/>
    <w:rsid w:val="008B6E09"/>
    <w:rsid w:val="008B719C"/>
    <w:rsid w:val="008C011F"/>
    <w:rsid w:val="008C0562"/>
    <w:rsid w:val="008C0E23"/>
    <w:rsid w:val="008C0FA6"/>
    <w:rsid w:val="008C1625"/>
    <w:rsid w:val="008C1795"/>
    <w:rsid w:val="008C1B01"/>
    <w:rsid w:val="008C24B7"/>
    <w:rsid w:val="008C262E"/>
    <w:rsid w:val="008C2D09"/>
    <w:rsid w:val="008C2D5B"/>
    <w:rsid w:val="008C3B7E"/>
    <w:rsid w:val="008C3DC7"/>
    <w:rsid w:val="008C4218"/>
    <w:rsid w:val="008C4326"/>
    <w:rsid w:val="008C43B4"/>
    <w:rsid w:val="008C51C8"/>
    <w:rsid w:val="008C52C2"/>
    <w:rsid w:val="008C5C2E"/>
    <w:rsid w:val="008C5CCC"/>
    <w:rsid w:val="008C5DB1"/>
    <w:rsid w:val="008C620C"/>
    <w:rsid w:val="008C62C1"/>
    <w:rsid w:val="008C6399"/>
    <w:rsid w:val="008C6A17"/>
    <w:rsid w:val="008C6ED2"/>
    <w:rsid w:val="008C6EEF"/>
    <w:rsid w:val="008C729F"/>
    <w:rsid w:val="008C7576"/>
    <w:rsid w:val="008C7996"/>
    <w:rsid w:val="008D0D1E"/>
    <w:rsid w:val="008D1232"/>
    <w:rsid w:val="008D124A"/>
    <w:rsid w:val="008D140C"/>
    <w:rsid w:val="008D1518"/>
    <w:rsid w:val="008D151A"/>
    <w:rsid w:val="008D180E"/>
    <w:rsid w:val="008D1B0C"/>
    <w:rsid w:val="008D30D2"/>
    <w:rsid w:val="008D357B"/>
    <w:rsid w:val="008D36DA"/>
    <w:rsid w:val="008D3A08"/>
    <w:rsid w:val="008D3EA1"/>
    <w:rsid w:val="008D4584"/>
    <w:rsid w:val="008D4A25"/>
    <w:rsid w:val="008D53C0"/>
    <w:rsid w:val="008D5C54"/>
    <w:rsid w:val="008D61C5"/>
    <w:rsid w:val="008D647C"/>
    <w:rsid w:val="008D6575"/>
    <w:rsid w:val="008E0198"/>
    <w:rsid w:val="008E036D"/>
    <w:rsid w:val="008E0496"/>
    <w:rsid w:val="008E075E"/>
    <w:rsid w:val="008E0BAB"/>
    <w:rsid w:val="008E2F47"/>
    <w:rsid w:val="008E3254"/>
    <w:rsid w:val="008E376C"/>
    <w:rsid w:val="008E39D9"/>
    <w:rsid w:val="008E3D15"/>
    <w:rsid w:val="008E5DBE"/>
    <w:rsid w:val="008E5DF8"/>
    <w:rsid w:val="008E66D0"/>
    <w:rsid w:val="008E6826"/>
    <w:rsid w:val="008E6D58"/>
    <w:rsid w:val="008E6F86"/>
    <w:rsid w:val="008E7191"/>
    <w:rsid w:val="008E7320"/>
    <w:rsid w:val="008F052E"/>
    <w:rsid w:val="008F079B"/>
    <w:rsid w:val="008F2529"/>
    <w:rsid w:val="008F2C56"/>
    <w:rsid w:val="008F2EC1"/>
    <w:rsid w:val="008F3236"/>
    <w:rsid w:val="008F3A0F"/>
    <w:rsid w:val="008F3C62"/>
    <w:rsid w:val="008F43D3"/>
    <w:rsid w:val="008F45FC"/>
    <w:rsid w:val="008F4B1A"/>
    <w:rsid w:val="008F5142"/>
    <w:rsid w:val="008F56C6"/>
    <w:rsid w:val="008F6069"/>
    <w:rsid w:val="008F60F7"/>
    <w:rsid w:val="008F6D08"/>
    <w:rsid w:val="008F7937"/>
    <w:rsid w:val="008F7CA6"/>
    <w:rsid w:val="00900A8C"/>
    <w:rsid w:val="00900AE5"/>
    <w:rsid w:val="00900D6A"/>
    <w:rsid w:val="00901253"/>
    <w:rsid w:val="009012A3"/>
    <w:rsid w:val="009013CE"/>
    <w:rsid w:val="00901E4F"/>
    <w:rsid w:val="00902203"/>
    <w:rsid w:val="00902A40"/>
    <w:rsid w:val="00902EA4"/>
    <w:rsid w:val="00903282"/>
    <w:rsid w:val="00903F95"/>
    <w:rsid w:val="0090407F"/>
    <w:rsid w:val="00904513"/>
    <w:rsid w:val="00904BF5"/>
    <w:rsid w:val="00904CCE"/>
    <w:rsid w:val="00904CE1"/>
    <w:rsid w:val="0090576A"/>
    <w:rsid w:val="00906996"/>
    <w:rsid w:val="00906A8C"/>
    <w:rsid w:val="00906B88"/>
    <w:rsid w:val="00907901"/>
    <w:rsid w:val="00907AC3"/>
    <w:rsid w:val="00907C8C"/>
    <w:rsid w:val="00907EBE"/>
    <w:rsid w:val="009107C7"/>
    <w:rsid w:val="009109D2"/>
    <w:rsid w:val="00910E25"/>
    <w:rsid w:val="00911381"/>
    <w:rsid w:val="00911A5D"/>
    <w:rsid w:val="00911E8C"/>
    <w:rsid w:val="00911EE3"/>
    <w:rsid w:val="009123A0"/>
    <w:rsid w:val="009126B5"/>
    <w:rsid w:val="00912946"/>
    <w:rsid w:val="00912BD3"/>
    <w:rsid w:val="00912FBC"/>
    <w:rsid w:val="00913256"/>
    <w:rsid w:val="009134F1"/>
    <w:rsid w:val="0091382C"/>
    <w:rsid w:val="00914CFB"/>
    <w:rsid w:val="00914D35"/>
    <w:rsid w:val="009150AB"/>
    <w:rsid w:val="00915351"/>
    <w:rsid w:val="00915540"/>
    <w:rsid w:val="00915BF7"/>
    <w:rsid w:val="00915E61"/>
    <w:rsid w:val="009163AA"/>
    <w:rsid w:val="00916604"/>
    <w:rsid w:val="00916856"/>
    <w:rsid w:val="00916BE7"/>
    <w:rsid w:val="00916F29"/>
    <w:rsid w:val="00917019"/>
    <w:rsid w:val="009174BE"/>
    <w:rsid w:val="00917A36"/>
    <w:rsid w:val="00920041"/>
    <w:rsid w:val="00920167"/>
    <w:rsid w:val="00920305"/>
    <w:rsid w:val="00920BBB"/>
    <w:rsid w:val="0092197E"/>
    <w:rsid w:val="00922879"/>
    <w:rsid w:val="00922BA2"/>
    <w:rsid w:val="00922F47"/>
    <w:rsid w:val="00922FF6"/>
    <w:rsid w:val="00923EF8"/>
    <w:rsid w:val="0092408D"/>
    <w:rsid w:val="0092427C"/>
    <w:rsid w:val="00924D26"/>
    <w:rsid w:val="00924D40"/>
    <w:rsid w:val="00925273"/>
    <w:rsid w:val="009266C5"/>
    <w:rsid w:val="00926786"/>
    <w:rsid w:val="00926F15"/>
    <w:rsid w:val="0092765E"/>
    <w:rsid w:val="0092789E"/>
    <w:rsid w:val="00927A1A"/>
    <w:rsid w:val="00927E23"/>
    <w:rsid w:val="00930561"/>
    <w:rsid w:val="009308D0"/>
    <w:rsid w:val="009309A2"/>
    <w:rsid w:val="00930BD3"/>
    <w:rsid w:val="00930DE8"/>
    <w:rsid w:val="009311FC"/>
    <w:rsid w:val="00931F49"/>
    <w:rsid w:val="0093274B"/>
    <w:rsid w:val="0093297E"/>
    <w:rsid w:val="00932E1F"/>
    <w:rsid w:val="00932E86"/>
    <w:rsid w:val="00933044"/>
    <w:rsid w:val="009335D7"/>
    <w:rsid w:val="00933892"/>
    <w:rsid w:val="009344A8"/>
    <w:rsid w:val="00934E02"/>
    <w:rsid w:val="00935A08"/>
    <w:rsid w:val="00935EB2"/>
    <w:rsid w:val="009362B9"/>
    <w:rsid w:val="009368DB"/>
    <w:rsid w:val="009378AE"/>
    <w:rsid w:val="00940043"/>
    <w:rsid w:val="009402D7"/>
    <w:rsid w:val="009408C6"/>
    <w:rsid w:val="00940BF0"/>
    <w:rsid w:val="00940E67"/>
    <w:rsid w:val="0094120F"/>
    <w:rsid w:val="00941A59"/>
    <w:rsid w:val="00941DB0"/>
    <w:rsid w:val="0094238F"/>
    <w:rsid w:val="00942C6C"/>
    <w:rsid w:val="00942F2F"/>
    <w:rsid w:val="0094312B"/>
    <w:rsid w:val="00943151"/>
    <w:rsid w:val="0094380F"/>
    <w:rsid w:val="00943A47"/>
    <w:rsid w:val="00943E7D"/>
    <w:rsid w:val="00944976"/>
    <w:rsid w:val="00944E71"/>
    <w:rsid w:val="0094511F"/>
    <w:rsid w:val="00945363"/>
    <w:rsid w:val="0094586F"/>
    <w:rsid w:val="00945CEA"/>
    <w:rsid w:val="00946188"/>
    <w:rsid w:val="00946BED"/>
    <w:rsid w:val="00946DCE"/>
    <w:rsid w:val="00946F7F"/>
    <w:rsid w:val="009471CE"/>
    <w:rsid w:val="00947313"/>
    <w:rsid w:val="009475A7"/>
    <w:rsid w:val="00947600"/>
    <w:rsid w:val="00947651"/>
    <w:rsid w:val="009476D0"/>
    <w:rsid w:val="00947EAB"/>
    <w:rsid w:val="0095024A"/>
    <w:rsid w:val="009505CD"/>
    <w:rsid w:val="00950913"/>
    <w:rsid w:val="00950A25"/>
    <w:rsid w:val="00950CCB"/>
    <w:rsid w:val="0095151E"/>
    <w:rsid w:val="00951A16"/>
    <w:rsid w:val="00951C59"/>
    <w:rsid w:val="0095210A"/>
    <w:rsid w:val="0095326E"/>
    <w:rsid w:val="009532CA"/>
    <w:rsid w:val="009538F0"/>
    <w:rsid w:val="00953CED"/>
    <w:rsid w:val="00953E51"/>
    <w:rsid w:val="00954906"/>
    <w:rsid w:val="00954C9E"/>
    <w:rsid w:val="009551EA"/>
    <w:rsid w:val="00956A86"/>
    <w:rsid w:val="009570E7"/>
    <w:rsid w:val="009572F2"/>
    <w:rsid w:val="00957AF6"/>
    <w:rsid w:val="00957BF3"/>
    <w:rsid w:val="00957DCB"/>
    <w:rsid w:val="00957E44"/>
    <w:rsid w:val="009602C8"/>
    <w:rsid w:val="00960891"/>
    <w:rsid w:val="00960C56"/>
    <w:rsid w:val="0096179F"/>
    <w:rsid w:val="009619CA"/>
    <w:rsid w:val="00961C79"/>
    <w:rsid w:val="009622C0"/>
    <w:rsid w:val="00962563"/>
    <w:rsid w:val="009628F1"/>
    <w:rsid w:val="0096317B"/>
    <w:rsid w:val="00963725"/>
    <w:rsid w:val="0096374A"/>
    <w:rsid w:val="0096383F"/>
    <w:rsid w:val="0096395F"/>
    <w:rsid w:val="00963EA6"/>
    <w:rsid w:val="009641B3"/>
    <w:rsid w:val="00964C40"/>
    <w:rsid w:val="009650A7"/>
    <w:rsid w:val="00965182"/>
    <w:rsid w:val="009659F2"/>
    <w:rsid w:val="00965B44"/>
    <w:rsid w:val="00965C3B"/>
    <w:rsid w:val="0096611E"/>
    <w:rsid w:val="009665BD"/>
    <w:rsid w:val="00966902"/>
    <w:rsid w:val="00966A4F"/>
    <w:rsid w:val="00966B6D"/>
    <w:rsid w:val="00967169"/>
    <w:rsid w:val="0096753C"/>
    <w:rsid w:val="009675A4"/>
    <w:rsid w:val="00970314"/>
    <w:rsid w:val="0097081F"/>
    <w:rsid w:val="00970CBE"/>
    <w:rsid w:val="0097101C"/>
    <w:rsid w:val="0097115E"/>
    <w:rsid w:val="00971A78"/>
    <w:rsid w:val="00971D4C"/>
    <w:rsid w:val="00971EC5"/>
    <w:rsid w:val="00971FD5"/>
    <w:rsid w:val="009725E5"/>
    <w:rsid w:val="00972A1B"/>
    <w:rsid w:val="00974902"/>
    <w:rsid w:val="00974AE2"/>
    <w:rsid w:val="00975291"/>
    <w:rsid w:val="009754E5"/>
    <w:rsid w:val="0097586B"/>
    <w:rsid w:val="00976706"/>
    <w:rsid w:val="00976B06"/>
    <w:rsid w:val="00976CF5"/>
    <w:rsid w:val="00976E34"/>
    <w:rsid w:val="009772CD"/>
    <w:rsid w:val="009775F0"/>
    <w:rsid w:val="00977BCC"/>
    <w:rsid w:val="00980815"/>
    <w:rsid w:val="00980B1B"/>
    <w:rsid w:val="00980CCE"/>
    <w:rsid w:val="00981D43"/>
    <w:rsid w:val="009822CC"/>
    <w:rsid w:val="009829B0"/>
    <w:rsid w:val="00982B1E"/>
    <w:rsid w:val="00982E77"/>
    <w:rsid w:val="009837F0"/>
    <w:rsid w:val="00983815"/>
    <w:rsid w:val="009838B8"/>
    <w:rsid w:val="00983A6D"/>
    <w:rsid w:val="00983BAD"/>
    <w:rsid w:val="00983C03"/>
    <w:rsid w:val="00983CD3"/>
    <w:rsid w:val="009847A1"/>
    <w:rsid w:val="00984849"/>
    <w:rsid w:val="00985732"/>
    <w:rsid w:val="00986320"/>
    <w:rsid w:val="009867DC"/>
    <w:rsid w:val="00986DCD"/>
    <w:rsid w:val="00986F5B"/>
    <w:rsid w:val="00987445"/>
    <w:rsid w:val="009878A5"/>
    <w:rsid w:val="00987EB3"/>
    <w:rsid w:val="00990136"/>
    <w:rsid w:val="009906F6"/>
    <w:rsid w:val="00990D33"/>
    <w:rsid w:val="0099129B"/>
    <w:rsid w:val="00991359"/>
    <w:rsid w:val="00991B88"/>
    <w:rsid w:val="00991DDB"/>
    <w:rsid w:val="009921C4"/>
    <w:rsid w:val="00992205"/>
    <w:rsid w:val="0099230B"/>
    <w:rsid w:val="009927C2"/>
    <w:rsid w:val="00992BBC"/>
    <w:rsid w:val="00992DF6"/>
    <w:rsid w:val="00993A79"/>
    <w:rsid w:val="00993E7A"/>
    <w:rsid w:val="00994152"/>
    <w:rsid w:val="0099416D"/>
    <w:rsid w:val="0099451E"/>
    <w:rsid w:val="009946FC"/>
    <w:rsid w:val="009949FC"/>
    <w:rsid w:val="00994C20"/>
    <w:rsid w:val="00994D52"/>
    <w:rsid w:val="00995419"/>
    <w:rsid w:val="009955EF"/>
    <w:rsid w:val="009959AA"/>
    <w:rsid w:val="009963BD"/>
    <w:rsid w:val="00997074"/>
    <w:rsid w:val="009975C4"/>
    <w:rsid w:val="009A01D8"/>
    <w:rsid w:val="009A06D1"/>
    <w:rsid w:val="009A07F5"/>
    <w:rsid w:val="009A0AC3"/>
    <w:rsid w:val="009A0D05"/>
    <w:rsid w:val="009A1A3A"/>
    <w:rsid w:val="009A1B5F"/>
    <w:rsid w:val="009A1D15"/>
    <w:rsid w:val="009A214F"/>
    <w:rsid w:val="009A2337"/>
    <w:rsid w:val="009A25ED"/>
    <w:rsid w:val="009A29B8"/>
    <w:rsid w:val="009A2B8B"/>
    <w:rsid w:val="009A2C78"/>
    <w:rsid w:val="009A307C"/>
    <w:rsid w:val="009A3FD8"/>
    <w:rsid w:val="009A43EF"/>
    <w:rsid w:val="009A4E1C"/>
    <w:rsid w:val="009A5462"/>
    <w:rsid w:val="009A58BF"/>
    <w:rsid w:val="009A5E83"/>
    <w:rsid w:val="009A5F7F"/>
    <w:rsid w:val="009A62A3"/>
    <w:rsid w:val="009A63CE"/>
    <w:rsid w:val="009A64C8"/>
    <w:rsid w:val="009A70AA"/>
    <w:rsid w:val="009A73D2"/>
    <w:rsid w:val="009A7574"/>
    <w:rsid w:val="009A77E8"/>
    <w:rsid w:val="009A7AB8"/>
    <w:rsid w:val="009B0204"/>
    <w:rsid w:val="009B06B7"/>
    <w:rsid w:val="009B079F"/>
    <w:rsid w:val="009B09A1"/>
    <w:rsid w:val="009B09CB"/>
    <w:rsid w:val="009B0A02"/>
    <w:rsid w:val="009B0C83"/>
    <w:rsid w:val="009B0D92"/>
    <w:rsid w:val="009B0E94"/>
    <w:rsid w:val="009B14C5"/>
    <w:rsid w:val="009B1779"/>
    <w:rsid w:val="009B1BD8"/>
    <w:rsid w:val="009B27DB"/>
    <w:rsid w:val="009B2B11"/>
    <w:rsid w:val="009B3952"/>
    <w:rsid w:val="009B40E5"/>
    <w:rsid w:val="009B41EB"/>
    <w:rsid w:val="009B45F2"/>
    <w:rsid w:val="009B4DE9"/>
    <w:rsid w:val="009B4E84"/>
    <w:rsid w:val="009B554F"/>
    <w:rsid w:val="009B5579"/>
    <w:rsid w:val="009B5ABE"/>
    <w:rsid w:val="009B64B1"/>
    <w:rsid w:val="009B6CF9"/>
    <w:rsid w:val="009B710B"/>
    <w:rsid w:val="009B7ADB"/>
    <w:rsid w:val="009B7EC7"/>
    <w:rsid w:val="009C020C"/>
    <w:rsid w:val="009C040B"/>
    <w:rsid w:val="009C0772"/>
    <w:rsid w:val="009C0B4A"/>
    <w:rsid w:val="009C10EA"/>
    <w:rsid w:val="009C11D8"/>
    <w:rsid w:val="009C1502"/>
    <w:rsid w:val="009C159F"/>
    <w:rsid w:val="009C1827"/>
    <w:rsid w:val="009C1C4B"/>
    <w:rsid w:val="009C331E"/>
    <w:rsid w:val="009C33CE"/>
    <w:rsid w:val="009C44DC"/>
    <w:rsid w:val="009C4905"/>
    <w:rsid w:val="009C4CAA"/>
    <w:rsid w:val="009C5081"/>
    <w:rsid w:val="009C5434"/>
    <w:rsid w:val="009C55D0"/>
    <w:rsid w:val="009C59F2"/>
    <w:rsid w:val="009C5BF3"/>
    <w:rsid w:val="009C5E78"/>
    <w:rsid w:val="009C5FE3"/>
    <w:rsid w:val="009C65A4"/>
    <w:rsid w:val="009C67E6"/>
    <w:rsid w:val="009C6B32"/>
    <w:rsid w:val="009C7244"/>
    <w:rsid w:val="009C7A1E"/>
    <w:rsid w:val="009C7DDA"/>
    <w:rsid w:val="009D0CB6"/>
    <w:rsid w:val="009D172D"/>
    <w:rsid w:val="009D1E29"/>
    <w:rsid w:val="009D1F6F"/>
    <w:rsid w:val="009D2032"/>
    <w:rsid w:val="009D2106"/>
    <w:rsid w:val="009D2392"/>
    <w:rsid w:val="009D31C7"/>
    <w:rsid w:val="009D3384"/>
    <w:rsid w:val="009D3449"/>
    <w:rsid w:val="009D3795"/>
    <w:rsid w:val="009D3B10"/>
    <w:rsid w:val="009D4615"/>
    <w:rsid w:val="009D46B0"/>
    <w:rsid w:val="009D47B6"/>
    <w:rsid w:val="009D4CE3"/>
    <w:rsid w:val="009D5A42"/>
    <w:rsid w:val="009D5CBC"/>
    <w:rsid w:val="009D6BD9"/>
    <w:rsid w:val="009D7117"/>
    <w:rsid w:val="009D7221"/>
    <w:rsid w:val="009D785C"/>
    <w:rsid w:val="009D78F1"/>
    <w:rsid w:val="009D799E"/>
    <w:rsid w:val="009D7A85"/>
    <w:rsid w:val="009D7CED"/>
    <w:rsid w:val="009D7F96"/>
    <w:rsid w:val="009E0328"/>
    <w:rsid w:val="009E03AB"/>
    <w:rsid w:val="009E0400"/>
    <w:rsid w:val="009E199E"/>
    <w:rsid w:val="009E1C1F"/>
    <w:rsid w:val="009E1DEC"/>
    <w:rsid w:val="009E1F37"/>
    <w:rsid w:val="009E22CF"/>
    <w:rsid w:val="009E2777"/>
    <w:rsid w:val="009E2C32"/>
    <w:rsid w:val="009E2E89"/>
    <w:rsid w:val="009E340D"/>
    <w:rsid w:val="009E3851"/>
    <w:rsid w:val="009E3E64"/>
    <w:rsid w:val="009E501E"/>
    <w:rsid w:val="009E5730"/>
    <w:rsid w:val="009E5733"/>
    <w:rsid w:val="009E5DB6"/>
    <w:rsid w:val="009E5FE6"/>
    <w:rsid w:val="009E62BE"/>
    <w:rsid w:val="009E63BB"/>
    <w:rsid w:val="009E6650"/>
    <w:rsid w:val="009E6C02"/>
    <w:rsid w:val="009E7076"/>
    <w:rsid w:val="009E72DC"/>
    <w:rsid w:val="009E73B0"/>
    <w:rsid w:val="009E7940"/>
    <w:rsid w:val="009F0258"/>
    <w:rsid w:val="009F03F0"/>
    <w:rsid w:val="009F0427"/>
    <w:rsid w:val="009F12F8"/>
    <w:rsid w:val="009F171E"/>
    <w:rsid w:val="009F17E0"/>
    <w:rsid w:val="009F1A57"/>
    <w:rsid w:val="009F1ADD"/>
    <w:rsid w:val="009F25FB"/>
    <w:rsid w:val="009F284D"/>
    <w:rsid w:val="009F305C"/>
    <w:rsid w:val="009F30CC"/>
    <w:rsid w:val="009F3830"/>
    <w:rsid w:val="009F39B2"/>
    <w:rsid w:val="009F4310"/>
    <w:rsid w:val="009F4A46"/>
    <w:rsid w:val="009F591F"/>
    <w:rsid w:val="009F5E1F"/>
    <w:rsid w:val="009F7159"/>
    <w:rsid w:val="009F74E9"/>
    <w:rsid w:val="009F7D7E"/>
    <w:rsid w:val="009F7F37"/>
    <w:rsid w:val="00A00356"/>
    <w:rsid w:val="00A0037A"/>
    <w:rsid w:val="00A00A93"/>
    <w:rsid w:val="00A01230"/>
    <w:rsid w:val="00A01380"/>
    <w:rsid w:val="00A014AE"/>
    <w:rsid w:val="00A01BCF"/>
    <w:rsid w:val="00A023E0"/>
    <w:rsid w:val="00A03344"/>
    <w:rsid w:val="00A037F7"/>
    <w:rsid w:val="00A03AFB"/>
    <w:rsid w:val="00A0407A"/>
    <w:rsid w:val="00A040C0"/>
    <w:rsid w:val="00A04351"/>
    <w:rsid w:val="00A054A9"/>
    <w:rsid w:val="00A05892"/>
    <w:rsid w:val="00A06074"/>
    <w:rsid w:val="00A0621C"/>
    <w:rsid w:val="00A06A88"/>
    <w:rsid w:val="00A076EE"/>
    <w:rsid w:val="00A07799"/>
    <w:rsid w:val="00A077FB"/>
    <w:rsid w:val="00A07BA1"/>
    <w:rsid w:val="00A07C06"/>
    <w:rsid w:val="00A102DE"/>
    <w:rsid w:val="00A10A25"/>
    <w:rsid w:val="00A10A5E"/>
    <w:rsid w:val="00A1109F"/>
    <w:rsid w:val="00A1146C"/>
    <w:rsid w:val="00A11D17"/>
    <w:rsid w:val="00A12208"/>
    <w:rsid w:val="00A12869"/>
    <w:rsid w:val="00A129BD"/>
    <w:rsid w:val="00A12E02"/>
    <w:rsid w:val="00A12EF3"/>
    <w:rsid w:val="00A1356C"/>
    <w:rsid w:val="00A136F7"/>
    <w:rsid w:val="00A13E91"/>
    <w:rsid w:val="00A148EC"/>
    <w:rsid w:val="00A14BE0"/>
    <w:rsid w:val="00A14E34"/>
    <w:rsid w:val="00A15039"/>
    <w:rsid w:val="00A1573B"/>
    <w:rsid w:val="00A158E0"/>
    <w:rsid w:val="00A15999"/>
    <w:rsid w:val="00A159D6"/>
    <w:rsid w:val="00A16107"/>
    <w:rsid w:val="00A162E5"/>
    <w:rsid w:val="00A16D7E"/>
    <w:rsid w:val="00A1720A"/>
    <w:rsid w:val="00A17218"/>
    <w:rsid w:val="00A1761E"/>
    <w:rsid w:val="00A177CD"/>
    <w:rsid w:val="00A20088"/>
    <w:rsid w:val="00A200B0"/>
    <w:rsid w:val="00A20372"/>
    <w:rsid w:val="00A20457"/>
    <w:rsid w:val="00A20ABD"/>
    <w:rsid w:val="00A20EBB"/>
    <w:rsid w:val="00A2147F"/>
    <w:rsid w:val="00A21904"/>
    <w:rsid w:val="00A21F08"/>
    <w:rsid w:val="00A2212A"/>
    <w:rsid w:val="00A2258F"/>
    <w:rsid w:val="00A229FF"/>
    <w:rsid w:val="00A22F20"/>
    <w:rsid w:val="00A23D67"/>
    <w:rsid w:val="00A23F55"/>
    <w:rsid w:val="00A24068"/>
    <w:rsid w:val="00A241F6"/>
    <w:rsid w:val="00A24803"/>
    <w:rsid w:val="00A252FA"/>
    <w:rsid w:val="00A25336"/>
    <w:rsid w:val="00A256BC"/>
    <w:rsid w:val="00A25B10"/>
    <w:rsid w:val="00A25C22"/>
    <w:rsid w:val="00A25C6B"/>
    <w:rsid w:val="00A26070"/>
    <w:rsid w:val="00A26591"/>
    <w:rsid w:val="00A26F5F"/>
    <w:rsid w:val="00A278AC"/>
    <w:rsid w:val="00A3038C"/>
    <w:rsid w:val="00A306DB"/>
    <w:rsid w:val="00A3097C"/>
    <w:rsid w:val="00A30D96"/>
    <w:rsid w:val="00A313F9"/>
    <w:rsid w:val="00A31418"/>
    <w:rsid w:val="00A3196E"/>
    <w:rsid w:val="00A319A8"/>
    <w:rsid w:val="00A3248E"/>
    <w:rsid w:val="00A32E19"/>
    <w:rsid w:val="00A33121"/>
    <w:rsid w:val="00A33686"/>
    <w:rsid w:val="00A33C7D"/>
    <w:rsid w:val="00A34030"/>
    <w:rsid w:val="00A34378"/>
    <w:rsid w:val="00A346D8"/>
    <w:rsid w:val="00A34713"/>
    <w:rsid w:val="00A349A2"/>
    <w:rsid w:val="00A34BDA"/>
    <w:rsid w:val="00A34D49"/>
    <w:rsid w:val="00A34D7D"/>
    <w:rsid w:val="00A35880"/>
    <w:rsid w:val="00A35932"/>
    <w:rsid w:val="00A35B5C"/>
    <w:rsid w:val="00A36979"/>
    <w:rsid w:val="00A36B18"/>
    <w:rsid w:val="00A36C9F"/>
    <w:rsid w:val="00A37100"/>
    <w:rsid w:val="00A37211"/>
    <w:rsid w:val="00A373E7"/>
    <w:rsid w:val="00A375EB"/>
    <w:rsid w:val="00A37FB5"/>
    <w:rsid w:val="00A4023D"/>
    <w:rsid w:val="00A408BB"/>
    <w:rsid w:val="00A409B1"/>
    <w:rsid w:val="00A40BBE"/>
    <w:rsid w:val="00A41190"/>
    <w:rsid w:val="00A4123F"/>
    <w:rsid w:val="00A4134A"/>
    <w:rsid w:val="00A413DF"/>
    <w:rsid w:val="00A41BBF"/>
    <w:rsid w:val="00A41FAE"/>
    <w:rsid w:val="00A42241"/>
    <w:rsid w:val="00A42F5C"/>
    <w:rsid w:val="00A4393B"/>
    <w:rsid w:val="00A43E5F"/>
    <w:rsid w:val="00A445A2"/>
    <w:rsid w:val="00A4466C"/>
    <w:rsid w:val="00A44A04"/>
    <w:rsid w:val="00A451E5"/>
    <w:rsid w:val="00A4525C"/>
    <w:rsid w:val="00A453A5"/>
    <w:rsid w:val="00A455CF"/>
    <w:rsid w:val="00A45845"/>
    <w:rsid w:val="00A45D27"/>
    <w:rsid w:val="00A45E51"/>
    <w:rsid w:val="00A4643F"/>
    <w:rsid w:val="00A46861"/>
    <w:rsid w:val="00A46D8A"/>
    <w:rsid w:val="00A46D9C"/>
    <w:rsid w:val="00A51616"/>
    <w:rsid w:val="00A516A5"/>
    <w:rsid w:val="00A51DF4"/>
    <w:rsid w:val="00A51F03"/>
    <w:rsid w:val="00A52AAD"/>
    <w:rsid w:val="00A52ABC"/>
    <w:rsid w:val="00A52D8C"/>
    <w:rsid w:val="00A535BC"/>
    <w:rsid w:val="00A537C7"/>
    <w:rsid w:val="00A53913"/>
    <w:rsid w:val="00A53CD3"/>
    <w:rsid w:val="00A54C05"/>
    <w:rsid w:val="00A556F8"/>
    <w:rsid w:val="00A557D4"/>
    <w:rsid w:val="00A55EC4"/>
    <w:rsid w:val="00A56A73"/>
    <w:rsid w:val="00A56C60"/>
    <w:rsid w:val="00A56D62"/>
    <w:rsid w:val="00A56FC3"/>
    <w:rsid w:val="00A57A87"/>
    <w:rsid w:val="00A57AE7"/>
    <w:rsid w:val="00A60A48"/>
    <w:rsid w:val="00A60AF4"/>
    <w:rsid w:val="00A60DE7"/>
    <w:rsid w:val="00A60E81"/>
    <w:rsid w:val="00A61035"/>
    <w:rsid w:val="00A6111E"/>
    <w:rsid w:val="00A61A62"/>
    <w:rsid w:val="00A62080"/>
    <w:rsid w:val="00A624FA"/>
    <w:rsid w:val="00A62543"/>
    <w:rsid w:val="00A625AC"/>
    <w:rsid w:val="00A62B95"/>
    <w:rsid w:val="00A64C95"/>
    <w:rsid w:val="00A6537F"/>
    <w:rsid w:val="00A655E5"/>
    <w:rsid w:val="00A65648"/>
    <w:rsid w:val="00A658D1"/>
    <w:rsid w:val="00A658DB"/>
    <w:rsid w:val="00A65AB9"/>
    <w:rsid w:val="00A65ABB"/>
    <w:rsid w:val="00A65D20"/>
    <w:rsid w:val="00A663C7"/>
    <w:rsid w:val="00A66A0A"/>
    <w:rsid w:val="00A66DD4"/>
    <w:rsid w:val="00A6767C"/>
    <w:rsid w:val="00A67A2D"/>
    <w:rsid w:val="00A7038B"/>
    <w:rsid w:val="00A70443"/>
    <w:rsid w:val="00A711C6"/>
    <w:rsid w:val="00A71AEB"/>
    <w:rsid w:val="00A7200F"/>
    <w:rsid w:val="00A72592"/>
    <w:rsid w:val="00A72714"/>
    <w:rsid w:val="00A72822"/>
    <w:rsid w:val="00A728B1"/>
    <w:rsid w:val="00A72EFB"/>
    <w:rsid w:val="00A73630"/>
    <w:rsid w:val="00A73725"/>
    <w:rsid w:val="00A73D39"/>
    <w:rsid w:val="00A73E65"/>
    <w:rsid w:val="00A73FA6"/>
    <w:rsid w:val="00A75CDC"/>
    <w:rsid w:val="00A75D99"/>
    <w:rsid w:val="00A76264"/>
    <w:rsid w:val="00A76B23"/>
    <w:rsid w:val="00A76B85"/>
    <w:rsid w:val="00A76E98"/>
    <w:rsid w:val="00A77167"/>
    <w:rsid w:val="00A775B2"/>
    <w:rsid w:val="00A77812"/>
    <w:rsid w:val="00A8026B"/>
    <w:rsid w:val="00A80318"/>
    <w:rsid w:val="00A80ADC"/>
    <w:rsid w:val="00A80D71"/>
    <w:rsid w:val="00A81209"/>
    <w:rsid w:val="00A81928"/>
    <w:rsid w:val="00A82028"/>
    <w:rsid w:val="00A82317"/>
    <w:rsid w:val="00A82DA8"/>
    <w:rsid w:val="00A83122"/>
    <w:rsid w:val="00A83358"/>
    <w:rsid w:val="00A836C5"/>
    <w:rsid w:val="00A83820"/>
    <w:rsid w:val="00A83B32"/>
    <w:rsid w:val="00A83E59"/>
    <w:rsid w:val="00A84182"/>
    <w:rsid w:val="00A8461A"/>
    <w:rsid w:val="00A84D28"/>
    <w:rsid w:val="00A85D26"/>
    <w:rsid w:val="00A85FFA"/>
    <w:rsid w:val="00A869A3"/>
    <w:rsid w:val="00A8774C"/>
    <w:rsid w:val="00A877CB"/>
    <w:rsid w:val="00A87A9E"/>
    <w:rsid w:val="00A9022C"/>
    <w:rsid w:val="00A90D32"/>
    <w:rsid w:val="00A90DDA"/>
    <w:rsid w:val="00A91156"/>
    <w:rsid w:val="00A9175F"/>
    <w:rsid w:val="00A91DF7"/>
    <w:rsid w:val="00A921C9"/>
    <w:rsid w:val="00A925D6"/>
    <w:rsid w:val="00A92D05"/>
    <w:rsid w:val="00A9319E"/>
    <w:rsid w:val="00A9345E"/>
    <w:rsid w:val="00A934F6"/>
    <w:rsid w:val="00A936A0"/>
    <w:rsid w:val="00A93F17"/>
    <w:rsid w:val="00A9420A"/>
    <w:rsid w:val="00A943B5"/>
    <w:rsid w:val="00A94588"/>
    <w:rsid w:val="00A94742"/>
    <w:rsid w:val="00A94961"/>
    <w:rsid w:val="00A949EC"/>
    <w:rsid w:val="00A94A61"/>
    <w:rsid w:val="00A94C14"/>
    <w:rsid w:val="00A95B09"/>
    <w:rsid w:val="00A95C86"/>
    <w:rsid w:val="00A95D02"/>
    <w:rsid w:val="00A960E4"/>
    <w:rsid w:val="00A96659"/>
    <w:rsid w:val="00A96764"/>
    <w:rsid w:val="00A9679E"/>
    <w:rsid w:val="00A97CA3"/>
    <w:rsid w:val="00A97D08"/>
    <w:rsid w:val="00A97DC6"/>
    <w:rsid w:val="00A97F98"/>
    <w:rsid w:val="00AA014B"/>
    <w:rsid w:val="00AA0C9A"/>
    <w:rsid w:val="00AA1233"/>
    <w:rsid w:val="00AA17CE"/>
    <w:rsid w:val="00AA1C3A"/>
    <w:rsid w:val="00AA21A7"/>
    <w:rsid w:val="00AA2557"/>
    <w:rsid w:val="00AA2DD5"/>
    <w:rsid w:val="00AA3416"/>
    <w:rsid w:val="00AA345D"/>
    <w:rsid w:val="00AA34B1"/>
    <w:rsid w:val="00AA3B57"/>
    <w:rsid w:val="00AA3C57"/>
    <w:rsid w:val="00AA3D03"/>
    <w:rsid w:val="00AA42AC"/>
    <w:rsid w:val="00AA487D"/>
    <w:rsid w:val="00AA48A3"/>
    <w:rsid w:val="00AA52F2"/>
    <w:rsid w:val="00AA5497"/>
    <w:rsid w:val="00AA581C"/>
    <w:rsid w:val="00AA5A20"/>
    <w:rsid w:val="00AA5A94"/>
    <w:rsid w:val="00AA62D3"/>
    <w:rsid w:val="00AA659B"/>
    <w:rsid w:val="00AA65DB"/>
    <w:rsid w:val="00AA6904"/>
    <w:rsid w:val="00AA69EA"/>
    <w:rsid w:val="00AA7562"/>
    <w:rsid w:val="00AA763E"/>
    <w:rsid w:val="00AA7688"/>
    <w:rsid w:val="00AA7ADF"/>
    <w:rsid w:val="00AB08F1"/>
    <w:rsid w:val="00AB0B2C"/>
    <w:rsid w:val="00AB10C8"/>
    <w:rsid w:val="00AB129F"/>
    <w:rsid w:val="00AB1507"/>
    <w:rsid w:val="00AB18C2"/>
    <w:rsid w:val="00AB205C"/>
    <w:rsid w:val="00AB2ED3"/>
    <w:rsid w:val="00AB301C"/>
    <w:rsid w:val="00AB3074"/>
    <w:rsid w:val="00AB317C"/>
    <w:rsid w:val="00AB3426"/>
    <w:rsid w:val="00AB4567"/>
    <w:rsid w:val="00AB4D6D"/>
    <w:rsid w:val="00AB523D"/>
    <w:rsid w:val="00AB52A8"/>
    <w:rsid w:val="00AB58DD"/>
    <w:rsid w:val="00AB5D73"/>
    <w:rsid w:val="00AB5E2A"/>
    <w:rsid w:val="00AB6398"/>
    <w:rsid w:val="00AB64D9"/>
    <w:rsid w:val="00AB6C77"/>
    <w:rsid w:val="00AB7149"/>
    <w:rsid w:val="00AC093F"/>
    <w:rsid w:val="00AC09B9"/>
    <w:rsid w:val="00AC1F18"/>
    <w:rsid w:val="00AC211C"/>
    <w:rsid w:val="00AC2225"/>
    <w:rsid w:val="00AC2D3A"/>
    <w:rsid w:val="00AC3226"/>
    <w:rsid w:val="00AC3296"/>
    <w:rsid w:val="00AC3AC1"/>
    <w:rsid w:val="00AC3FAC"/>
    <w:rsid w:val="00AC49EE"/>
    <w:rsid w:val="00AC4BAF"/>
    <w:rsid w:val="00AC4FF5"/>
    <w:rsid w:val="00AC56A2"/>
    <w:rsid w:val="00AC58F3"/>
    <w:rsid w:val="00AC59FE"/>
    <w:rsid w:val="00AC5E30"/>
    <w:rsid w:val="00AC6606"/>
    <w:rsid w:val="00AC6C23"/>
    <w:rsid w:val="00AC70B4"/>
    <w:rsid w:val="00AC7CED"/>
    <w:rsid w:val="00AC7D39"/>
    <w:rsid w:val="00AC7DFC"/>
    <w:rsid w:val="00AC7E60"/>
    <w:rsid w:val="00AD03A1"/>
    <w:rsid w:val="00AD0A4A"/>
    <w:rsid w:val="00AD0B25"/>
    <w:rsid w:val="00AD0DA5"/>
    <w:rsid w:val="00AD0FE8"/>
    <w:rsid w:val="00AD11E1"/>
    <w:rsid w:val="00AD1EEA"/>
    <w:rsid w:val="00AD2473"/>
    <w:rsid w:val="00AD24C1"/>
    <w:rsid w:val="00AD2881"/>
    <w:rsid w:val="00AD327F"/>
    <w:rsid w:val="00AD3283"/>
    <w:rsid w:val="00AD34FA"/>
    <w:rsid w:val="00AD38A0"/>
    <w:rsid w:val="00AD42C5"/>
    <w:rsid w:val="00AD4CB8"/>
    <w:rsid w:val="00AD4CBC"/>
    <w:rsid w:val="00AD4F85"/>
    <w:rsid w:val="00AD598D"/>
    <w:rsid w:val="00AD607C"/>
    <w:rsid w:val="00AD672F"/>
    <w:rsid w:val="00AD696B"/>
    <w:rsid w:val="00AD6E93"/>
    <w:rsid w:val="00AD7602"/>
    <w:rsid w:val="00AD76CC"/>
    <w:rsid w:val="00AD7C21"/>
    <w:rsid w:val="00AD8711"/>
    <w:rsid w:val="00AE0695"/>
    <w:rsid w:val="00AE12E9"/>
    <w:rsid w:val="00AE13D1"/>
    <w:rsid w:val="00AE1767"/>
    <w:rsid w:val="00AE1873"/>
    <w:rsid w:val="00AE1D6B"/>
    <w:rsid w:val="00AE2257"/>
    <w:rsid w:val="00AE25C6"/>
    <w:rsid w:val="00AE39A6"/>
    <w:rsid w:val="00AE39B6"/>
    <w:rsid w:val="00AE4043"/>
    <w:rsid w:val="00AE42DE"/>
    <w:rsid w:val="00AE4351"/>
    <w:rsid w:val="00AE465C"/>
    <w:rsid w:val="00AE480E"/>
    <w:rsid w:val="00AE4882"/>
    <w:rsid w:val="00AE4A6A"/>
    <w:rsid w:val="00AE5323"/>
    <w:rsid w:val="00AE54DC"/>
    <w:rsid w:val="00AE5798"/>
    <w:rsid w:val="00AE5EC1"/>
    <w:rsid w:val="00AE6C77"/>
    <w:rsid w:val="00AE6FC9"/>
    <w:rsid w:val="00AE729A"/>
    <w:rsid w:val="00AE7431"/>
    <w:rsid w:val="00AE74A3"/>
    <w:rsid w:val="00AE7674"/>
    <w:rsid w:val="00AE76FB"/>
    <w:rsid w:val="00AE79B6"/>
    <w:rsid w:val="00AE7AF0"/>
    <w:rsid w:val="00AE7BA1"/>
    <w:rsid w:val="00AE7FDC"/>
    <w:rsid w:val="00AF043A"/>
    <w:rsid w:val="00AF061E"/>
    <w:rsid w:val="00AF0757"/>
    <w:rsid w:val="00AF0E11"/>
    <w:rsid w:val="00AF1ADB"/>
    <w:rsid w:val="00AF1CF6"/>
    <w:rsid w:val="00AF235D"/>
    <w:rsid w:val="00AF2A4F"/>
    <w:rsid w:val="00AF2B65"/>
    <w:rsid w:val="00AF307A"/>
    <w:rsid w:val="00AF401B"/>
    <w:rsid w:val="00AF4616"/>
    <w:rsid w:val="00AF4790"/>
    <w:rsid w:val="00AF4968"/>
    <w:rsid w:val="00AF4A90"/>
    <w:rsid w:val="00AF4E2E"/>
    <w:rsid w:val="00AF51C9"/>
    <w:rsid w:val="00AF5795"/>
    <w:rsid w:val="00AF5836"/>
    <w:rsid w:val="00AF6190"/>
    <w:rsid w:val="00AF63A9"/>
    <w:rsid w:val="00AF66DA"/>
    <w:rsid w:val="00AF6AE7"/>
    <w:rsid w:val="00AF6B83"/>
    <w:rsid w:val="00AF72B2"/>
    <w:rsid w:val="00AF73CF"/>
    <w:rsid w:val="00AF7B23"/>
    <w:rsid w:val="00AF7C1E"/>
    <w:rsid w:val="00AF7CA3"/>
    <w:rsid w:val="00B0069F"/>
    <w:rsid w:val="00B01451"/>
    <w:rsid w:val="00B01D2C"/>
    <w:rsid w:val="00B020FC"/>
    <w:rsid w:val="00B02631"/>
    <w:rsid w:val="00B02701"/>
    <w:rsid w:val="00B02BBE"/>
    <w:rsid w:val="00B02E0D"/>
    <w:rsid w:val="00B039EE"/>
    <w:rsid w:val="00B03BC2"/>
    <w:rsid w:val="00B03DC6"/>
    <w:rsid w:val="00B0411A"/>
    <w:rsid w:val="00B0455E"/>
    <w:rsid w:val="00B04601"/>
    <w:rsid w:val="00B04CA6"/>
    <w:rsid w:val="00B05309"/>
    <w:rsid w:val="00B0549A"/>
    <w:rsid w:val="00B0553D"/>
    <w:rsid w:val="00B058C8"/>
    <w:rsid w:val="00B05BAD"/>
    <w:rsid w:val="00B063E3"/>
    <w:rsid w:val="00B064C1"/>
    <w:rsid w:val="00B06778"/>
    <w:rsid w:val="00B06A61"/>
    <w:rsid w:val="00B0702D"/>
    <w:rsid w:val="00B07566"/>
    <w:rsid w:val="00B0776A"/>
    <w:rsid w:val="00B07D57"/>
    <w:rsid w:val="00B07EF7"/>
    <w:rsid w:val="00B10208"/>
    <w:rsid w:val="00B102E7"/>
    <w:rsid w:val="00B111ED"/>
    <w:rsid w:val="00B11ADF"/>
    <w:rsid w:val="00B11D93"/>
    <w:rsid w:val="00B1250C"/>
    <w:rsid w:val="00B12687"/>
    <w:rsid w:val="00B1275C"/>
    <w:rsid w:val="00B13016"/>
    <w:rsid w:val="00B130E2"/>
    <w:rsid w:val="00B1330C"/>
    <w:rsid w:val="00B133D6"/>
    <w:rsid w:val="00B13405"/>
    <w:rsid w:val="00B1382D"/>
    <w:rsid w:val="00B13B1B"/>
    <w:rsid w:val="00B13D8E"/>
    <w:rsid w:val="00B14127"/>
    <w:rsid w:val="00B14204"/>
    <w:rsid w:val="00B14AE6"/>
    <w:rsid w:val="00B14FAD"/>
    <w:rsid w:val="00B15AC2"/>
    <w:rsid w:val="00B15FAA"/>
    <w:rsid w:val="00B17080"/>
    <w:rsid w:val="00B172B1"/>
    <w:rsid w:val="00B17605"/>
    <w:rsid w:val="00B17783"/>
    <w:rsid w:val="00B17969"/>
    <w:rsid w:val="00B17DA8"/>
    <w:rsid w:val="00B17EF1"/>
    <w:rsid w:val="00B20247"/>
    <w:rsid w:val="00B20345"/>
    <w:rsid w:val="00B205A9"/>
    <w:rsid w:val="00B2079A"/>
    <w:rsid w:val="00B212C9"/>
    <w:rsid w:val="00B21DC5"/>
    <w:rsid w:val="00B22140"/>
    <w:rsid w:val="00B22157"/>
    <w:rsid w:val="00B233A9"/>
    <w:rsid w:val="00B23524"/>
    <w:rsid w:val="00B23614"/>
    <w:rsid w:val="00B23A9D"/>
    <w:rsid w:val="00B23B6B"/>
    <w:rsid w:val="00B24160"/>
    <w:rsid w:val="00B24A8B"/>
    <w:rsid w:val="00B24EFB"/>
    <w:rsid w:val="00B25042"/>
    <w:rsid w:val="00B256D7"/>
    <w:rsid w:val="00B25CC9"/>
    <w:rsid w:val="00B2627B"/>
    <w:rsid w:val="00B267B3"/>
    <w:rsid w:val="00B278A5"/>
    <w:rsid w:val="00B279E6"/>
    <w:rsid w:val="00B27ACE"/>
    <w:rsid w:val="00B27D7A"/>
    <w:rsid w:val="00B30880"/>
    <w:rsid w:val="00B31025"/>
    <w:rsid w:val="00B311A0"/>
    <w:rsid w:val="00B31566"/>
    <w:rsid w:val="00B315A3"/>
    <w:rsid w:val="00B3177E"/>
    <w:rsid w:val="00B31DBF"/>
    <w:rsid w:val="00B31E14"/>
    <w:rsid w:val="00B32479"/>
    <w:rsid w:val="00B33A15"/>
    <w:rsid w:val="00B33E97"/>
    <w:rsid w:val="00B348EF"/>
    <w:rsid w:val="00B34BCE"/>
    <w:rsid w:val="00B34E95"/>
    <w:rsid w:val="00B351B7"/>
    <w:rsid w:val="00B36619"/>
    <w:rsid w:val="00B36FDC"/>
    <w:rsid w:val="00B37130"/>
    <w:rsid w:val="00B37533"/>
    <w:rsid w:val="00B37614"/>
    <w:rsid w:val="00B37790"/>
    <w:rsid w:val="00B37A25"/>
    <w:rsid w:val="00B4014A"/>
    <w:rsid w:val="00B4019C"/>
    <w:rsid w:val="00B40D4E"/>
    <w:rsid w:val="00B411A2"/>
    <w:rsid w:val="00B41971"/>
    <w:rsid w:val="00B42278"/>
    <w:rsid w:val="00B42E56"/>
    <w:rsid w:val="00B4315A"/>
    <w:rsid w:val="00B432C9"/>
    <w:rsid w:val="00B43376"/>
    <w:rsid w:val="00B43AA8"/>
    <w:rsid w:val="00B43CF9"/>
    <w:rsid w:val="00B43DE3"/>
    <w:rsid w:val="00B43EAD"/>
    <w:rsid w:val="00B4547A"/>
    <w:rsid w:val="00B459BE"/>
    <w:rsid w:val="00B45BB6"/>
    <w:rsid w:val="00B4656A"/>
    <w:rsid w:val="00B465EC"/>
    <w:rsid w:val="00B46D9E"/>
    <w:rsid w:val="00B4719D"/>
    <w:rsid w:val="00B47378"/>
    <w:rsid w:val="00B47476"/>
    <w:rsid w:val="00B47C56"/>
    <w:rsid w:val="00B50322"/>
    <w:rsid w:val="00B50984"/>
    <w:rsid w:val="00B50A09"/>
    <w:rsid w:val="00B50F3C"/>
    <w:rsid w:val="00B51E54"/>
    <w:rsid w:val="00B5209A"/>
    <w:rsid w:val="00B5252F"/>
    <w:rsid w:val="00B525ED"/>
    <w:rsid w:val="00B529A3"/>
    <w:rsid w:val="00B52BDE"/>
    <w:rsid w:val="00B531CC"/>
    <w:rsid w:val="00B533C1"/>
    <w:rsid w:val="00B53820"/>
    <w:rsid w:val="00B53EA7"/>
    <w:rsid w:val="00B544C4"/>
    <w:rsid w:val="00B54562"/>
    <w:rsid w:val="00B54688"/>
    <w:rsid w:val="00B54EA8"/>
    <w:rsid w:val="00B55024"/>
    <w:rsid w:val="00B551C6"/>
    <w:rsid w:val="00B553F2"/>
    <w:rsid w:val="00B55512"/>
    <w:rsid w:val="00B5649F"/>
    <w:rsid w:val="00B56841"/>
    <w:rsid w:val="00B5687C"/>
    <w:rsid w:val="00B56B51"/>
    <w:rsid w:val="00B56D87"/>
    <w:rsid w:val="00B57E4B"/>
    <w:rsid w:val="00B6047F"/>
    <w:rsid w:val="00B60D00"/>
    <w:rsid w:val="00B61576"/>
    <w:rsid w:val="00B617DD"/>
    <w:rsid w:val="00B61A02"/>
    <w:rsid w:val="00B61DE3"/>
    <w:rsid w:val="00B621F2"/>
    <w:rsid w:val="00B62B6D"/>
    <w:rsid w:val="00B63A3C"/>
    <w:rsid w:val="00B63EB4"/>
    <w:rsid w:val="00B64193"/>
    <w:rsid w:val="00B6488E"/>
    <w:rsid w:val="00B6499C"/>
    <w:rsid w:val="00B64AF3"/>
    <w:rsid w:val="00B65461"/>
    <w:rsid w:val="00B661A9"/>
    <w:rsid w:val="00B6750C"/>
    <w:rsid w:val="00B67518"/>
    <w:rsid w:val="00B6769D"/>
    <w:rsid w:val="00B67912"/>
    <w:rsid w:val="00B7032F"/>
    <w:rsid w:val="00B70478"/>
    <w:rsid w:val="00B70611"/>
    <w:rsid w:val="00B71088"/>
    <w:rsid w:val="00B71682"/>
    <w:rsid w:val="00B71721"/>
    <w:rsid w:val="00B71B05"/>
    <w:rsid w:val="00B71C4E"/>
    <w:rsid w:val="00B71E04"/>
    <w:rsid w:val="00B71F87"/>
    <w:rsid w:val="00B7248E"/>
    <w:rsid w:val="00B72945"/>
    <w:rsid w:val="00B7346A"/>
    <w:rsid w:val="00B736D1"/>
    <w:rsid w:val="00B74686"/>
    <w:rsid w:val="00B74781"/>
    <w:rsid w:val="00B74B1D"/>
    <w:rsid w:val="00B74BAE"/>
    <w:rsid w:val="00B74D8B"/>
    <w:rsid w:val="00B75DAF"/>
    <w:rsid w:val="00B75EC5"/>
    <w:rsid w:val="00B762F2"/>
    <w:rsid w:val="00B770D2"/>
    <w:rsid w:val="00B7724C"/>
    <w:rsid w:val="00B77343"/>
    <w:rsid w:val="00B778B9"/>
    <w:rsid w:val="00B77C27"/>
    <w:rsid w:val="00B77C82"/>
    <w:rsid w:val="00B804BD"/>
    <w:rsid w:val="00B80AE1"/>
    <w:rsid w:val="00B80C21"/>
    <w:rsid w:val="00B80D07"/>
    <w:rsid w:val="00B816DB"/>
    <w:rsid w:val="00B8192F"/>
    <w:rsid w:val="00B81AA8"/>
    <w:rsid w:val="00B81DEF"/>
    <w:rsid w:val="00B82276"/>
    <w:rsid w:val="00B82320"/>
    <w:rsid w:val="00B82E7F"/>
    <w:rsid w:val="00B83756"/>
    <w:rsid w:val="00B83B0F"/>
    <w:rsid w:val="00B84110"/>
    <w:rsid w:val="00B8420B"/>
    <w:rsid w:val="00B848B1"/>
    <w:rsid w:val="00B84F7F"/>
    <w:rsid w:val="00B865DC"/>
    <w:rsid w:val="00B86655"/>
    <w:rsid w:val="00B86822"/>
    <w:rsid w:val="00B86CC7"/>
    <w:rsid w:val="00B87F9D"/>
    <w:rsid w:val="00B87FA1"/>
    <w:rsid w:val="00B906A1"/>
    <w:rsid w:val="00B908BC"/>
    <w:rsid w:val="00B9132B"/>
    <w:rsid w:val="00B914F5"/>
    <w:rsid w:val="00B92917"/>
    <w:rsid w:val="00B92A7C"/>
    <w:rsid w:val="00B92EB3"/>
    <w:rsid w:val="00B92F82"/>
    <w:rsid w:val="00B93712"/>
    <w:rsid w:val="00B93F9D"/>
    <w:rsid w:val="00B943F7"/>
    <w:rsid w:val="00B94458"/>
    <w:rsid w:val="00B95482"/>
    <w:rsid w:val="00B95529"/>
    <w:rsid w:val="00B96549"/>
    <w:rsid w:val="00B9657E"/>
    <w:rsid w:val="00B96878"/>
    <w:rsid w:val="00B9700F"/>
    <w:rsid w:val="00B972DC"/>
    <w:rsid w:val="00B97EBB"/>
    <w:rsid w:val="00B97EC9"/>
    <w:rsid w:val="00B97ED9"/>
    <w:rsid w:val="00B97EEA"/>
    <w:rsid w:val="00B97F8C"/>
    <w:rsid w:val="00B97FC1"/>
    <w:rsid w:val="00BA0129"/>
    <w:rsid w:val="00BA05DC"/>
    <w:rsid w:val="00BA0F84"/>
    <w:rsid w:val="00BA1562"/>
    <w:rsid w:val="00BA18DB"/>
    <w:rsid w:val="00BA18EA"/>
    <w:rsid w:val="00BA1F7F"/>
    <w:rsid w:val="00BA2340"/>
    <w:rsid w:val="00BA24B4"/>
    <w:rsid w:val="00BA2671"/>
    <w:rsid w:val="00BA28F5"/>
    <w:rsid w:val="00BA2A2F"/>
    <w:rsid w:val="00BA3512"/>
    <w:rsid w:val="00BA35D8"/>
    <w:rsid w:val="00BA41A1"/>
    <w:rsid w:val="00BA45ED"/>
    <w:rsid w:val="00BA470E"/>
    <w:rsid w:val="00BA4CEF"/>
    <w:rsid w:val="00BA4DC7"/>
    <w:rsid w:val="00BA5148"/>
    <w:rsid w:val="00BA5360"/>
    <w:rsid w:val="00BA57C9"/>
    <w:rsid w:val="00BA5A58"/>
    <w:rsid w:val="00BA6103"/>
    <w:rsid w:val="00BA65A2"/>
    <w:rsid w:val="00BA6E75"/>
    <w:rsid w:val="00BA6FD8"/>
    <w:rsid w:val="00BA7EA4"/>
    <w:rsid w:val="00BB04FB"/>
    <w:rsid w:val="00BB07A8"/>
    <w:rsid w:val="00BB1B15"/>
    <w:rsid w:val="00BB1EEE"/>
    <w:rsid w:val="00BB21BC"/>
    <w:rsid w:val="00BB22B9"/>
    <w:rsid w:val="00BB2AF8"/>
    <w:rsid w:val="00BB3495"/>
    <w:rsid w:val="00BB397F"/>
    <w:rsid w:val="00BB43CB"/>
    <w:rsid w:val="00BB454A"/>
    <w:rsid w:val="00BB48D6"/>
    <w:rsid w:val="00BB4A1B"/>
    <w:rsid w:val="00BB4C05"/>
    <w:rsid w:val="00BB4F50"/>
    <w:rsid w:val="00BB53EB"/>
    <w:rsid w:val="00BB66E8"/>
    <w:rsid w:val="00BB6743"/>
    <w:rsid w:val="00BB6C5E"/>
    <w:rsid w:val="00BB6F5C"/>
    <w:rsid w:val="00BB7B87"/>
    <w:rsid w:val="00BB7FC7"/>
    <w:rsid w:val="00BC02ED"/>
    <w:rsid w:val="00BC0E52"/>
    <w:rsid w:val="00BC128C"/>
    <w:rsid w:val="00BC14DF"/>
    <w:rsid w:val="00BC1521"/>
    <w:rsid w:val="00BC1650"/>
    <w:rsid w:val="00BC2209"/>
    <w:rsid w:val="00BC2330"/>
    <w:rsid w:val="00BC2568"/>
    <w:rsid w:val="00BC266F"/>
    <w:rsid w:val="00BC2993"/>
    <w:rsid w:val="00BC2F69"/>
    <w:rsid w:val="00BC34CF"/>
    <w:rsid w:val="00BC37F9"/>
    <w:rsid w:val="00BC488F"/>
    <w:rsid w:val="00BC48FE"/>
    <w:rsid w:val="00BC6086"/>
    <w:rsid w:val="00BC6B91"/>
    <w:rsid w:val="00BC6D20"/>
    <w:rsid w:val="00BC7500"/>
    <w:rsid w:val="00BC7E74"/>
    <w:rsid w:val="00BD0624"/>
    <w:rsid w:val="00BD0A6D"/>
    <w:rsid w:val="00BD0B43"/>
    <w:rsid w:val="00BD0F14"/>
    <w:rsid w:val="00BD18BD"/>
    <w:rsid w:val="00BD1A04"/>
    <w:rsid w:val="00BD1B26"/>
    <w:rsid w:val="00BD1C79"/>
    <w:rsid w:val="00BD1CA4"/>
    <w:rsid w:val="00BD2006"/>
    <w:rsid w:val="00BD28CE"/>
    <w:rsid w:val="00BD2A6C"/>
    <w:rsid w:val="00BD2AC7"/>
    <w:rsid w:val="00BD39E8"/>
    <w:rsid w:val="00BD3A20"/>
    <w:rsid w:val="00BD3CC8"/>
    <w:rsid w:val="00BD4748"/>
    <w:rsid w:val="00BD4AA6"/>
    <w:rsid w:val="00BD4F69"/>
    <w:rsid w:val="00BD51E3"/>
    <w:rsid w:val="00BD525A"/>
    <w:rsid w:val="00BD5676"/>
    <w:rsid w:val="00BD56ED"/>
    <w:rsid w:val="00BD5F90"/>
    <w:rsid w:val="00BD612C"/>
    <w:rsid w:val="00BD61A8"/>
    <w:rsid w:val="00BD6542"/>
    <w:rsid w:val="00BD673D"/>
    <w:rsid w:val="00BD72D7"/>
    <w:rsid w:val="00BE0480"/>
    <w:rsid w:val="00BE05B6"/>
    <w:rsid w:val="00BE07DE"/>
    <w:rsid w:val="00BE0B23"/>
    <w:rsid w:val="00BE0E82"/>
    <w:rsid w:val="00BE0FC3"/>
    <w:rsid w:val="00BE1245"/>
    <w:rsid w:val="00BE16C5"/>
    <w:rsid w:val="00BE211D"/>
    <w:rsid w:val="00BE23FF"/>
    <w:rsid w:val="00BE29E2"/>
    <w:rsid w:val="00BE318B"/>
    <w:rsid w:val="00BE3C77"/>
    <w:rsid w:val="00BE3D75"/>
    <w:rsid w:val="00BE3DE7"/>
    <w:rsid w:val="00BE421C"/>
    <w:rsid w:val="00BE48AA"/>
    <w:rsid w:val="00BE4F07"/>
    <w:rsid w:val="00BE4F5A"/>
    <w:rsid w:val="00BE51CE"/>
    <w:rsid w:val="00BE51D9"/>
    <w:rsid w:val="00BE5BB5"/>
    <w:rsid w:val="00BE67DA"/>
    <w:rsid w:val="00BE6829"/>
    <w:rsid w:val="00BE6AC2"/>
    <w:rsid w:val="00BE6D82"/>
    <w:rsid w:val="00BE72C1"/>
    <w:rsid w:val="00BE792A"/>
    <w:rsid w:val="00BF03AA"/>
    <w:rsid w:val="00BF0627"/>
    <w:rsid w:val="00BF1030"/>
    <w:rsid w:val="00BF162B"/>
    <w:rsid w:val="00BF170A"/>
    <w:rsid w:val="00BF1771"/>
    <w:rsid w:val="00BF1C58"/>
    <w:rsid w:val="00BF207C"/>
    <w:rsid w:val="00BF2155"/>
    <w:rsid w:val="00BF216D"/>
    <w:rsid w:val="00BF2A52"/>
    <w:rsid w:val="00BF2DE1"/>
    <w:rsid w:val="00BF31ED"/>
    <w:rsid w:val="00BF3206"/>
    <w:rsid w:val="00BF39E4"/>
    <w:rsid w:val="00BF3A78"/>
    <w:rsid w:val="00BF3EB2"/>
    <w:rsid w:val="00BF40E7"/>
    <w:rsid w:val="00BF4703"/>
    <w:rsid w:val="00BF4DE9"/>
    <w:rsid w:val="00BF4E45"/>
    <w:rsid w:val="00BF527A"/>
    <w:rsid w:val="00BF5637"/>
    <w:rsid w:val="00BF5A76"/>
    <w:rsid w:val="00BF5E36"/>
    <w:rsid w:val="00BF5FC0"/>
    <w:rsid w:val="00BF6CD1"/>
    <w:rsid w:val="00BF6E3E"/>
    <w:rsid w:val="00BF6EA9"/>
    <w:rsid w:val="00BF73A5"/>
    <w:rsid w:val="00BF7C9C"/>
    <w:rsid w:val="00C00627"/>
    <w:rsid w:val="00C00A93"/>
    <w:rsid w:val="00C00B1E"/>
    <w:rsid w:val="00C01270"/>
    <w:rsid w:val="00C013A6"/>
    <w:rsid w:val="00C014BC"/>
    <w:rsid w:val="00C01778"/>
    <w:rsid w:val="00C0213D"/>
    <w:rsid w:val="00C02678"/>
    <w:rsid w:val="00C0273B"/>
    <w:rsid w:val="00C02A35"/>
    <w:rsid w:val="00C02A56"/>
    <w:rsid w:val="00C03144"/>
    <w:rsid w:val="00C0366D"/>
    <w:rsid w:val="00C0525F"/>
    <w:rsid w:val="00C05863"/>
    <w:rsid w:val="00C05A0B"/>
    <w:rsid w:val="00C06F88"/>
    <w:rsid w:val="00C07289"/>
    <w:rsid w:val="00C077D9"/>
    <w:rsid w:val="00C07C8A"/>
    <w:rsid w:val="00C07C8E"/>
    <w:rsid w:val="00C07E81"/>
    <w:rsid w:val="00C07FCA"/>
    <w:rsid w:val="00C10283"/>
    <w:rsid w:val="00C11F95"/>
    <w:rsid w:val="00C12724"/>
    <w:rsid w:val="00C133BE"/>
    <w:rsid w:val="00C13422"/>
    <w:rsid w:val="00C1385C"/>
    <w:rsid w:val="00C138CF"/>
    <w:rsid w:val="00C14193"/>
    <w:rsid w:val="00C14421"/>
    <w:rsid w:val="00C14B29"/>
    <w:rsid w:val="00C14F66"/>
    <w:rsid w:val="00C155AF"/>
    <w:rsid w:val="00C15B77"/>
    <w:rsid w:val="00C16872"/>
    <w:rsid w:val="00C16D1E"/>
    <w:rsid w:val="00C170A8"/>
    <w:rsid w:val="00C175E5"/>
    <w:rsid w:val="00C176F7"/>
    <w:rsid w:val="00C17E3A"/>
    <w:rsid w:val="00C17F2D"/>
    <w:rsid w:val="00C20A37"/>
    <w:rsid w:val="00C20B6A"/>
    <w:rsid w:val="00C21C47"/>
    <w:rsid w:val="00C21FCB"/>
    <w:rsid w:val="00C22564"/>
    <w:rsid w:val="00C22D09"/>
    <w:rsid w:val="00C22F00"/>
    <w:rsid w:val="00C23262"/>
    <w:rsid w:val="00C23459"/>
    <w:rsid w:val="00C23C74"/>
    <w:rsid w:val="00C23EA6"/>
    <w:rsid w:val="00C23F54"/>
    <w:rsid w:val="00C24983"/>
    <w:rsid w:val="00C24BFD"/>
    <w:rsid w:val="00C24D5B"/>
    <w:rsid w:val="00C24ECE"/>
    <w:rsid w:val="00C26652"/>
    <w:rsid w:val="00C268D8"/>
    <w:rsid w:val="00C26927"/>
    <w:rsid w:val="00C26E4D"/>
    <w:rsid w:val="00C272BD"/>
    <w:rsid w:val="00C27B4F"/>
    <w:rsid w:val="00C27C2D"/>
    <w:rsid w:val="00C30BFC"/>
    <w:rsid w:val="00C312DC"/>
    <w:rsid w:val="00C31465"/>
    <w:rsid w:val="00C317E6"/>
    <w:rsid w:val="00C32367"/>
    <w:rsid w:val="00C32610"/>
    <w:rsid w:val="00C3294C"/>
    <w:rsid w:val="00C329EA"/>
    <w:rsid w:val="00C33051"/>
    <w:rsid w:val="00C33A48"/>
    <w:rsid w:val="00C33AED"/>
    <w:rsid w:val="00C33BB0"/>
    <w:rsid w:val="00C33BDB"/>
    <w:rsid w:val="00C33DCA"/>
    <w:rsid w:val="00C33F15"/>
    <w:rsid w:val="00C340CE"/>
    <w:rsid w:val="00C349BD"/>
    <w:rsid w:val="00C349EE"/>
    <w:rsid w:val="00C34B65"/>
    <w:rsid w:val="00C34B74"/>
    <w:rsid w:val="00C34BA9"/>
    <w:rsid w:val="00C34D38"/>
    <w:rsid w:val="00C3510C"/>
    <w:rsid w:val="00C352CC"/>
    <w:rsid w:val="00C353DA"/>
    <w:rsid w:val="00C3581A"/>
    <w:rsid w:val="00C3595F"/>
    <w:rsid w:val="00C35B68"/>
    <w:rsid w:val="00C35FBE"/>
    <w:rsid w:val="00C36212"/>
    <w:rsid w:val="00C363C3"/>
    <w:rsid w:val="00C36638"/>
    <w:rsid w:val="00C36D18"/>
    <w:rsid w:val="00C36E68"/>
    <w:rsid w:val="00C36FC0"/>
    <w:rsid w:val="00C37075"/>
    <w:rsid w:val="00C3763D"/>
    <w:rsid w:val="00C3788E"/>
    <w:rsid w:val="00C3796E"/>
    <w:rsid w:val="00C37EED"/>
    <w:rsid w:val="00C40262"/>
    <w:rsid w:val="00C40333"/>
    <w:rsid w:val="00C40981"/>
    <w:rsid w:val="00C40D70"/>
    <w:rsid w:val="00C417E4"/>
    <w:rsid w:val="00C4186A"/>
    <w:rsid w:val="00C41B2B"/>
    <w:rsid w:val="00C41BD7"/>
    <w:rsid w:val="00C424BB"/>
    <w:rsid w:val="00C42771"/>
    <w:rsid w:val="00C42ACF"/>
    <w:rsid w:val="00C42F83"/>
    <w:rsid w:val="00C43361"/>
    <w:rsid w:val="00C43377"/>
    <w:rsid w:val="00C438EB"/>
    <w:rsid w:val="00C4391C"/>
    <w:rsid w:val="00C4453D"/>
    <w:rsid w:val="00C45039"/>
    <w:rsid w:val="00C4566F"/>
    <w:rsid w:val="00C45ADB"/>
    <w:rsid w:val="00C45C38"/>
    <w:rsid w:val="00C45E0E"/>
    <w:rsid w:val="00C462DF"/>
    <w:rsid w:val="00C4639F"/>
    <w:rsid w:val="00C463BF"/>
    <w:rsid w:val="00C46990"/>
    <w:rsid w:val="00C46AFF"/>
    <w:rsid w:val="00C46B1B"/>
    <w:rsid w:val="00C474C3"/>
    <w:rsid w:val="00C47831"/>
    <w:rsid w:val="00C47C05"/>
    <w:rsid w:val="00C47FB3"/>
    <w:rsid w:val="00C5007F"/>
    <w:rsid w:val="00C50B04"/>
    <w:rsid w:val="00C50E38"/>
    <w:rsid w:val="00C51008"/>
    <w:rsid w:val="00C512D3"/>
    <w:rsid w:val="00C5160D"/>
    <w:rsid w:val="00C5303C"/>
    <w:rsid w:val="00C532B9"/>
    <w:rsid w:val="00C53DCA"/>
    <w:rsid w:val="00C541DD"/>
    <w:rsid w:val="00C54815"/>
    <w:rsid w:val="00C5523D"/>
    <w:rsid w:val="00C557A5"/>
    <w:rsid w:val="00C55B4E"/>
    <w:rsid w:val="00C560FC"/>
    <w:rsid w:val="00C562A2"/>
    <w:rsid w:val="00C564DE"/>
    <w:rsid w:val="00C56576"/>
    <w:rsid w:val="00C56919"/>
    <w:rsid w:val="00C56B56"/>
    <w:rsid w:val="00C57088"/>
    <w:rsid w:val="00C606C4"/>
    <w:rsid w:val="00C60A08"/>
    <w:rsid w:val="00C60C38"/>
    <w:rsid w:val="00C60D3D"/>
    <w:rsid w:val="00C614E0"/>
    <w:rsid w:val="00C6193B"/>
    <w:rsid w:val="00C619D6"/>
    <w:rsid w:val="00C620E7"/>
    <w:rsid w:val="00C63435"/>
    <w:rsid w:val="00C63C1C"/>
    <w:rsid w:val="00C640FE"/>
    <w:rsid w:val="00C64432"/>
    <w:rsid w:val="00C64ACC"/>
    <w:rsid w:val="00C64C05"/>
    <w:rsid w:val="00C6531E"/>
    <w:rsid w:val="00C654D8"/>
    <w:rsid w:val="00C65E38"/>
    <w:rsid w:val="00C662FE"/>
    <w:rsid w:val="00C6649C"/>
    <w:rsid w:val="00C6660B"/>
    <w:rsid w:val="00C66A70"/>
    <w:rsid w:val="00C67071"/>
    <w:rsid w:val="00C67647"/>
    <w:rsid w:val="00C67DF1"/>
    <w:rsid w:val="00C67FED"/>
    <w:rsid w:val="00C700D2"/>
    <w:rsid w:val="00C7077E"/>
    <w:rsid w:val="00C709E4"/>
    <w:rsid w:val="00C70CF9"/>
    <w:rsid w:val="00C70D72"/>
    <w:rsid w:val="00C70F2F"/>
    <w:rsid w:val="00C71002"/>
    <w:rsid w:val="00C719CC"/>
    <w:rsid w:val="00C71E51"/>
    <w:rsid w:val="00C71FC9"/>
    <w:rsid w:val="00C7221B"/>
    <w:rsid w:val="00C7318E"/>
    <w:rsid w:val="00C736CD"/>
    <w:rsid w:val="00C74DB7"/>
    <w:rsid w:val="00C74E5C"/>
    <w:rsid w:val="00C74F81"/>
    <w:rsid w:val="00C753B0"/>
    <w:rsid w:val="00C75C4D"/>
    <w:rsid w:val="00C76B04"/>
    <w:rsid w:val="00C76E54"/>
    <w:rsid w:val="00C770EF"/>
    <w:rsid w:val="00C7751C"/>
    <w:rsid w:val="00C77C5C"/>
    <w:rsid w:val="00C77F58"/>
    <w:rsid w:val="00C801F6"/>
    <w:rsid w:val="00C80AC1"/>
    <w:rsid w:val="00C80C70"/>
    <w:rsid w:val="00C80FBE"/>
    <w:rsid w:val="00C812EB"/>
    <w:rsid w:val="00C81787"/>
    <w:rsid w:val="00C829E9"/>
    <w:rsid w:val="00C8301B"/>
    <w:rsid w:val="00C8383D"/>
    <w:rsid w:val="00C83B0C"/>
    <w:rsid w:val="00C84321"/>
    <w:rsid w:val="00C84721"/>
    <w:rsid w:val="00C84D73"/>
    <w:rsid w:val="00C85283"/>
    <w:rsid w:val="00C85ED3"/>
    <w:rsid w:val="00C861D3"/>
    <w:rsid w:val="00C8653C"/>
    <w:rsid w:val="00C87715"/>
    <w:rsid w:val="00C87908"/>
    <w:rsid w:val="00C87957"/>
    <w:rsid w:val="00C8797B"/>
    <w:rsid w:val="00C879AC"/>
    <w:rsid w:val="00C905C1"/>
    <w:rsid w:val="00C90B7D"/>
    <w:rsid w:val="00C91D40"/>
    <w:rsid w:val="00C92753"/>
    <w:rsid w:val="00C92899"/>
    <w:rsid w:val="00C92959"/>
    <w:rsid w:val="00C932D8"/>
    <w:rsid w:val="00C93778"/>
    <w:rsid w:val="00C93957"/>
    <w:rsid w:val="00C93AC2"/>
    <w:rsid w:val="00C94557"/>
    <w:rsid w:val="00C94A14"/>
    <w:rsid w:val="00C94AF6"/>
    <w:rsid w:val="00C95A2B"/>
    <w:rsid w:val="00C964C9"/>
    <w:rsid w:val="00C96933"/>
    <w:rsid w:val="00C96BA8"/>
    <w:rsid w:val="00C96C33"/>
    <w:rsid w:val="00C97303"/>
    <w:rsid w:val="00CA0200"/>
    <w:rsid w:val="00CA039D"/>
    <w:rsid w:val="00CA14EF"/>
    <w:rsid w:val="00CA3252"/>
    <w:rsid w:val="00CA326F"/>
    <w:rsid w:val="00CA377F"/>
    <w:rsid w:val="00CA41E4"/>
    <w:rsid w:val="00CA4B69"/>
    <w:rsid w:val="00CA53CC"/>
    <w:rsid w:val="00CA5572"/>
    <w:rsid w:val="00CA5AF4"/>
    <w:rsid w:val="00CA5AFA"/>
    <w:rsid w:val="00CA6076"/>
    <w:rsid w:val="00CA60F2"/>
    <w:rsid w:val="00CA6358"/>
    <w:rsid w:val="00CA63CE"/>
    <w:rsid w:val="00CA670A"/>
    <w:rsid w:val="00CA7529"/>
    <w:rsid w:val="00CA7C6E"/>
    <w:rsid w:val="00CB0042"/>
    <w:rsid w:val="00CB06A5"/>
    <w:rsid w:val="00CB101F"/>
    <w:rsid w:val="00CB1885"/>
    <w:rsid w:val="00CB1FF3"/>
    <w:rsid w:val="00CB25A8"/>
    <w:rsid w:val="00CB2F44"/>
    <w:rsid w:val="00CB3107"/>
    <w:rsid w:val="00CB46AC"/>
    <w:rsid w:val="00CB530E"/>
    <w:rsid w:val="00CB5BB5"/>
    <w:rsid w:val="00CB6BCA"/>
    <w:rsid w:val="00CB7B84"/>
    <w:rsid w:val="00CB7D73"/>
    <w:rsid w:val="00CB7EFB"/>
    <w:rsid w:val="00CB7F07"/>
    <w:rsid w:val="00CC034E"/>
    <w:rsid w:val="00CC08EF"/>
    <w:rsid w:val="00CC094A"/>
    <w:rsid w:val="00CC0C96"/>
    <w:rsid w:val="00CC1B2D"/>
    <w:rsid w:val="00CC5007"/>
    <w:rsid w:val="00CC6E05"/>
    <w:rsid w:val="00CC73FB"/>
    <w:rsid w:val="00CC766B"/>
    <w:rsid w:val="00CC7A04"/>
    <w:rsid w:val="00CD0193"/>
    <w:rsid w:val="00CD074B"/>
    <w:rsid w:val="00CD0772"/>
    <w:rsid w:val="00CD07B6"/>
    <w:rsid w:val="00CD0874"/>
    <w:rsid w:val="00CD08E2"/>
    <w:rsid w:val="00CD09F0"/>
    <w:rsid w:val="00CD0C4F"/>
    <w:rsid w:val="00CD1525"/>
    <w:rsid w:val="00CD16D0"/>
    <w:rsid w:val="00CD2A89"/>
    <w:rsid w:val="00CD2F66"/>
    <w:rsid w:val="00CD394A"/>
    <w:rsid w:val="00CD4225"/>
    <w:rsid w:val="00CD4BD8"/>
    <w:rsid w:val="00CD4C09"/>
    <w:rsid w:val="00CD4D3E"/>
    <w:rsid w:val="00CD4E0E"/>
    <w:rsid w:val="00CD532F"/>
    <w:rsid w:val="00CD583B"/>
    <w:rsid w:val="00CD5AFD"/>
    <w:rsid w:val="00CD5B93"/>
    <w:rsid w:val="00CD5D86"/>
    <w:rsid w:val="00CD66BE"/>
    <w:rsid w:val="00CD6BB4"/>
    <w:rsid w:val="00CD6F2E"/>
    <w:rsid w:val="00CD7A48"/>
    <w:rsid w:val="00CD7B7E"/>
    <w:rsid w:val="00CD7DA3"/>
    <w:rsid w:val="00CE0222"/>
    <w:rsid w:val="00CE0740"/>
    <w:rsid w:val="00CE09A9"/>
    <w:rsid w:val="00CE0BA7"/>
    <w:rsid w:val="00CE1571"/>
    <w:rsid w:val="00CE19A3"/>
    <w:rsid w:val="00CE1CA4"/>
    <w:rsid w:val="00CE232B"/>
    <w:rsid w:val="00CE2A6C"/>
    <w:rsid w:val="00CE2C30"/>
    <w:rsid w:val="00CE2F1D"/>
    <w:rsid w:val="00CE36D2"/>
    <w:rsid w:val="00CE36F7"/>
    <w:rsid w:val="00CE3C35"/>
    <w:rsid w:val="00CE3C73"/>
    <w:rsid w:val="00CE3E97"/>
    <w:rsid w:val="00CE3E99"/>
    <w:rsid w:val="00CE42FB"/>
    <w:rsid w:val="00CE4CB3"/>
    <w:rsid w:val="00CE52A2"/>
    <w:rsid w:val="00CE55F8"/>
    <w:rsid w:val="00CE603C"/>
    <w:rsid w:val="00CE6084"/>
    <w:rsid w:val="00CE7C14"/>
    <w:rsid w:val="00CF0E27"/>
    <w:rsid w:val="00CF1962"/>
    <w:rsid w:val="00CF2A06"/>
    <w:rsid w:val="00CF2F8E"/>
    <w:rsid w:val="00CF32F2"/>
    <w:rsid w:val="00CF336F"/>
    <w:rsid w:val="00CF3609"/>
    <w:rsid w:val="00CF36AF"/>
    <w:rsid w:val="00CF39BE"/>
    <w:rsid w:val="00CF3A16"/>
    <w:rsid w:val="00CF3E96"/>
    <w:rsid w:val="00CF5515"/>
    <w:rsid w:val="00CF60DA"/>
    <w:rsid w:val="00CF62AC"/>
    <w:rsid w:val="00CF7863"/>
    <w:rsid w:val="00CF7F5C"/>
    <w:rsid w:val="00CF98AA"/>
    <w:rsid w:val="00D0008B"/>
    <w:rsid w:val="00D004DC"/>
    <w:rsid w:val="00D005F9"/>
    <w:rsid w:val="00D01911"/>
    <w:rsid w:val="00D01A63"/>
    <w:rsid w:val="00D01D8F"/>
    <w:rsid w:val="00D0223C"/>
    <w:rsid w:val="00D0253B"/>
    <w:rsid w:val="00D02743"/>
    <w:rsid w:val="00D027EC"/>
    <w:rsid w:val="00D02D18"/>
    <w:rsid w:val="00D033E6"/>
    <w:rsid w:val="00D0373B"/>
    <w:rsid w:val="00D03E10"/>
    <w:rsid w:val="00D04C67"/>
    <w:rsid w:val="00D04F89"/>
    <w:rsid w:val="00D057A0"/>
    <w:rsid w:val="00D05D49"/>
    <w:rsid w:val="00D0608D"/>
    <w:rsid w:val="00D062EC"/>
    <w:rsid w:val="00D06B91"/>
    <w:rsid w:val="00D07040"/>
    <w:rsid w:val="00D0731A"/>
    <w:rsid w:val="00D07AAA"/>
    <w:rsid w:val="00D1020B"/>
    <w:rsid w:val="00D10253"/>
    <w:rsid w:val="00D106E5"/>
    <w:rsid w:val="00D115AA"/>
    <w:rsid w:val="00D11BA7"/>
    <w:rsid w:val="00D11F6B"/>
    <w:rsid w:val="00D134CC"/>
    <w:rsid w:val="00D13839"/>
    <w:rsid w:val="00D13C15"/>
    <w:rsid w:val="00D1421F"/>
    <w:rsid w:val="00D14267"/>
    <w:rsid w:val="00D142BC"/>
    <w:rsid w:val="00D143D3"/>
    <w:rsid w:val="00D14590"/>
    <w:rsid w:val="00D14C41"/>
    <w:rsid w:val="00D14CF1"/>
    <w:rsid w:val="00D16279"/>
    <w:rsid w:val="00D164D3"/>
    <w:rsid w:val="00D1677C"/>
    <w:rsid w:val="00D167E8"/>
    <w:rsid w:val="00D17177"/>
    <w:rsid w:val="00D177A6"/>
    <w:rsid w:val="00D17BFF"/>
    <w:rsid w:val="00D20230"/>
    <w:rsid w:val="00D204E6"/>
    <w:rsid w:val="00D2097E"/>
    <w:rsid w:val="00D20A6B"/>
    <w:rsid w:val="00D20A99"/>
    <w:rsid w:val="00D20D1F"/>
    <w:rsid w:val="00D21325"/>
    <w:rsid w:val="00D2149E"/>
    <w:rsid w:val="00D215DE"/>
    <w:rsid w:val="00D2164D"/>
    <w:rsid w:val="00D2171D"/>
    <w:rsid w:val="00D217D1"/>
    <w:rsid w:val="00D219B1"/>
    <w:rsid w:val="00D21AD7"/>
    <w:rsid w:val="00D21B6D"/>
    <w:rsid w:val="00D21C16"/>
    <w:rsid w:val="00D222E3"/>
    <w:rsid w:val="00D227C0"/>
    <w:rsid w:val="00D235A3"/>
    <w:rsid w:val="00D237AB"/>
    <w:rsid w:val="00D237C2"/>
    <w:rsid w:val="00D24163"/>
    <w:rsid w:val="00D24343"/>
    <w:rsid w:val="00D24880"/>
    <w:rsid w:val="00D2540A"/>
    <w:rsid w:val="00D25724"/>
    <w:rsid w:val="00D26CF3"/>
    <w:rsid w:val="00D27136"/>
    <w:rsid w:val="00D27311"/>
    <w:rsid w:val="00D27345"/>
    <w:rsid w:val="00D273D2"/>
    <w:rsid w:val="00D274BC"/>
    <w:rsid w:val="00D2790A"/>
    <w:rsid w:val="00D27B20"/>
    <w:rsid w:val="00D27C6C"/>
    <w:rsid w:val="00D27D03"/>
    <w:rsid w:val="00D306E2"/>
    <w:rsid w:val="00D312CB"/>
    <w:rsid w:val="00D3177F"/>
    <w:rsid w:val="00D319E7"/>
    <w:rsid w:val="00D323F5"/>
    <w:rsid w:val="00D330C8"/>
    <w:rsid w:val="00D330E4"/>
    <w:rsid w:val="00D33F72"/>
    <w:rsid w:val="00D34620"/>
    <w:rsid w:val="00D34771"/>
    <w:rsid w:val="00D34AB1"/>
    <w:rsid w:val="00D34BBC"/>
    <w:rsid w:val="00D35BD3"/>
    <w:rsid w:val="00D35DE0"/>
    <w:rsid w:val="00D35DF0"/>
    <w:rsid w:val="00D36033"/>
    <w:rsid w:val="00D36A3F"/>
    <w:rsid w:val="00D371C0"/>
    <w:rsid w:val="00D37249"/>
    <w:rsid w:val="00D37295"/>
    <w:rsid w:val="00D40C61"/>
    <w:rsid w:val="00D414A5"/>
    <w:rsid w:val="00D41B5B"/>
    <w:rsid w:val="00D4386F"/>
    <w:rsid w:val="00D4456D"/>
    <w:rsid w:val="00D445F6"/>
    <w:rsid w:val="00D44869"/>
    <w:rsid w:val="00D44968"/>
    <w:rsid w:val="00D44BDC"/>
    <w:rsid w:val="00D44C0E"/>
    <w:rsid w:val="00D457AE"/>
    <w:rsid w:val="00D45946"/>
    <w:rsid w:val="00D4596B"/>
    <w:rsid w:val="00D46A3A"/>
    <w:rsid w:val="00D46D67"/>
    <w:rsid w:val="00D47018"/>
    <w:rsid w:val="00D47B15"/>
    <w:rsid w:val="00D47C79"/>
    <w:rsid w:val="00D5053C"/>
    <w:rsid w:val="00D50EBA"/>
    <w:rsid w:val="00D5105B"/>
    <w:rsid w:val="00D51292"/>
    <w:rsid w:val="00D51644"/>
    <w:rsid w:val="00D5217D"/>
    <w:rsid w:val="00D52473"/>
    <w:rsid w:val="00D52DE9"/>
    <w:rsid w:val="00D5314D"/>
    <w:rsid w:val="00D534BA"/>
    <w:rsid w:val="00D545A7"/>
    <w:rsid w:val="00D548DD"/>
    <w:rsid w:val="00D5528F"/>
    <w:rsid w:val="00D552C0"/>
    <w:rsid w:val="00D559ED"/>
    <w:rsid w:val="00D55BE3"/>
    <w:rsid w:val="00D55E11"/>
    <w:rsid w:val="00D55F89"/>
    <w:rsid w:val="00D565EB"/>
    <w:rsid w:val="00D56950"/>
    <w:rsid w:val="00D56CEA"/>
    <w:rsid w:val="00D56D34"/>
    <w:rsid w:val="00D56D39"/>
    <w:rsid w:val="00D56E6A"/>
    <w:rsid w:val="00D56ED3"/>
    <w:rsid w:val="00D57270"/>
    <w:rsid w:val="00D572DB"/>
    <w:rsid w:val="00D5731B"/>
    <w:rsid w:val="00D575CF"/>
    <w:rsid w:val="00D576FF"/>
    <w:rsid w:val="00D57CE5"/>
    <w:rsid w:val="00D57F4B"/>
    <w:rsid w:val="00D60137"/>
    <w:rsid w:val="00D606D7"/>
    <w:rsid w:val="00D607EC"/>
    <w:rsid w:val="00D60DF0"/>
    <w:rsid w:val="00D614BF"/>
    <w:rsid w:val="00D61768"/>
    <w:rsid w:val="00D618DA"/>
    <w:rsid w:val="00D61E94"/>
    <w:rsid w:val="00D62502"/>
    <w:rsid w:val="00D62B44"/>
    <w:rsid w:val="00D63ABB"/>
    <w:rsid w:val="00D63D8D"/>
    <w:rsid w:val="00D63FA3"/>
    <w:rsid w:val="00D6488A"/>
    <w:rsid w:val="00D64BA0"/>
    <w:rsid w:val="00D658DD"/>
    <w:rsid w:val="00D6596D"/>
    <w:rsid w:val="00D65A81"/>
    <w:rsid w:val="00D65F1A"/>
    <w:rsid w:val="00D65FB8"/>
    <w:rsid w:val="00D66133"/>
    <w:rsid w:val="00D672CF"/>
    <w:rsid w:val="00D6771D"/>
    <w:rsid w:val="00D67976"/>
    <w:rsid w:val="00D6797A"/>
    <w:rsid w:val="00D67D42"/>
    <w:rsid w:val="00D67ECA"/>
    <w:rsid w:val="00D704DC"/>
    <w:rsid w:val="00D71026"/>
    <w:rsid w:val="00D71074"/>
    <w:rsid w:val="00D71BAE"/>
    <w:rsid w:val="00D71D93"/>
    <w:rsid w:val="00D71DFB"/>
    <w:rsid w:val="00D722E0"/>
    <w:rsid w:val="00D72B62"/>
    <w:rsid w:val="00D73D1F"/>
    <w:rsid w:val="00D73DB9"/>
    <w:rsid w:val="00D740FB"/>
    <w:rsid w:val="00D743D7"/>
    <w:rsid w:val="00D746C6"/>
    <w:rsid w:val="00D74845"/>
    <w:rsid w:val="00D74FED"/>
    <w:rsid w:val="00D754A1"/>
    <w:rsid w:val="00D7572F"/>
    <w:rsid w:val="00D76E49"/>
    <w:rsid w:val="00D77217"/>
    <w:rsid w:val="00D77311"/>
    <w:rsid w:val="00D80BA3"/>
    <w:rsid w:val="00D81096"/>
    <w:rsid w:val="00D816E0"/>
    <w:rsid w:val="00D81E13"/>
    <w:rsid w:val="00D82330"/>
    <w:rsid w:val="00D82789"/>
    <w:rsid w:val="00D82A4E"/>
    <w:rsid w:val="00D82C8D"/>
    <w:rsid w:val="00D82E67"/>
    <w:rsid w:val="00D83653"/>
    <w:rsid w:val="00D83781"/>
    <w:rsid w:val="00D83A6E"/>
    <w:rsid w:val="00D83DDD"/>
    <w:rsid w:val="00D83F94"/>
    <w:rsid w:val="00D84182"/>
    <w:rsid w:val="00D84622"/>
    <w:rsid w:val="00D85527"/>
    <w:rsid w:val="00D8578D"/>
    <w:rsid w:val="00D85A2D"/>
    <w:rsid w:val="00D86401"/>
    <w:rsid w:val="00D867EC"/>
    <w:rsid w:val="00D86A43"/>
    <w:rsid w:val="00D87124"/>
    <w:rsid w:val="00D87745"/>
    <w:rsid w:val="00D878B2"/>
    <w:rsid w:val="00D87DCA"/>
    <w:rsid w:val="00D87EE1"/>
    <w:rsid w:val="00D904A0"/>
    <w:rsid w:val="00D90A87"/>
    <w:rsid w:val="00D90AAA"/>
    <w:rsid w:val="00D90B93"/>
    <w:rsid w:val="00D91296"/>
    <w:rsid w:val="00D91591"/>
    <w:rsid w:val="00D9292F"/>
    <w:rsid w:val="00D92962"/>
    <w:rsid w:val="00D92B54"/>
    <w:rsid w:val="00D92E7D"/>
    <w:rsid w:val="00D93068"/>
    <w:rsid w:val="00D93261"/>
    <w:rsid w:val="00D9345E"/>
    <w:rsid w:val="00D93914"/>
    <w:rsid w:val="00D93B4A"/>
    <w:rsid w:val="00D93E77"/>
    <w:rsid w:val="00D93E7D"/>
    <w:rsid w:val="00D94478"/>
    <w:rsid w:val="00D949AC"/>
    <w:rsid w:val="00D95331"/>
    <w:rsid w:val="00D95B8C"/>
    <w:rsid w:val="00D96186"/>
    <w:rsid w:val="00D9622E"/>
    <w:rsid w:val="00D96391"/>
    <w:rsid w:val="00D966DC"/>
    <w:rsid w:val="00D96776"/>
    <w:rsid w:val="00D96982"/>
    <w:rsid w:val="00D96F3A"/>
    <w:rsid w:val="00D9719B"/>
    <w:rsid w:val="00D9720E"/>
    <w:rsid w:val="00D976A8"/>
    <w:rsid w:val="00D979B4"/>
    <w:rsid w:val="00D97ACB"/>
    <w:rsid w:val="00DA05E5"/>
    <w:rsid w:val="00DA0709"/>
    <w:rsid w:val="00DA0DE6"/>
    <w:rsid w:val="00DA10CA"/>
    <w:rsid w:val="00DA1291"/>
    <w:rsid w:val="00DA1A1B"/>
    <w:rsid w:val="00DA1B1C"/>
    <w:rsid w:val="00DA1F10"/>
    <w:rsid w:val="00DA236E"/>
    <w:rsid w:val="00DA2461"/>
    <w:rsid w:val="00DA2ABB"/>
    <w:rsid w:val="00DA2D0C"/>
    <w:rsid w:val="00DA2E90"/>
    <w:rsid w:val="00DA32B3"/>
    <w:rsid w:val="00DA412C"/>
    <w:rsid w:val="00DA4327"/>
    <w:rsid w:val="00DA44F0"/>
    <w:rsid w:val="00DA4790"/>
    <w:rsid w:val="00DA4E77"/>
    <w:rsid w:val="00DA50DF"/>
    <w:rsid w:val="00DA551A"/>
    <w:rsid w:val="00DA5720"/>
    <w:rsid w:val="00DA58CF"/>
    <w:rsid w:val="00DA5934"/>
    <w:rsid w:val="00DA5B52"/>
    <w:rsid w:val="00DA5B9E"/>
    <w:rsid w:val="00DA5F99"/>
    <w:rsid w:val="00DA60D1"/>
    <w:rsid w:val="00DA6145"/>
    <w:rsid w:val="00DA62CC"/>
    <w:rsid w:val="00DA6A84"/>
    <w:rsid w:val="00DA6B37"/>
    <w:rsid w:val="00DA6B62"/>
    <w:rsid w:val="00DA7EE4"/>
    <w:rsid w:val="00DA7FA9"/>
    <w:rsid w:val="00DB0D47"/>
    <w:rsid w:val="00DB1015"/>
    <w:rsid w:val="00DB1E1D"/>
    <w:rsid w:val="00DB2210"/>
    <w:rsid w:val="00DB2419"/>
    <w:rsid w:val="00DB2489"/>
    <w:rsid w:val="00DB2579"/>
    <w:rsid w:val="00DB2CFF"/>
    <w:rsid w:val="00DB339D"/>
    <w:rsid w:val="00DB3463"/>
    <w:rsid w:val="00DB390C"/>
    <w:rsid w:val="00DB3986"/>
    <w:rsid w:val="00DB3DDD"/>
    <w:rsid w:val="00DB3DF1"/>
    <w:rsid w:val="00DB3FBB"/>
    <w:rsid w:val="00DB3FCB"/>
    <w:rsid w:val="00DB40A3"/>
    <w:rsid w:val="00DB474D"/>
    <w:rsid w:val="00DB6C50"/>
    <w:rsid w:val="00DB7058"/>
    <w:rsid w:val="00DB72A2"/>
    <w:rsid w:val="00DB776A"/>
    <w:rsid w:val="00DB7D9B"/>
    <w:rsid w:val="00DC001C"/>
    <w:rsid w:val="00DC02A1"/>
    <w:rsid w:val="00DC0E91"/>
    <w:rsid w:val="00DC0F9D"/>
    <w:rsid w:val="00DC186E"/>
    <w:rsid w:val="00DC2175"/>
    <w:rsid w:val="00DC2484"/>
    <w:rsid w:val="00DC31F8"/>
    <w:rsid w:val="00DC3453"/>
    <w:rsid w:val="00DC35C0"/>
    <w:rsid w:val="00DC3841"/>
    <w:rsid w:val="00DC3F20"/>
    <w:rsid w:val="00DC427C"/>
    <w:rsid w:val="00DC47BF"/>
    <w:rsid w:val="00DC4939"/>
    <w:rsid w:val="00DC4A37"/>
    <w:rsid w:val="00DC4A63"/>
    <w:rsid w:val="00DC4C91"/>
    <w:rsid w:val="00DC5799"/>
    <w:rsid w:val="00DC59CB"/>
    <w:rsid w:val="00DC6038"/>
    <w:rsid w:val="00DC6572"/>
    <w:rsid w:val="00DC67E7"/>
    <w:rsid w:val="00DC6938"/>
    <w:rsid w:val="00DC6CB5"/>
    <w:rsid w:val="00DC7933"/>
    <w:rsid w:val="00DC7A35"/>
    <w:rsid w:val="00DC7C15"/>
    <w:rsid w:val="00DD0C50"/>
    <w:rsid w:val="00DD0F1A"/>
    <w:rsid w:val="00DD11AF"/>
    <w:rsid w:val="00DD14C1"/>
    <w:rsid w:val="00DD1E3E"/>
    <w:rsid w:val="00DD1E4A"/>
    <w:rsid w:val="00DD263B"/>
    <w:rsid w:val="00DD2A03"/>
    <w:rsid w:val="00DD2B5D"/>
    <w:rsid w:val="00DD2E3E"/>
    <w:rsid w:val="00DD364A"/>
    <w:rsid w:val="00DD3710"/>
    <w:rsid w:val="00DD3A2C"/>
    <w:rsid w:val="00DD3D6E"/>
    <w:rsid w:val="00DD4402"/>
    <w:rsid w:val="00DD4799"/>
    <w:rsid w:val="00DD4B3F"/>
    <w:rsid w:val="00DD551B"/>
    <w:rsid w:val="00DD55DC"/>
    <w:rsid w:val="00DD57CA"/>
    <w:rsid w:val="00DD5B7C"/>
    <w:rsid w:val="00DD5BD1"/>
    <w:rsid w:val="00DD5BF9"/>
    <w:rsid w:val="00DD5FEF"/>
    <w:rsid w:val="00DD6026"/>
    <w:rsid w:val="00DD60E5"/>
    <w:rsid w:val="00DD61A4"/>
    <w:rsid w:val="00DD646A"/>
    <w:rsid w:val="00DD67DE"/>
    <w:rsid w:val="00DD6ECA"/>
    <w:rsid w:val="00DD6F4F"/>
    <w:rsid w:val="00DD7203"/>
    <w:rsid w:val="00DD7806"/>
    <w:rsid w:val="00DD7B3B"/>
    <w:rsid w:val="00DE03BD"/>
    <w:rsid w:val="00DE05BC"/>
    <w:rsid w:val="00DE0895"/>
    <w:rsid w:val="00DE0B18"/>
    <w:rsid w:val="00DE0CE9"/>
    <w:rsid w:val="00DE1051"/>
    <w:rsid w:val="00DE15BC"/>
    <w:rsid w:val="00DE187E"/>
    <w:rsid w:val="00DE1A31"/>
    <w:rsid w:val="00DE2024"/>
    <w:rsid w:val="00DE260C"/>
    <w:rsid w:val="00DE2F1A"/>
    <w:rsid w:val="00DE34F2"/>
    <w:rsid w:val="00DE35D2"/>
    <w:rsid w:val="00DE3D1A"/>
    <w:rsid w:val="00DE4CC3"/>
    <w:rsid w:val="00DE5C09"/>
    <w:rsid w:val="00DE653E"/>
    <w:rsid w:val="00DE6769"/>
    <w:rsid w:val="00DE68D7"/>
    <w:rsid w:val="00DE6DF3"/>
    <w:rsid w:val="00DE7291"/>
    <w:rsid w:val="00DE77B8"/>
    <w:rsid w:val="00DE7A1C"/>
    <w:rsid w:val="00DE7ADE"/>
    <w:rsid w:val="00DF01F8"/>
    <w:rsid w:val="00DF03B6"/>
    <w:rsid w:val="00DF0BA3"/>
    <w:rsid w:val="00DF0F9C"/>
    <w:rsid w:val="00DF1640"/>
    <w:rsid w:val="00DF16D7"/>
    <w:rsid w:val="00DF17D7"/>
    <w:rsid w:val="00DF2003"/>
    <w:rsid w:val="00DF20EA"/>
    <w:rsid w:val="00DF2835"/>
    <w:rsid w:val="00DF37CE"/>
    <w:rsid w:val="00DF399D"/>
    <w:rsid w:val="00DF3A83"/>
    <w:rsid w:val="00DF3B0D"/>
    <w:rsid w:val="00DF3F29"/>
    <w:rsid w:val="00DF40E2"/>
    <w:rsid w:val="00DF50B3"/>
    <w:rsid w:val="00DF5DDF"/>
    <w:rsid w:val="00DF5DEC"/>
    <w:rsid w:val="00DF642C"/>
    <w:rsid w:val="00DF7523"/>
    <w:rsid w:val="00DF7C6C"/>
    <w:rsid w:val="00DF7CD6"/>
    <w:rsid w:val="00DF7CD9"/>
    <w:rsid w:val="00E006A2"/>
    <w:rsid w:val="00E007C1"/>
    <w:rsid w:val="00E00E2A"/>
    <w:rsid w:val="00E014F0"/>
    <w:rsid w:val="00E01959"/>
    <w:rsid w:val="00E02CC3"/>
    <w:rsid w:val="00E038DB"/>
    <w:rsid w:val="00E04265"/>
    <w:rsid w:val="00E042CE"/>
    <w:rsid w:val="00E06046"/>
    <w:rsid w:val="00E062AB"/>
    <w:rsid w:val="00E06428"/>
    <w:rsid w:val="00E06445"/>
    <w:rsid w:val="00E06484"/>
    <w:rsid w:val="00E06522"/>
    <w:rsid w:val="00E06715"/>
    <w:rsid w:val="00E07C24"/>
    <w:rsid w:val="00E10016"/>
    <w:rsid w:val="00E10443"/>
    <w:rsid w:val="00E111C1"/>
    <w:rsid w:val="00E11550"/>
    <w:rsid w:val="00E11E41"/>
    <w:rsid w:val="00E12621"/>
    <w:rsid w:val="00E12AA8"/>
    <w:rsid w:val="00E12AF8"/>
    <w:rsid w:val="00E12F4F"/>
    <w:rsid w:val="00E136FC"/>
    <w:rsid w:val="00E13893"/>
    <w:rsid w:val="00E14028"/>
    <w:rsid w:val="00E142BE"/>
    <w:rsid w:val="00E149B3"/>
    <w:rsid w:val="00E14BAF"/>
    <w:rsid w:val="00E15B52"/>
    <w:rsid w:val="00E17A4E"/>
    <w:rsid w:val="00E17B6D"/>
    <w:rsid w:val="00E17E5F"/>
    <w:rsid w:val="00E17F9A"/>
    <w:rsid w:val="00E17FDB"/>
    <w:rsid w:val="00E2036F"/>
    <w:rsid w:val="00E206B9"/>
    <w:rsid w:val="00E20A92"/>
    <w:rsid w:val="00E20D75"/>
    <w:rsid w:val="00E2183D"/>
    <w:rsid w:val="00E218C3"/>
    <w:rsid w:val="00E2200F"/>
    <w:rsid w:val="00E222CF"/>
    <w:rsid w:val="00E223DB"/>
    <w:rsid w:val="00E226B8"/>
    <w:rsid w:val="00E2338A"/>
    <w:rsid w:val="00E2350C"/>
    <w:rsid w:val="00E23F11"/>
    <w:rsid w:val="00E24612"/>
    <w:rsid w:val="00E2558F"/>
    <w:rsid w:val="00E2565B"/>
    <w:rsid w:val="00E256E5"/>
    <w:rsid w:val="00E25882"/>
    <w:rsid w:val="00E26179"/>
    <w:rsid w:val="00E266CB"/>
    <w:rsid w:val="00E267DA"/>
    <w:rsid w:val="00E26CD5"/>
    <w:rsid w:val="00E27656"/>
    <w:rsid w:val="00E27D38"/>
    <w:rsid w:val="00E30017"/>
    <w:rsid w:val="00E3028C"/>
    <w:rsid w:val="00E30778"/>
    <w:rsid w:val="00E30D0C"/>
    <w:rsid w:val="00E30FD0"/>
    <w:rsid w:val="00E316D6"/>
    <w:rsid w:val="00E31771"/>
    <w:rsid w:val="00E325EB"/>
    <w:rsid w:val="00E32B05"/>
    <w:rsid w:val="00E32FC1"/>
    <w:rsid w:val="00E330FA"/>
    <w:rsid w:val="00E33499"/>
    <w:rsid w:val="00E334F2"/>
    <w:rsid w:val="00E3382D"/>
    <w:rsid w:val="00E3391E"/>
    <w:rsid w:val="00E33D5D"/>
    <w:rsid w:val="00E33DA3"/>
    <w:rsid w:val="00E33FC1"/>
    <w:rsid w:val="00E3405F"/>
    <w:rsid w:val="00E343EE"/>
    <w:rsid w:val="00E34FE1"/>
    <w:rsid w:val="00E35111"/>
    <w:rsid w:val="00E351E0"/>
    <w:rsid w:val="00E357CA"/>
    <w:rsid w:val="00E35852"/>
    <w:rsid w:val="00E35938"/>
    <w:rsid w:val="00E359E8"/>
    <w:rsid w:val="00E35D03"/>
    <w:rsid w:val="00E37932"/>
    <w:rsid w:val="00E379F6"/>
    <w:rsid w:val="00E40FC5"/>
    <w:rsid w:val="00E41063"/>
    <w:rsid w:val="00E4192E"/>
    <w:rsid w:val="00E4206D"/>
    <w:rsid w:val="00E42544"/>
    <w:rsid w:val="00E425C3"/>
    <w:rsid w:val="00E43DCA"/>
    <w:rsid w:val="00E44653"/>
    <w:rsid w:val="00E44BCA"/>
    <w:rsid w:val="00E44D85"/>
    <w:rsid w:val="00E4506C"/>
    <w:rsid w:val="00E45E1B"/>
    <w:rsid w:val="00E45EAB"/>
    <w:rsid w:val="00E45FE9"/>
    <w:rsid w:val="00E46D2B"/>
    <w:rsid w:val="00E46EE9"/>
    <w:rsid w:val="00E4729D"/>
    <w:rsid w:val="00E47AF5"/>
    <w:rsid w:val="00E47CB7"/>
    <w:rsid w:val="00E51379"/>
    <w:rsid w:val="00E51969"/>
    <w:rsid w:val="00E525FA"/>
    <w:rsid w:val="00E52BFE"/>
    <w:rsid w:val="00E53552"/>
    <w:rsid w:val="00E5366F"/>
    <w:rsid w:val="00E53717"/>
    <w:rsid w:val="00E53B32"/>
    <w:rsid w:val="00E53CD4"/>
    <w:rsid w:val="00E5438C"/>
    <w:rsid w:val="00E54C35"/>
    <w:rsid w:val="00E5559F"/>
    <w:rsid w:val="00E559D6"/>
    <w:rsid w:val="00E55B7C"/>
    <w:rsid w:val="00E55DCE"/>
    <w:rsid w:val="00E55E5C"/>
    <w:rsid w:val="00E561F1"/>
    <w:rsid w:val="00E56301"/>
    <w:rsid w:val="00E56AC0"/>
    <w:rsid w:val="00E56CE2"/>
    <w:rsid w:val="00E56E5F"/>
    <w:rsid w:val="00E5714D"/>
    <w:rsid w:val="00E5757A"/>
    <w:rsid w:val="00E577A2"/>
    <w:rsid w:val="00E57BDE"/>
    <w:rsid w:val="00E601D6"/>
    <w:rsid w:val="00E60583"/>
    <w:rsid w:val="00E607CC"/>
    <w:rsid w:val="00E60EAC"/>
    <w:rsid w:val="00E61346"/>
    <w:rsid w:val="00E63232"/>
    <w:rsid w:val="00E632EC"/>
    <w:rsid w:val="00E644CC"/>
    <w:rsid w:val="00E64922"/>
    <w:rsid w:val="00E649DF"/>
    <w:rsid w:val="00E65963"/>
    <w:rsid w:val="00E65B85"/>
    <w:rsid w:val="00E65CF3"/>
    <w:rsid w:val="00E65E3B"/>
    <w:rsid w:val="00E661EE"/>
    <w:rsid w:val="00E667D1"/>
    <w:rsid w:val="00E67052"/>
    <w:rsid w:val="00E67063"/>
    <w:rsid w:val="00E67081"/>
    <w:rsid w:val="00E67082"/>
    <w:rsid w:val="00E672D9"/>
    <w:rsid w:val="00E70851"/>
    <w:rsid w:val="00E70926"/>
    <w:rsid w:val="00E7094C"/>
    <w:rsid w:val="00E709E6"/>
    <w:rsid w:val="00E70A5A"/>
    <w:rsid w:val="00E70C9F"/>
    <w:rsid w:val="00E70D66"/>
    <w:rsid w:val="00E70DC6"/>
    <w:rsid w:val="00E7149D"/>
    <w:rsid w:val="00E726C2"/>
    <w:rsid w:val="00E72AA2"/>
    <w:rsid w:val="00E72B26"/>
    <w:rsid w:val="00E72BD5"/>
    <w:rsid w:val="00E7358B"/>
    <w:rsid w:val="00E73D32"/>
    <w:rsid w:val="00E743B9"/>
    <w:rsid w:val="00E74E25"/>
    <w:rsid w:val="00E74F60"/>
    <w:rsid w:val="00E750C7"/>
    <w:rsid w:val="00E75493"/>
    <w:rsid w:val="00E75614"/>
    <w:rsid w:val="00E7648F"/>
    <w:rsid w:val="00E764A5"/>
    <w:rsid w:val="00E765D2"/>
    <w:rsid w:val="00E766DF"/>
    <w:rsid w:val="00E77216"/>
    <w:rsid w:val="00E7729A"/>
    <w:rsid w:val="00E77AE3"/>
    <w:rsid w:val="00E800D2"/>
    <w:rsid w:val="00E807A4"/>
    <w:rsid w:val="00E80C84"/>
    <w:rsid w:val="00E811CB"/>
    <w:rsid w:val="00E81998"/>
    <w:rsid w:val="00E820E9"/>
    <w:rsid w:val="00E82326"/>
    <w:rsid w:val="00E8264B"/>
    <w:rsid w:val="00E82B30"/>
    <w:rsid w:val="00E8313C"/>
    <w:rsid w:val="00E83C64"/>
    <w:rsid w:val="00E83C7A"/>
    <w:rsid w:val="00E83CC2"/>
    <w:rsid w:val="00E84E35"/>
    <w:rsid w:val="00E85222"/>
    <w:rsid w:val="00E8547B"/>
    <w:rsid w:val="00E85660"/>
    <w:rsid w:val="00E85C8F"/>
    <w:rsid w:val="00E86CA3"/>
    <w:rsid w:val="00E86DC5"/>
    <w:rsid w:val="00E8776A"/>
    <w:rsid w:val="00E8780D"/>
    <w:rsid w:val="00E87918"/>
    <w:rsid w:val="00E87A32"/>
    <w:rsid w:val="00E87B9C"/>
    <w:rsid w:val="00E90001"/>
    <w:rsid w:val="00E90349"/>
    <w:rsid w:val="00E9060C"/>
    <w:rsid w:val="00E90A1A"/>
    <w:rsid w:val="00E910DD"/>
    <w:rsid w:val="00E916E5"/>
    <w:rsid w:val="00E92173"/>
    <w:rsid w:val="00E923D1"/>
    <w:rsid w:val="00E92EE3"/>
    <w:rsid w:val="00E93232"/>
    <w:rsid w:val="00E93290"/>
    <w:rsid w:val="00E9344D"/>
    <w:rsid w:val="00E93462"/>
    <w:rsid w:val="00E93553"/>
    <w:rsid w:val="00E93CD1"/>
    <w:rsid w:val="00E93DC8"/>
    <w:rsid w:val="00E94046"/>
    <w:rsid w:val="00E941FC"/>
    <w:rsid w:val="00E9429B"/>
    <w:rsid w:val="00E94AF2"/>
    <w:rsid w:val="00E95D0E"/>
    <w:rsid w:val="00E96B03"/>
    <w:rsid w:val="00E96C71"/>
    <w:rsid w:val="00E96CCB"/>
    <w:rsid w:val="00E97978"/>
    <w:rsid w:val="00E97AB9"/>
    <w:rsid w:val="00E97D66"/>
    <w:rsid w:val="00EA03FA"/>
    <w:rsid w:val="00EA0BFB"/>
    <w:rsid w:val="00EA0DF2"/>
    <w:rsid w:val="00EA1423"/>
    <w:rsid w:val="00EA16CE"/>
    <w:rsid w:val="00EA17B4"/>
    <w:rsid w:val="00EA1C42"/>
    <w:rsid w:val="00EA28E6"/>
    <w:rsid w:val="00EA29B0"/>
    <w:rsid w:val="00EA4299"/>
    <w:rsid w:val="00EA665B"/>
    <w:rsid w:val="00EA7175"/>
    <w:rsid w:val="00EA75A7"/>
    <w:rsid w:val="00EA7A23"/>
    <w:rsid w:val="00EB0141"/>
    <w:rsid w:val="00EB01AC"/>
    <w:rsid w:val="00EB0690"/>
    <w:rsid w:val="00EB06E7"/>
    <w:rsid w:val="00EB0B3C"/>
    <w:rsid w:val="00EB0D61"/>
    <w:rsid w:val="00EB16E3"/>
    <w:rsid w:val="00EB190F"/>
    <w:rsid w:val="00EB1BE5"/>
    <w:rsid w:val="00EB265F"/>
    <w:rsid w:val="00EB26D0"/>
    <w:rsid w:val="00EB3184"/>
    <w:rsid w:val="00EB35E0"/>
    <w:rsid w:val="00EB372F"/>
    <w:rsid w:val="00EB39F2"/>
    <w:rsid w:val="00EB3ACA"/>
    <w:rsid w:val="00EB3CDC"/>
    <w:rsid w:val="00EB3E71"/>
    <w:rsid w:val="00EB4AA5"/>
    <w:rsid w:val="00EB5570"/>
    <w:rsid w:val="00EB6B2B"/>
    <w:rsid w:val="00EB6B4C"/>
    <w:rsid w:val="00EB6CE9"/>
    <w:rsid w:val="00EB7777"/>
    <w:rsid w:val="00EB7D8D"/>
    <w:rsid w:val="00EC0757"/>
    <w:rsid w:val="00EC0785"/>
    <w:rsid w:val="00EC07F0"/>
    <w:rsid w:val="00EC09C7"/>
    <w:rsid w:val="00EC1570"/>
    <w:rsid w:val="00EC1611"/>
    <w:rsid w:val="00EC1704"/>
    <w:rsid w:val="00EC1B1D"/>
    <w:rsid w:val="00EC1D1A"/>
    <w:rsid w:val="00EC26F0"/>
    <w:rsid w:val="00EC2F53"/>
    <w:rsid w:val="00EC3136"/>
    <w:rsid w:val="00EC3A2B"/>
    <w:rsid w:val="00EC3B6D"/>
    <w:rsid w:val="00EC3BE3"/>
    <w:rsid w:val="00EC435B"/>
    <w:rsid w:val="00EC45C9"/>
    <w:rsid w:val="00EC49EE"/>
    <w:rsid w:val="00EC4E60"/>
    <w:rsid w:val="00EC537F"/>
    <w:rsid w:val="00EC55F0"/>
    <w:rsid w:val="00EC58B5"/>
    <w:rsid w:val="00EC5FD7"/>
    <w:rsid w:val="00EC666C"/>
    <w:rsid w:val="00EC6B65"/>
    <w:rsid w:val="00EC786B"/>
    <w:rsid w:val="00EC7CC3"/>
    <w:rsid w:val="00EC7D63"/>
    <w:rsid w:val="00ED02A6"/>
    <w:rsid w:val="00ED065F"/>
    <w:rsid w:val="00ED0731"/>
    <w:rsid w:val="00ED0A78"/>
    <w:rsid w:val="00ED0B01"/>
    <w:rsid w:val="00ED11C7"/>
    <w:rsid w:val="00ED12E8"/>
    <w:rsid w:val="00ED1776"/>
    <w:rsid w:val="00ED1F0F"/>
    <w:rsid w:val="00ED2A07"/>
    <w:rsid w:val="00ED30A9"/>
    <w:rsid w:val="00ED30C3"/>
    <w:rsid w:val="00ED3109"/>
    <w:rsid w:val="00ED3C50"/>
    <w:rsid w:val="00ED4312"/>
    <w:rsid w:val="00ED4322"/>
    <w:rsid w:val="00ED4434"/>
    <w:rsid w:val="00ED4D00"/>
    <w:rsid w:val="00ED4DF6"/>
    <w:rsid w:val="00ED4F47"/>
    <w:rsid w:val="00ED4F53"/>
    <w:rsid w:val="00ED5075"/>
    <w:rsid w:val="00ED5138"/>
    <w:rsid w:val="00ED5B2A"/>
    <w:rsid w:val="00ED5D3B"/>
    <w:rsid w:val="00ED6A5A"/>
    <w:rsid w:val="00ED720C"/>
    <w:rsid w:val="00ED73D9"/>
    <w:rsid w:val="00ED7757"/>
    <w:rsid w:val="00ED7827"/>
    <w:rsid w:val="00ED7999"/>
    <w:rsid w:val="00ED7C9C"/>
    <w:rsid w:val="00ED7E34"/>
    <w:rsid w:val="00ED7F0F"/>
    <w:rsid w:val="00EE050F"/>
    <w:rsid w:val="00EE0B04"/>
    <w:rsid w:val="00EE1B76"/>
    <w:rsid w:val="00EE1CA5"/>
    <w:rsid w:val="00EE1E84"/>
    <w:rsid w:val="00EE1FFD"/>
    <w:rsid w:val="00EE2BE6"/>
    <w:rsid w:val="00EE305F"/>
    <w:rsid w:val="00EE320C"/>
    <w:rsid w:val="00EE3643"/>
    <w:rsid w:val="00EE39A1"/>
    <w:rsid w:val="00EE3EC7"/>
    <w:rsid w:val="00EE4274"/>
    <w:rsid w:val="00EE4618"/>
    <w:rsid w:val="00EE4D06"/>
    <w:rsid w:val="00EE5530"/>
    <w:rsid w:val="00EE5881"/>
    <w:rsid w:val="00EE73AB"/>
    <w:rsid w:val="00EE77F5"/>
    <w:rsid w:val="00EF044A"/>
    <w:rsid w:val="00EF0884"/>
    <w:rsid w:val="00EF0B52"/>
    <w:rsid w:val="00EF0C20"/>
    <w:rsid w:val="00EF0C2A"/>
    <w:rsid w:val="00EF0E15"/>
    <w:rsid w:val="00EF2615"/>
    <w:rsid w:val="00EF2997"/>
    <w:rsid w:val="00EF2DDA"/>
    <w:rsid w:val="00EF3B16"/>
    <w:rsid w:val="00EF3C4D"/>
    <w:rsid w:val="00EF404F"/>
    <w:rsid w:val="00EF431A"/>
    <w:rsid w:val="00EF4464"/>
    <w:rsid w:val="00EF4ECB"/>
    <w:rsid w:val="00EF540B"/>
    <w:rsid w:val="00EF69CE"/>
    <w:rsid w:val="00EF6BC9"/>
    <w:rsid w:val="00EF720A"/>
    <w:rsid w:val="00EF7702"/>
    <w:rsid w:val="00F00604"/>
    <w:rsid w:val="00F00DDC"/>
    <w:rsid w:val="00F02459"/>
    <w:rsid w:val="00F02500"/>
    <w:rsid w:val="00F02699"/>
    <w:rsid w:val="00F02BE0"/>
    <w:rsid w:val="00F02E9F"/>
    <w:rsid w:val="00F02FC1"/>
    <w:rsid w:val="00F033D3"/>
    <w:rsid w:val="00F03C60"/>
    <w:rsid w:val="00F04B04"/>
    <w:rsid w:val="00F04E7C"/>
    <w:rsid w:val="00F051F7"/>
    <w:rsid w:val="00F05E0C"/>
    <w:rsid w:val="00F067A0"/>
    <w:rsid w:val="00F06F2C"/>
    <w:rsid w:val="00F0705F"/>
    <w:rsid w:val="00F07076"/>
    <w:rsid w:val="00F07FA2"/>
    <w:rsid w:val="00F1007D"/>
    <w:rsid w:val="00F104B2"/>
    <w:rsid w:val="00F10DB3"/>
    <w:rsid w:val="00F11071"/>
    <w:rsid w:val="00F11B45"/>
    <w:rsid w:val="00F120F8"/>
    <w:rsid w:val="00F12173"/>
    <w:rsid w:val="00F1238A"/>
    <w:rsid w:val="00F1277C"/>
    <w:rsid w:val="00F12BE5"/>
    <w:rsid w:val="00F13DE7"/>
    <w:rsid w:val="00F1410A"/>
    <w:rsid w:val="00F1438E"/>
    <w:rsid w:val="00F14833"/>
    <w:rsid w:val="00F14BC3"/>
    <w:rsid w:val="00F15524"/>
    <w:rsid w:val="00F159A9"/>
    <w:rsid w:val="00F15C3D"/>
    <w:rsid w:val="00F1665E"/>
    <w:rsid w:val="00F172FB"/>
    <w:rsid w:val="00F1744A"/>
    <w:rsid w:val="00F20D14"/>
    <w:rsid w:val="00F211EE"/>
    <w:rsid w:val="00F21498"/>
    <w:rsid w:val="00F217E0"/>
    <w:rsid w:val="00F218B6"/>
    <w:rsid w:val="00F21E52"/>
    <w:rsid w:val="00F222AE"/>
    <w:rsid w:val="00F22309"/>
    <w:rsid w:val="00F23915"/>
    <w:rsid w:val="00F24588"/>
    <w:rsid w:val="00F24B9F"/>
    <w:rsid w:val="00F24C4F"/>
    <w:rsid w:val="00F24FC7"/>
    <w:rsid w:val="00F25A4E"/>
    <w:rsid w:val="00F25AAA"/>
    <w:rsid w:val="00F25FFF"/>
    <w:rsid w:val="00F26312"/>
    <w:rsid w:val="00F266BF"/>
    <w:rsid w:val="00F26977"/>
    <w:rsid w:val="00F27044"/>
    <w:rsid w:val="00F27113"/>
    <w:rsid w:val="00F2713A"/>
    <w:rsid w:val="00F27528"/>
    <w:rsid w:val="00F27734"/>
    <w:rsid w:val="00F27E37"/>
    <w:rsid w:val="00F27F1E"/>
    <w:rsid w:val="00F3009A"/>
    <w:rsid w:val="00F30707"/>
    <w:rsid w:val="00F30973"/>
    <w:rsid w:val="00F30AAD"/>
    <w:rsid w:val="00F314D1"/>
    <w:rsid w:val="00F31559"/>
    <w:rsid w:val="00F319CB"/>
    <w:rsid w:val="00F3235E"/>
    <w:rsid w:val="00F325A3"/>
    <w:rsid w:val="00F327FD"/>
    <w:rsid w:val="00F328DC"/>
    <w:rsid w:val="00F33A72"/>
    <w:rsid w:val="00F33E3B"/>
    <w:rsid w:val="00F3440C"/>
    <w:rsid w:val="00F344E0"/>
    <w:rsid w:val="00F34D25"/>
    <w:rsid w:val="00F34D86"/>
    <w:rsid w:val="00F357BF"/>
    <w:rsid w:val="00F362BE"/>
    <w:rsid w:val="00F36EDC"/>
    <w:rsid w:val="00F3701C"/>
    <w:rsid w:val="00F37311"/>
    <w:rsid w:val="00F37586"/>
    <w:rsid w:val="00F37B80"/>
    <w:rsid w:val="00F37D38"/>
    <w:rsid w:val="00F40384"/>
    <w:rsid w:val="00F41B25"/>
    <w:rsid w:val="00F43547"/>
    <w:rsid w:val="00F43573"/>
    <w:rsid w:val="00F447D0"/>
    <w:rsid w:val="00F45327"/>
    <w:rsid w:val="00F45349"/>
    <w:rsid w:val="00F459CB"/>
    <w:rsid w:val="00F4664A"/>
    <w:rsid w:val="00F466D7"/>
    <w:rsid w:val="00F46C57"/>
    <w:rsid w:val="00F46E5B"/>
    <w:rsid w:val="00F47662"/>
    <w:rsid w:val="00F47677"/>
    <w:rsid w:val="00F47A5F"/>
    <w:rsid w:val="00F50DCB"/>
    <w:rsid w:val="00F50E2C"/>
    <w:rsid w:val="00F50E2F"/>
    <w:rsid w:val="00F5128E"/>
    <w:rsid w:val="00F5151A"/>
    <w:rsid w:val="00F51577"/>
    <w:rsid w:val="00F51BFE"/>
    <w:rsid w:val="00F52B15"/>
    <w:rsid w:val="00F52DDA"/>
    <w:rsid w:val="00F532E7"/>
    <w:rsid w:val="00F53303"/>
    <w:rsid w:val="00F53E43"/>
    <w:rsid w:val="00F53F7F"/>
    <w:rsid w:val="00F542D4"/>
    <w:rsid w:val="00F5466E"/>
    <w:rsid w:val="00F54ADA"/>
    <w:rsid w:val="00F54D49"/>
    <w:rsid w:val="00F55834"/>
    <w:rsid w:val="00F55B9E"/>
    <w:rsid w:val="00F56000"/>
    <w:rsid w:val="00F564AD"/>
    <w:rsid w:val="00F56DD1"/>
    <w:rsid w:val="00F56F79"/>
    <w:rsid w:val="00F57746"/>
    <w:rsid w:val="00F57A89"/>
    <w:rsid w:val="00F57F64"/>
    <w:rsid w:val="00F617C5"/>
    <w:rsid w:val="00F61888"/>
    <w:rsid w:val="00F619B5"/>
    <w:rsid w:val="00F61DFB"/>
    <w:rsid w:val="00F623DD"/>
    <w:rsid w:val="00F6316C"/>
    <w:rsid w:val="00F6366F"/>
    <w:rsid w:val="00F6599C"/>
    <w:rsid w:val="00F65A69"/>
    <w:rsid w:val="00F65B08"/>
    <w:rsid w:val="00F66128"/>
    <w:rsid w:val="00F66483"/>
    <w:rsid w:val="00F6657F"/>
    <w:rsid w:val="00F66731"/>
    <w:rsid w:val="00F6712F"/>
    <w:rsid w:val="00F675D4"/>
    <w:rsid w:val="00F67BC5"/>
    <w:rsid w:val="00F70548"/>
    <w:rsid w:val="00F70DA0"/>
    <w:rsid w:val="00F7170B"/>
    <w:rsid w:val="00F720A8"/>
    <w:rsid w:val="00F72306"/>
    <w:rsid w:val="00F72480"/>
    <w:rsid w:val="00F7316C"/>
    <w:rsid w:val="00F7329B"/>
    <w:rsid w:val="00F7340A"/>
    <w:rsid w:val="00F738A2"/>
    <w:rsid w:val="00F7391E"/>
    <w:rsid w:val="00F7426B"/>
    <w:rsid w:val="00F746CD"/>
    <w:rsid w:val="00F7507D"/>
    <w:rsid w:val="00F758A7"/>
    <w:rsid w:val="00F759BC"/>
    <w:rsid w:val="00F75DDA"/>
    <w:rsid w:val="00F75E07"/>
    <w:rsid w:val="00F75E64"/>
    <w:rsid w:val="00F75EBD"/>
    <w:rsid w:val="00F76084"/>
    <w:rsid w:val="00F76C16"/>
    <w:rsid w:val="00F76F1B"/>
    <w:rsid w:val="00F779ED"/>
    <w:rsid w:val="00F77CEB"/>
    <w:rsid w:val="00F77FA5"/>
    <w:rsid w:val="00F8072C"/>
    <w:rsid w:val="00F80A21"/>
    <w:rsid w:val="00F81124"/>
    <w:rsid w:val="00F814B3"/>
    <w:rsid w:val="00F81580"/>
    <w:rsid w:val="00F81608"/>
    <w:rsid w:val="00F8164B"/>
    <w:rsid w:val="00F818D7"/>
    <w:rsid w:val="00F81BD4"/>
    <w:rsid w:val="00F82028"/>
    <w:rsid w:val="00F8267B"/>
    <w:rsid w:val="00F82A76"/>
    <w:rsid w:val="00F82B9F"/>
    <w:rsid w:val="00F83074"/>
    <w:rsid w:val="00F83725"/>
    <w:rsid w:val="00F841DD"/>
    <w:rsid w:val="00F84B73"/>
    <w:rsid w:val="00F851D3"/>
    <w:rsid w:val="00F86CB9"/>
    <w:rsid w:val="00F86F65"/>
    <w:rsid w:val="00F9005B"/>
    <w:rsid w:val="00F904BB"/>
    <w:rsid w:val="00F905F8"/>
    <w:rsid w:val="00F91E0C"/>
    <w:rsid w:val="00F927AB"/>
    <w:rsid w:val="00F92857"/>
    <w:rsid w:val="00F92E24"/>
    <w:rsid w:val="00F93145"/>
    <w:rsid w:val="00F934E8"/>
    <w:rsid w:val="00F9375E"/>
    <w:rsid w:val="00F93A8F"/>
    <w:rsid w:val="00F941CA"/>
    <w:rsid w:val="00F9451D"/>
    <w:rsid w:val="00F94FE0"/>
    <w:rsid w:val="00F954AB"/>
    <w:rsid w:val="00F969A8"/>
    <w:rsid w:val="00F96C6D"/>
    <w:rsid w:val="00F9770A"/>
    <w:rsid w:val="00F97C58"/>
    <w:rsid w:val="00F97D89"/>
    <w:rsid w:val="00F9FADC"/>
    <w:rsid w:val="00FA0099"/>
    <w:rsid w:val="00FA06F0"/>
    <w:rsid w:val="00FA0AF0"/>
    <w:rsid w:val="00FA1B39"/>
    <w:rsid w:val="00FA20A9"/>
    <w:rsid w:val="00FA2966"/>
    <w:rsid w:val="00FA298F"/>
    <w:rsid w:val="00FA29AC"/>
    <w:rsid w:val="00FA2B23"/>
    <w:rsid w:val="00FA31EE"/>
    <w:rsid w:val="00FA36EF"/>
    <w:rsid w:val="00FA387B"/>
    <w:rsid w:val="00FA4212"/>
    <w:rsid w:val="00FA440A"/>
    <w:rsid w:val="00FA473B"/>
    <w:rsid w:val="00FA4B67"/>
    <w:rsid w:val="00FA51E8"/>
    <w:rsid w:val="00FA6C67"/>
    <w:rsid w:val="00FA6E6E"/>
    <w:rsid w:val="00FA70E1"/>
    <w:rsid w:val="00FA7258"/>
    <w:rsid w:val="00FA7F21"/>
    <w:rsid w:val="00FB0357"/>
    <w:rsid w:val="00FB0695"/>
    <w:rsid w:val="00FB0719"/>
    <w:rsid w:val="00FB11DF"/>
    <w:rsid w:val="00FB127D"/>
    <w:rsid w:val="00FB128B"/>
    <w:rsid w:val="00FB15A2"/>
    <w:rsid w:val="00FB1F34"/>
    <w:rsid w:val="00FB2B62"/>
    <w:rsid w:val="00FB2DFF"/>
    <w:rsid w:val="00FB33C6"/>
    <w:rsid w:val="00FB356E"/>
    <w:rsid w:val="00FB366B"/>
    <w:rsid w:val="00FB38C9"/>
    <w:rsid w:val="00FB3ACD"/>
    <w:rsid w:val="00FB3CFD"/>
    <w:rsid w:val="00FB42CD"/>
    <w:rsid w:val="00FB4A83"/>
    <w:rsid w:val="00FB4C1F"/>
    <w:rsid w:val="00FB5002"/>
    <w:rsid w:val="00FB56B1"/>
    <w:rsid w:val="00FB57A6"/>
    <w:rsid w:val="00FB5DD4"/>
    <w:rsid w:val="00FB5E27"/>
    <w:rsid w:val="00FB66C7"/>
    <w:rsid w:val="00FB6B1F"/>
    <w:rsid w:val="00FB773C"/>
    <w:rsid w:val="00FC0558"/>
    <w:rsid w:val="00FC07DA"/>
    <w:rsid w:val="00FC0E2A"/>
    <w:rsid w:val="00FC1479"/>
    <w:rsid w:val="00FC1771"/>
    <w:rsid w:val="00FC1AC5"/>
    <w:rsid w:val="00FC34EA"/>
    <w:rsid w:val="00FC3502"/>
    <w:rsid w:val="00FC3A94"/>
    <w:rsid w:val="00FC3B9E"/>
    <w:rsid w:val="00FC4154"/>
    <w:rsid w:val="00FC43E0"/>
    <w:rsid w:val="00FC49A6"/>
    <w:rsid w:val="00FC54B8"/>
    <w:rsid w:val="00FC5F79"/>
    <w:rsid w:val="00FC62B7"/>
    <w:rsid w:val="00FC6393"/>
    <w:rsid w:val="00FC6AEE"/>
    <w:rsid w:val="00FC6E4D"/>
    <w:rsid w:val="00FC70CD"/>
    <w:rsid w:val="00FC7183"/>
    <w:rsid w:val="00FC7355"/>
    <w:rsid w:val="00FC7617"/>
    <w:rsid w:val="00FC7A95"/>
    <w:rsid w:val="00FD0126"/>
    <w:rsid w:val="00FD0588"/>
    <w:rsid w:val="00FD12F1"/>
    <w:rsid w:val="00FD1E1D"/>
    <w:rsid w:val="00FD25AB"/>
    <w:rsid w:val="00FD2B70"/>
    <w:rsid w:val="00FD2BCC"/>
    <w:rsid w:val="00FD3610"/>
    <w:rsid w:val="00FD437B"/>
    <w:rsid w:val="00FD4682"/>
    <w:rsid w:val="00FD47CF"/>
    <w:rsid w:val="00FD4CE7"/>
    <w:rsid w:val="00FD55EC"/>
    <w:rsid w:val="00FD6942"/>
    <w:rsid w:val="00FD6BB1"/>
    <w:rsid w:val="00FD6D17"/>
    <w:rsid w:val="00FD6FE7"/>
    <w:rsid w:val="00FD7AD6"/>
    <w:rsid w:val="00FD7E77"/>
    <w:rsid w:val="00FD7F21"/>
    <w:rsid w:val="00FE0977"/>
    <w:rsid w:val="00FE0CAB"/>
    <w:rsid w:val="00FE0E73"/>
    <w:rsid w:val="00FE1BE5"/>
    <w:rsid w:val="00FE297E"/>
    <w:rsid w:val="00FE2FA3"/>
    <w:rsid w:val="00FE39D5"/>
    <w:rsid w:val="00FE3B2B"/>
    <w:rsid w:val="00FE43CD"/>
    <w:rsid w:val="00FE4815"/>
    <w:rsid w:val="00FE5448"/>
    <w:rsid w:val="00FE5B6D"/>
    <w:rsid w:val="00FE602C"/>
    <w:rsid w:val="00FE6A2D"/>
    <w:rsid w:val="00FE6F48"/>
    <w:rsid w:val="00FE75F6"/>
    <w:rsid w:val="00FF004C"/>
    <w:rsid w:val="00FF0D24"/>
    <w:rsid w:val="00FF0E28"/>
    <w:rsid w:val="00FF0E49"/>
    <w:rsid w:val="00FF1817"/>
    <w:rsid w:val="00FF1852"/>
    <w:rsid w:val="00FF1865"/>
    <w:rsid w:val="00FF1FC5"/>
    <w:rsid w:val="00FF22F6"/>
    <w:rsid w:val="00FF23DE"/>
    <w:rsid w:val="00FF2467"/>
    <w:rsid w:val="00FF2BA5"/>
    <w:rsid w:val="00FF2D5F"/>
    <w:rsid w:val="00FF355F"/>
    <w:rsid w:val="00FF37BA"/>
    <w:rsid w:val="00FF385C"/>
    <w:rsid w:val="00FF432A"/>
    <w:rsid w:val="00FF43DE"/>
    <w:rsid w:val="00FF4B72"/>
    <w:rsid w:val="00FF4D3A"/>
    <w:rsid w:val="00FF5094"/>
    <w:rsid w:val="00FF55DD"/>
    <w:rsid w:val="00FF5876"/>
    <w:rsid w:val="00FF60EA"/>
    <w:rsid w:val="00FF6299"/>
    <w:rsid w:val="00FF642A"/>
    <w:rsid w:val="00FF6F2E"/>
    <w:rsid w:val="00FF7020"/>
    <w:rsid w:val="00FF75B3"/>
    <w:rsid w:val="00FF7E6B"/>
    <w:rsid w:val="013A2867"/>
    <w:rsid w:val="01980D72"/>
    <w:rsid w:val="01A690C3"/>
    <w:rsid w:val="026531D8"/>
    <w:rsid w:val="02796881"/>
    <w:rsid w:val="0285AC78"/>
    <w:rsid w:val="02FE9E49"/>
    <w:rsid w:val="03061396"/>
    <w:rsid w:val="0306E75D"/>
    <w:rsid w:val="030EE5B7"/>
    <w:rsid w:val="03876363"/>
    <w:rsid w:val="04414999"/>
    <w:rsid w:val="04B2B8F8"/>
    <w:rsid w:val="04C1CD9D"/>
    <w:rsid w:val="04E31E32"/>
    <w:rsid w:val="052C5828"/>
    <w:rsid w:val="052CE426"/>
    <w:rsid w:val="05451541"/>
    <w:rsid w:val="0566EF8B"/>
    <w:rsid w:val="05DBACFE"/>
    <w:rsid w:val="05E49FB5"/>
    <w:rsid w:val="0606C4A1"/>
    <w:rsid w:val="062D6CF6"/>
    <w:rsid w:val="064E46C5"/>
    <w:rsid w:val="065EC955"/>
    <w:rsid w:val="06833E66"/>
    <w:rsid w:val="06AA1E3B"/>
    <w:rsid w:val="06D57C0A"/>
    <w:rsid w:val="06FA37F3"/>
    <w:rsid w:val="070FC1FD"/>
    <w:rsid w:val="07147D87"/>
    <w:rsid w:val="071BA7FC"/>
    <w:rsid w:val="0728B088"/>
    <w:rsid w:val="074A5965"/>
    <w:rsid w:val="07A44466"/>
    <w:rsid w:val="080AD25F"/>
    <w:rsid w:val="081801BA"/>
    <w:rsid w:val="0829A80F"/>
    <w:rsid w:val="082D2D2F"/>
    <w:rsid w:val="08452167"/>
    <w:rsid w:val="086CE59A"/>
    <w:rsid w:val="086DCC48"/>
    <w:rsid w:val="08A87CB8"/>
    <w:rsid w:val="08BD4F17"/>
    <w:rsid w:val="08D0C449"/>
    <w:rsid w:val="08E42566"/>
    <w:rsid w:val="09045EB6"/>
    <w:rsid w:val="0904C2B2"/>
    <w:rsid w:val="0946BABC"/>
    <w:rsid w:val="0972B36A"/>
    <w:rsid w:val="097DAF7A"/>
    <w:rsid w:val="097E342B"/>
    <w:rsid w:val="09B93A1B"/>
    <w:rsid w:val="0A1E1CCB"/>
    <w:rsid w:val="0A288A62"/>
    <w:rsid w:val="0A289925"/>
    <w:rsid w:val="0A834E93"/>
    <w:rsid w:val="0AB92C2B"/>
    <w:rsid w:val="0B8827DB"/>
    <w:rsid w:val="0B8A76A1"/>
    <w:rsid w:val="0BB97DAD"/>
    <w:rsid w:val="0BC828F5"/>
    <w:rsid w:val="0C54840F"/>
    <w:rsid w:val="0C881A66"/>
    <w:rsid w:val="0C940EBB"/>
    <w:rsid w:val="0D326CBC"/>
    <w:rsid w:val="0E0ED3E9"/>
    <w:rsid w:val="0E365D67"/>
    <w:rsid w:val="0E578BF4"/>
    <w:rsid w:val="0E768354"/>
    <w:rsid w:val="0E82C33A"/>
    <w:rsid w:val="0E961820"/>
    <w:rsid w:val="0F22AAF1"/>
    <w:rsid w:val="0F34CF72"/>
    <w:rsid w:val="0F47B39F"/>
    <w:rsid w:val="0F510D44"/>
    <w:rsid w:val="0F9D3863"/>
    <w:rsid w:val="0FD18C5A"/>
    <w:rsid w:val="1039AAF3"/>
    <w:rsid w:val="1098ECA6"/>
    <w:rsid w:val="1161D377"/>
    <w:rsid w:val="116CED6E"/>
    <w:rsid w:val="116F8BC3"/>
    <w:rsid w:val="1177D495"/>
    <w:rsid w:val="11994E0E"/>
    <w:rsid w:val="11A2CCB3"/>
    <w:rsid w:val="11C0F6A4"/>
    <w:rsid w:val="11CBA3E3"/>
    <w:rsid w:val="11E5E8E0"/>
    <w:rsid w:val="121CC005"/>
    <w:rsid w:val="121EF73C"/>
    <w:rsid w:val="126B24D4"/>
    <w:rsid w:val="12A16823"/>
    <w:rsid w:val="12C36EA2"/>
    <w:rsid w:val="12E2409A"/>
    <w:rsid w:val="12F4F801"/>
    <w:rsid w:val="12FB962D"/>
    <w:rsid w:val="12FD9DC8"/>
    <w:rsid w:val="133552BB"/>
    <w:rsid w:val="133E78B7"/>
    <w:rsid w:val="135C24F9"/>
    <w:rsid w:val="1381F9C3"/>
    <w:rsid w:val="1396C959"/>
    <w:rsid w:val="13EF8CDE"/>
    <w:rsid w:val="143BDB9B"/>
    <w:rsid w:val="144E0569"/>
    <w:rsid w:val="14B730B9"/>
    <w:rsid w:val="14C4A9BC"/>
    <w:rsid w:val="15090243"/>
    <w:rsid w:val="1542FF25"/>
    <w:rsid w:val="155B1C7B"/>
    <w:rsid w:val="158D9D4F"/>
    <w:rsid w:val="15BAC940"/>
    <w:rsid w:val="15ECFC28"/>
    <w:rsid w:val="15F7852E"/>
    <w:rsid w:val="162D5880"/>
    <w:rsid w:val="164DAF95"/>
    <w:rsid w:val="165559B8"/>
    <w:rsid w:val="16646ED7"/>
    <w:rsid w:val="16ED670F"/>
    <w:rsid w:val="17028E51"/>
    <w:rsid w:val="170A3398"/>
    <w:rsid w:val="170C3130"/>
    <w:rsid w:val="175782C3"/>
    <w:rsid w:val="1766AD3B"/>
    <w:rsid w:val="17A29B15"/>
    <w:rsid w:val="17DA5B2A"/>
    <w:rsid w:val="1840939F"/>
    <w:rsid w:val="188DF21C"/>
    <w:rsid w:val="18B27158"/>
    <w:rsid w:val="18BEAA91"/>
    <w:rsid w:val="18E81194"/>
    <w:rsid w:val="19386E5F"/>
    <w:rsid w:val="1945B9D9"/>
    <w:rsid w:val="195F3C91"/>
    <w:rsid w:val="196E5057"/>
    <w:rsid w:val="198410E7"/>
    <w:rsid w:val="199B782B"/>
    <w:rsid w:val="19EC7933"/>
    <w:rsid w:val="19F6E44A"/>
    <w:rsid w:val="1A1DB17D"/>
    <w:rsid w:val="1A4DE1FD"/>
    <w:rsid w:val="1A667883"/>
    <w:rsid w:val="1A6E4FB4"/>
    <w:rsid w:val="1A80C152"/>
    <w:rsid w:val="1AD266F3"/>
    <w:rsid w:val="1ADD7539"/>
    <w:rsid w:val="1AEF85A7"/>
    <w:rsid w:val="1AF508B0"/>
    <w:rsid w:val="1B323FBE"/>
    <w:rsid w:val="1BACAF56"/>
    <w:rsid w:val="1BBE2065"/>
    <w:rsid w:val="1C327E81"/>
    <w:rsid w:val="1C34A18F"/>
    <w:rsid w:val="1C5BC83F"/>
    <w:rsid w:val="1C737875"/>
    <w:rsid w:val="1C9B4017"/>
    <w:rsid w:val="1CC0AAC5"/>
    <w:rsid w:val="1D1E031C"/>
    <w:rsid w:val="1D56E76A"/>
    <w:rsid w:val="1DDD35C1"/>
    <w:rsid w:val="1DE93ACB"/>
    <w:rsid w:val="1DEFEE55"/>
    <w:rsid w:val="1E16D941"/>
    <w:rsid w:val="1E1BF6ED"/>
    <w:rsid w:val="1E5BC0B6"/>
    <w:rsid w:val="1E9AEA5E"/>
    <w:rsid w:val="1EBAED95"/>
    <w:rsid w:val="1EDAC56D"/>
    <w:rsid w:val="1F12F6F8"/>
    <w:rsid w:val="1F433EE3"/>
    <w:rsid w:val="1FF5E9EC"/>
    <w:rsid w:val="200948FF"/>
    <w:rsid w:val="20267848"/>
    <w:rsid w:val="2030DB8F"/>
    <w:rsid w:val="20D0579E"/>
    <w:rsid w:val="21473335"/>
    <w:rsid w:val="2154B97E"/>
    <w:rsid w:val="21E937DD"/>
    <w:rsid w:val="21F28AAF"/>
    <w:rsid w:val="22791E2D"/>
    <w:rsid w:val="2291B331"/>
    <w:rsid w:val="22C20E29"/>
    <w:rsid w:val="22CF03F0"/>
    <w:rsid w:val="22D54B6F"/>
    <w:rsid w:val="22E08D73"/>
    <w:rsid w:val="2325674D"/>
    <w:rsid w:val="232DC8F5"/>
    <w:rsid w:val="2353AF9F"/>
    <w:rsid w:val="23AFDF37"/>
    <w:rsid w:val="23E12F2F"/>
    <w:rsid w:val="23F205B9"/>
    <w:rsid w:val="2418B698"/>
    <w:rsid w:val="2432CF93"/>
    <w:rsid w:val="2442A7D9"/>
    <w:rsid w:val="245CB1B8"/>
    <w:rsid w:val="247C726F"/>
    <w:rsid w:val="24976ECE"/>
    <w:rsid w:val="24AA7807"/>
    <w:rsid w:val="24ADA4F4"/>
    <w:rsid w:val="24B19825"/>
    <w:rsid w:val="24B391D7"/>
    <w:rsid w:val="24B8DC11"/>
    <w:rsid w:val="24BF69B4"/>
    <w:rsid w:val="24CEFE74"/>
    <w:rsid w:val="25190BA3"/>
    <w:rsid w:val="255F4884"/>
    <w:rsid w:val="256D678A"/>
    <w:rsid w:val="25C6B9AF"/>
    <w:rsid w:val="2602B688"/>
    <w:rsid w:val="2644E57F"/>
    <w:rsid w:val="26585726"/>
    <w:rsid w:val="268FBD07"/>
    <w:rsid w:val="26A4CF8D"/>
    <w:rsid w:val="26C5BD29"/>
    <w:rsid w:val="27709E63"/>
    <w:rsid w:val="27830749"/>
    <w:rsid w:val="2797A9C0"/>
    <w:rsid w:val="27B4E6D0"/>
    <w:rsid w:val="27CDA7EF"/>
    <w:rsid w:val="27D3F1F2"/>
    <w:rsid w:val="280E13C8"/>
    <w:rsid w:val="28875E9D"/>
    <w:rsid w:val="28AC486F"/>
    <w:rsid w:val="28C59233"/>
    <w:rsid w:val="28DF10D4"/>
    <w:rsid w:val="28E6735C"/>
    <w:rsid w:val="28ED2BB5"/>
    <w:rsid w:val="28F434AC"/>
    <w:rsid w:val="291D75BE"/>
    <w:rsid w:val="297FE4E6"/>
    <w:rsid w:val="2998AA68"/>
    <w:rsid w:val="29ED9B4B"/>
    <w:rsid w:val="2A51329C"/>
    <w:rsid w:val="2A5DCC28"/>
    <w:rsid w:val="2A9009EC"/>
    <w:rsid w:val="2B0A31EB"/>
    <w:rsid w:val="2B31EA38"/>
    <w:rsid w:val="2B37A044"/>
    <w:rsid w:val="2B598DCE"/>
    <w:rsid w:val="2B5C9D8B"/>
    <w:rsid w:val="2BB979F7"/>
    <w:rsid w:val="2BBCDBF0"/>
    <w:rsid w:val="2BC9D02A"/>
    <w:rsid w:val="2BCAA1FF"/>
    <w:rsid w:val="2C20A40D"/>
    <w:rsid w:val="2C27EE67"/>
    <w:rsid w:val="2C31AC0C"/>
    <w:rsid w:val="2C672075"/>
    <w:rsid w:val="2C8A7924"/>
    <w:rsid w:val="2C8D2EA0"/>
    <w:rsid w:val="2D04A578"/>
    <w:rsid w:val="2D08DF2D"/>
    <w:rsid w:val="2D1E570C"/>
    <w:rsid w:val="2D427F76"/>
    <w:rsid w:val="2D8E5921"/>
    <w:rsid w:val="2D999551"/>
    <w:rsid w:val="2DE66B10"/>
    <w:rsid w:val="2DE9E4C1"/>
    <w:rsid w:val="2E47B208"/>
    <w:rsid w:val="2E5664FC"/>
    <w:rsid w:val="2E9141D6"/>
    <w:rsid w:val="2E998E58"/>
    <w:rsid w:val="2EC077C5"/>
    <w:rsid w:val="2F018AA3"/>
    <w:rsid w:val="2F315CF8"/>
    <w:rsid w:val="2F4942E9"/>
    <w:rsid w:val="2F7DD228"/>
    <w:rsid w:val="2F8558AE"/>
    <w:rsid w:val="2FBB377D"/>
    <w:rsid w:val="2FC8E3EF"/>
    <w:rsid w:val="2FD0C593"/>
    <w:rsid w:val="2FE25D51"/>
    <w:rsid w:val="2FFE1153"/>
    <w:rsid w:val="30005868"/>
    <w:rsid w:val="30047A29"/>
    <w:rsid w:val="301928C1"/>
    <w:rsid w:val="301C5D4A"/>
    <w:rsid w:val="3059562E"/>
    <w:rsid w:val="3089001E"/>
    <w:rsid w:val="308D1D45"/>
    <w:rsid w:val="30C7091E"/>
    <w:rsid w:val="30C8BEB5"/>
    <w:rsid w:val="30D1B2F6"/>
    <w:rsid w:val="310124BE"/>
    <w:rsid w:val="3113EB5D"/>
    <w:rsid w:val="312572FB"/>
    <w:rsid w:val="31570893"/>
    <w:rsid w:val="318EFA7F"/>
    <w:rsid w:val="31E37335"/>
    <w:rsid w:val="32513F1B"/>
    <w:rsid w:val="328ECA52"/>
    <w:rsid w:val="32997DBD"/>
    <w:rsid w:val="329F0E57"/>
    <w:rsid w:val="32B1FE7C"/>
    <w:rsid w:val="32F6338B"/>
    <w:rsid w:val="3314958A"/>
    <w:rsid w:val="33404631"/>
    <w:rsid w:val="334EAE58"/>
    <w:rsid w:val="33777248"/>
    <w:rsid w:val="33CE52B9"/>
    <w:rsid w:val="33FC2A1D"/>
    <w:rsid w:val="340F7A7A"/>
    <w:rsid w:val="3449A989"/>
    <w:rsid w:val="344EF4D1"/>
    <w:rsid w:val="3483E301"/>
    <w:rsid w:val="348B88D1"/>
    <w:rsid w:val="34F26619"/>
    <w:rsid w:val="35540789"/>
    <w:rsid w:val="35B33892"/>
    <w:rsid w:val="35CA6B8F"/>
    <w:rsid w:val="363EA6B2"/>
    <w:rsid w:val="3679AC49"/>
    <w:rsid w:val="368E4769"/>
    <w:rsid w:val="36AEFD6C"/>
    <w:rsid w:val="36D5CE49"/>
    <w:rsid w:val="36DAFF56"/>
    <w:rsid w:val="36DDBE92"/>
    <w:rsid w:val="373AEB86"/>
    <w:rsid w:val="3748B4E3"/>
    <w:rsid w:val="37625881"/>
    <w:rsid w:val="37680505"/>
    <w:rsid w:val="37A99CDE"/>
    <w:rsid w:val="37E68C54"/>
    <w:rsid w:val="37EFD9A7"/>
    <w:rsid w:val="37FE50B1"/>
    <w:rsid w:val="382BA61A"/>
    <w:rsid w:val="384E76AE"/>
    <w:rsid w:val="3856282E"/>
    <w:rsid w:val="38A661EA"/>
    <w:rsid w:val="38D477A4"/>
    <w:rsid w:val="38D74E83"/>
    <w:rsid w:val="38E433E8"/>
    <w:rsid w:val="3929D651"/>
    <w:rsid w:val="392A29AE"/>
    <w:rsid w:val="3932CB44"/>
    <w:rsid w:val="3943A85B"/>
    <w:rsid w:val="3945AE09"/>
    <w:rsid w:val="394BA8E8"/>
    <w:rsid w:val="394F954D"/>
    <w:rsid w:val="396C331B"/>
    <w:rsid w:val="39D54230"/>
    <w:rsid w:val="3A187430"/>
    <w:rsid w:val="3A202A32"/>
    <w:rsid w:val="3A4DBB43"/>
    <w:rsid w:val="3A61BFE2"/>
    <w:rsid w:val="3AFBDF1F"/>
    <w:rsid w:val="3B121066"/>
    <w:rsid w:val="3B242A2C"/>
    <w:rsid w:val="3B45E6C1"/>
    <w:rsid w:val="3B613A83"/>
    <w:rsid w:val="3B62245F"/>
    <w:rsid w:val="3BB15747"/>
    <w:rsid w:val="3BFBDEDC"/>
    <w:rsid w:val="3C45E6E7"/>
    <w:rsid w:val="3D1E71DB"/>
    <w:rsid w:val="3D2705CD"/>
    <w:rsid w:val="3D814658"/>
    <w:rsid w:val="3D8147AE"/>
    <w:rsid w:val="3D82AECF"/>
    <w:rsid w:val="3D956F39"/>
    <w:rsid w:val="3DB57DDE"/>
    <w:rsid w:val="3DE0C1D9"/>
    <w:rsid w:val="3DEAB337"/>
    <w:rsid w:val="3E08F49F"/>
    <w:rsid w:val="3E922202"/>
    <w:rsid w:val="3F2115D4"/>
    <w:rsid w:val="3F3BD467"/>
    <w:rsid w:val="3F4EB53A"/>
    <w:rsid w:val="3FC22C11"/>
    <w:rsid w:val="3FFAC670"/>
    <w:rsid w:val="4011A4D7"/>
    <w:rsid w:val="4011D013"/>
    <w:rsid w:val="404068DA"/>
    <w:rsid w:val="4046FC40"/>
    <w:rsid w:val="40476828"/>
    <w:rsid w:val="407433EF"/>
    <w:rsid w:val="4082B5E5"/>
    <w:rsid w:val="40CC21ED"/>
    <w:rsid w:val="40EBA860"/>
    <w:rsid w:val="41ADB98D"/>
    <w:rsid w:val="41C17E5E"/>
    <w:rsid w:val="41F566F8"/>
    <w:rsid w:val="4239C2D4"/>
    <w:rsid w:val="424B4AA1"/>
    <w:rsid w:val="427E5F09"/>
    <w:rsid w:val="42CBEDC7"/>
    <w:rsid w:val="42CDAC7F"/>
    <w:rsid w:val="42E3A3C0"/>
    <w:rsid w:val="43068524"/>
    <w:rsid w:val="4308D72C"/>
    <w:rsid w:val="431C1DE5"/>
    <w:rsid w:val="431CD1AF"/>
    <w:rsid w:val="431DC1D8"/>
    <w:rsid w:val="43274173"/>
    <w:rsid w:val="433F4A87"/>
    <w:rsid w:val="436A4C0C"/>
    <w:rsid w:val="43C62B5B"/>
    <w:rsid w:val="43C63496"/>
    <w:rsid w:val="43F6EF6E"/>
    <w:rsid w:val="443ED162"/>
    <w:rsid w:val="4482463D"/>
    <w:rsid w:val="448F3559"/>
    <w:rsid w:val="4499C6C2"/>
    <w:rsid w:val="44B5FA9A"/>
    <w:rsid w:val="44B648B5"/>
    <w:rsid w:val="44FF5626"/>
    <w:rsid w:val="450165B7"/>
    <w:rsid w:val="451BB329"/>
    <w:rsid w:val="454C9AEE"/>
    <w:rsid w:val="4556A34B"/>
    <w:rsid w:val="4569639C"/>
    <w:rsid w:val="45A301E9"/>
    <w:rsid w:val="45A9054B"/>
    <w:rsid w:val="45AA0D10"/>
    <w:rsid w:val="45BB2A0F"/>
    <w:rsid w:val="45CDDC89"/>
    <w:rsid w:val="45DB65CA"/>
    <w:rsid w:val="45E6ACBC"/>
    <w:rsid w:val="45F00F40"/>
    <w:rsid w:val="46435EE8"/>
    <w:rsid w:val="4678571F"/>
    <w:rsid w:val="467AB4FD"/>
    <w:rsid w:val="46AF4D80"/>
    <w:rsid w:val="46C86757"/>
    <w:rsid w:val="46E1DA95"/>
    <w:rsid w:val="46EF681B"/>
    <w:rsid w:val="46F613F3"/>
    <w:rsid w:val="47083817"/>
    <w:rsid w:val="474B11FA"/>
    <w:rsid w:val="4753AD53"/>
    <w:rsid w:val="4755DA00"/>
    <w:rsid w:val="47A17EE2"/>
    <w:rsid w:val="4802546D"/>
    <w:rsid w:val="480D541D"/>
    <w:rsid w:val="481A7B51"/>
    <w:rsid w:val="483FC414"/>
    <w:rsid w:val="48534F47"/>
    <w:rsid w:val="4879D029"/>
    <w:rsid w:val="48A8AB5C"/>
    <w:rsid w:val="48B35FE8"/>
    <w:rsid w:val="48F7DFF3"/>
    <w:rsid w:val="492B7D13"/>
    <w:rsid w:val="492FFCB0"/>
    <w:rsid w:val="49544114"/>
    <w:rsid w:val="49AE422B"/>
    <w:rsid w:val="4A4C0A31"/>
    <w:rsid w:val="4A61ADB9"/>
    <w:rsid w:val="4A7CF204"/>
    <w:rsid w:val="4AA192AB"/>
    <w:rsid w:val="4AA618EB"/>
    <w:rsid w:val="4B046F00"/>
    <w:rsid w:val="4B1CB987"/>
    <w:rsid w:val="4B37A828"/>
    <w:rsid w:val="4B5B37F4"/>
    <w:rsid w:val="4B5FB079"/>
    <w:rsid w:val="4B6050CC"/>
    <w:rsid w:val="4B693C0E"/>
    <w:rsid w:val="4B7CB465"/>
    <w:rsid w:val="4BBB2CD5"/>
    <w:rsid w:val="4BDA9BA0"/>
    <w:rsid w:val="4BF3F52E"/>
    <w:rsid w:val="4BFC8B86"/>
    <w:rsid w:val="4C0B02FF"/>
    <w:rsid w:val="4C1F620B"/>
    <w:rsid w:val="4C41B7D9"/>
    <w:rsid w:val="4C539682"/>
    <w:rsid w:val="4C91383C"/>
    <w:rsid w:val="4C9B7913"/>
    <w:rsid w:val="4CD0605F"/>
    <w:rsid w:val="4CE78B4F"/>
    <w:rsid w:val="4CE96FB2"/>
    <w:rsid w:val="4D0E43F1"/>
    <w:rsid w:val="4D1ECBC7"/>
    <w:rsid w:val="4D4B7613"/>
    <w:rsid w:val="4D51DB69"/>
    <w:rsid w:val="4D74494A"/>
    <w:rsid w:val="4D77DD12"/>
    <w:rsid w:val="4D79603D"/>
    <w:rsid w:val="4DA8D7E4"/>
    <w:rsid w:val="4DC757AD"/>
    <w:rsid w:val="4DDE3F37"/>
    <w:rsid w:val="4DF33A89"/>
    <w:rsid w:val="4DF41DE9"/>
    <w:rsid w:val="4E1FB67A"/>
    <w:rsid w:val="4E30E369"/>
    <w:rsid w:val="4E754DD9"/>
    <w:rsid w:val="4E757FAF"/>
    <w:rsid w:val="4E7FDD07"/>
    <w:rsid w:val="4EAEC457"/>
    <w:rsid w:val="4F0CF81C"/>
    <w:rsid w:val="4F0DC4D2"/>
    <w:rsid w:val="4F45881F"/>
    <w:rsid w:val="4F98788F"/>
    <w:rsid w:val="4FB46647"/>
    <w:rsid w:val="4FCF7592"/>
    <w:rsid w:val="4FE07C9D"/>
    <w:rsid w:val="4FE9954A"/>
    <w:rsid w:val="50196C93"/>
    <w:rsid w:val="50328A08"/>
    <w:rsid w:val="507FE092"/>
    <w:rsid w:val="50A5E617"/>
    <w:rsid w:val="50A6C27A"/>
    <w:rsid w:val="51641D50"/>
    <w:rsid w:val="518DEF6F"/>
    <w:rsid w:val="51ACC127"/>
    <w:rsid w:val="51C97086"/>
    <w:rsid w:val="51D7FF50"/>
    <w:rsid w:val="51F6ED9D"/>
    <w:rsid w:val="520AFA3E"/>
    <w:rsid w:val="521236B9"/>
    <w:rsid w:val="5239A69C"/>
    <w:rsid w:val="52846892"/>
    <w:rsid w:val="52B35DBD"/>
    <w:rsid w:val="52D3E889"/>
    <w:rsid w:val="52E7C356"/>
    <w:rsid w:val="52EACC06"/>
    <w:rsid w:val="533A80CF"/>
    <w:rsid w:val="534207E0"/>
    <w:rsid w:val="53CD3ED5"/>
    <w:rsid w:val="53EB37CC"/>
    <w:rsid w:val="53F2624B"/>
    <w:rsid w:val="546ADA48"/>
    <w:rsid w:val="54792A58"/>
    <w:rsid w:val="548A3A5E"/>
    <w:rsid w:val="549ECEFE"/>
    <w:rsid w:val="54AD3B21"/>
    <w:rsid w:val="54D48272"/>
    <w:rsid w:val="555EF281"/>
    <w:rsid w:val="55762AC2"/>
    <w:rsid w:val="559591A2"/>
    <w:rsid w:val="55C43F43"/>
    <w:rsid w:val="55C85BDA"/>
    <w:rsid w:val="55F1651B"/>
    <w:rsid w:val="55F74705"/>
    <w:rsid w:val="560DECDB"/>
    <w:rsid w:val="564D649D"/>
    <w:rsid w:val="5681CEF9"/>
    <w:rsid w:val="56A82664"/>
    <w:rsid w:val="56BE54B2"/>
    <w:rsid w:val="56FDE6C5"/>
    <w:rsid w:val="572604D7"/>
    <w:rsid w:val="57E756A1"/>
    <w:rsid w:val="5821CC3F"/>
    <w:rsid w:val="58253675"/>
    <w:rsid w:val="5850DD35"/>
    <w:rsid w:val="58D8AB1C"/>
    <w:rsid w:val="5907C13F"/>
    <w:rsid w:val="590AC8CF"/>
    <w:rsid w:val="590B27C0"/>
    <w:rsid w:val="5936F2E6"/>
    <w:rsid w:val="593FE6F7"/>
    <w:rsid w:val="5946346D"/>
    <w:rsid w:val="596153B9"/>
    <w:rsid w:val="59889A9E"/>
    <w:rsid w:val="598AE17C"/>
    <w:rsid w:val="59FE4942"/>
    <w:rsid w:val="5A8DCF74"/>
    <w:rsid w:val="5AC19A26"/>
    <w:rsid w:val="5B294331"/>
    <w:rsid w:val="5B3A961E"/>
    <w:rsid w:val="5B40B4A9"/>
    <w:rsid w:val="5B880265"/>
    <w:rsid w:val="5B920447"/>
    <w:rsid w:val="5B988C9C"/>
    <w:rsid w:val="5C002FCB"/>
    <w:rsid w:val="5C3447C9"/>
    <w:rsid w:val="5C49E438"/>
    <w:rsid w:val="5C93B380"/>
    <w:rsid w:val="5CA8D101"/>
    <w:rsid w:val="5CAC8B30"/>
    <w:rsid w:val="5CB72F96"/>
    <w:rsid w:val="5CC21B30"/>
    <w:rsid w:val="5D0416BE"/>
    <w:rsid w:val="5D11EE92"/>
    <w:rsid w:val="5D1801E1"/>
    <w:rsid w:val="5D26C121"/>
    <w:rsid w:val="5D2D6F4B"/>
    <w:rsid w:val="5D4B4B64"/>
    <w:rsid w:val="5D6FB0C2"/>
    <w:rsid w:val="5D93CD87"/>
    <w:rsid w:val="5D9AC180"/>
    <w:rsid w:val="5DC6B39A"/>
    <w:rsid w:val="5EAA8B45"/>
    <w:rsid w:val="5F3248B0"/>
    <w:rsid w:val="5F7DAED9"/>
    <w:rsid w:val="5F9D7B4C"/>
    <w:rsid w:val="5FC49A50"/>
    <w:rsid w:val="5FDBF293"/>
    <w:rsid w:val="5FEAD33C"/>
    <w:rsid w:val="5FEC6DBB"/>
    <w:rsid w:val="600970ED"/>
    <w:rsid w:val="60447A90"/>
    <w:rsid w:val="608C4312"/>
    <w:rsid w:val="60B8412E"/>
    <w:rsid w:val="60C54A05"/>
    <w:rsid w:val="60F066D5"/>
    <w:rsid w:val="60F8070E"/>
    <w:rsid w:val="61592C94"/>
    <w:rsid w:val="616A15E9"/>
    <w:rsid w:val="616C0074"/>
    <w:rsid w:val="61934E09"/>
    <w:rsid w:val="61F93260"/>
    <w:rsid w:val="61FC8738"/>
    <w:rsid w:val="6227A87E"/>
    <w:rsid w:val="6235E8AE"/>
    <w:rsid w:val="623763A6"/>
    <w:rsid w:val="625D7BD4"/>
    <w:rsid w:val="628E8001"/>
    <w:rsid w:val="629CFB57"/>
    <w:rsid w:val="62A245B1"/>
    <w:rsid w:val="62B7A013"/>
    <w:rsid w:val="62D20348"/>
    <w:rsid w:val="6397BC03"/>
    <w:rsid w:val="63C19132"/>
    <w:rsid w:val="63C4D6AE"/>
    <w:rsid w:val="63CA096D"/>
    <w:rsid w:val="6450F540"/>
    <w:rsid w:val="648E3EA1"/>
    <w:rsid w:val="6496CB39"/>
    <w:rsid w:val="64A17C64"/>
    <w:rsid w:val="64B09A74"/>
    <w:rsid w:val="64B8C617"/>
    <w:rsid w:val="64C6D019"/>
    <w:rsid w:val="652FEAAD"/>
    <w:rsid w:val="655673AC"/>
    <w:rsid w:val="6567133F"/>
    <w:rsid w:val="659D17ED"/>
    <w:rsid w:val="65AA2E1B"/>
    <w:rsid w:val="65E943E3"/>
    <w:rsid w:val="6608EABB"/>
    <w:rsid w:val="660F7D7C"/>
    <w:rsid w:val="6654F643"/>
    <w:rsid w:val="6666D5E9"/>
    <w:rsid w:val="66858BEE"/>
    <w:rsid w:val="6686C580"/>
    <w:rsid w:val="66A2F81A"/>
    <w:rsid w:val="66AB88DD"/>
    <w:rsid w:val="66C3D4D5"/>
    <w:rsid w:val="66C3DF64"/>
    <w:rsid w:val="66D273BD"/>
    <w:rsid w:val="67111242"/>
    <w:rsid w:val="67181043"/>
    <w:rsid w:val="672834A4"/>
    <w:rsid w:val="679127F2"/>
    <w:rsid w:val="680FC73F"/>
    <w:rsid w:val="6836561C"/>
    <w:rsid w:val="6841C38D"/>
    <w:rsid w:val="6841D621"/>
    <w:rsid w:val="6863742C"/>
    <w:rsid w:val="6875D039"/>
    <w:rsid w:val="687961BF"/>
    <w:rsid w:val="68880B9C"/>
    <w:rsid w:val="68ED5FC8"/>
    <w:rsid w:val="6901A834"/>
    <w:rsid w:val="6916BB2C"/>
    <w:rsid w:val="69235664"/>
    <w:rsid w:val="693677ED"/>
    <w:rsid w:val="695F780B"/>
    <w:rsid w:val="696A643F"/>
    <w:rsid w:val="699DF061"/>
    <w:rsid w:val="69AA414A"/>
    <w:rsid w:val="69F244C9"/>
    <w:rsid w:val="6A07139B"/>
    <w:rsid w:val="6A072387"/>
    <w:rsid w:val="6A2A2E3F"/>
    <w:rsid w:val="6A552413"/>
    <w:rsid w:val="6A6F1F1C"/>
    <w:rsid w:val="6A9B4461"/>
    <w:rsid w:val="6AB4664B"/>
    <w:rsid w:val="6AE45B9F"/>
    <w:rsid w:val="6AE72C16"/>
    <w:rsid w:val="6AEC6A2D"/>
    <w:rsid w:val="6B040140"/>
    <w:rsid w:val="6B0C94B0"/>
    <w:rsid w:val="6B299E3E"/>
    <w:rsid w:val="6B3273C3"/>
    <w:rsid w:val="6B556121"/>
    <w:rsid w:val="6B930F00"/>
    <w:rsid w:val="6BA64DAC"/>
    <w:rsid w:val="6BAC5FEA"/>
    <w:rsid w:val="6BE7D337"/>
    <w:rsid w:val="6C0A9E3E"/>
    <w:rsid w:val="6C11B05F"/>
    <w:rsid w:val="6C1E840E"/>
    <w:rsid w:val="6C2FBB3B"/>
    <w:rsid w:val="6C345A8D"/>
    <w:rsid w:val="6C4469EA"/>
    <w:rsid w:val="6C4B6FE0"/>
    <w:rsid w:val="6C785671"/>
    <w:rsid w:val="6C8B7063"/>
    <w:rsid w:val="6CB06D8F"/>
    <w:rsid w:val="6CB5710B"/>
    <w:rsid w:val="6CB8B02E"/>
    <w:rsid w:val="6CE73C78"/>
    <w:rsid w:val="6D06D5F6"/>
    <w:rsid w:val="6D18D4FA"/>
    <w:rsid w:val="6D73BEA4"/>
    <w:rsid w:val="6D9000FA"/>
    <w:rsid w:val="6DAD80C0"/>
    <w:rsid w:val="6E1C2A67"/>
    <w:rsid w:val="6E2CD006"/>
    <w:rsid w:val="6E6C5533"/>
    <w:rsid w:val="6E78EBE7"/>
    <w:rsid w:val="6E8763BC"/>
    <w:rsid w:val="6EB0F999"/>
    <w:rsid w:val="6EB21FF6"/>
    <w:rsid w:val="6EB39E34"/>
    <w:rsid w:val="6EC9F3C6"/>
    <w:rsid w:val="6ED64DD5"/>
    <w:rsid w:val="6EEAC5E5"/>
    <w:rsid w:val="6F38272D"/>
    <w:rsid w:val="6F398330"/>
    <w:rsid w:val="6F4FD26D"/>
    <w:rsid w:val="6F5631D9"/>
    <w:rsid w:val="6F8BF6C0"/>
    <w:rsid w:val="6FA8D74F"/>
    <w:rsid w:val="6FCDD3DB"/>
    <w:rsid w:val="6FF6E766"/>
    <w:rsid w:val="6FFE77B5"/>
    <w:rsid w:val="7067FD14"/>
    <w:rsid w:val="70C421A4"/>
    <w:rsid w:val="71065134"/>
    <w:rsid w:val="71068501"/>
    <w:rsid w:val="713B75B1"/>
    <w:rsid w:val="716E13AB"/>
    <w:rsid w:val="71883794"/>
    <w:rsid w:val="71998046"/>
    <w:rsid w:val="71BEB8FA"/>
    <w:rsid w:val="71C903D2"/>
    <w:rsid w:val="71D18B0B"/>
    <w:rsid w:val="71DD8E93"/>
    <w:rsid w:val="71E2BB5D"/>
    <w:rsid w:val="71EA39D6"/>
    <w:rsid w:val="72409503"/>
    <w:rsid w:val="726EEA2A"/>
    <w:rsid w:val="72ADDC11"/>
    <w:rsid w:val="72AEDFE0"/>
    <w:rsid w:val="72B42856"/>
    <w:rsid w:val="72BD559B"/>
    <w:rsid w:val="72DD072E"/>
    <w:rsid w:val="72E920B1"/>
    <w:rsid w:val="7307AC4F"/>
    <w:rsid w:val="730AB717"/>
    <w:rsid w:val="73240A61"/>
    <w:rsid w:val="7345F6A4"/>
    <w:rsid w:val="735E40F0"/>
    <w:rsid w:val="73BC994E"/>
    <w:rsid w:val="73C36EBF"/>
    <w:rsid w:val="73C9ADD4"/>
    <w:rsid w:val="73DB0AD3"/>
    <w:rsid w:val="73DE0639"/>
    <w:rsid w:val="740F8E7E"/>
    <w:rsid w:val="7424A0CB"/>
    <w:rsid w:val="742EFAA4"/>
    <w:rsid w:val="74427DE8"/>
    <w:rsid w:val="74573646"/>
    <w:rsid w:val="745EA004"/>
    <w:rsid w:val="745FEEB7"/>
    <w:rsid w:val="7473FC43"/>
    <w:rsid w:val="74797F13"/>
    <w:rsid w:val="74869062"/>
    <w:rsid w:val="748E9551"/>
    <w:rsid w:val="74CE6AEE"/>
    <w:rsid w:val="74E22971"/>
    <w:rsid w:val="7575442E"/>
    <w:rsid w:val="75B98BA1"/>
    <w:rsid w:val="75C09C91"/>
    <w:rsid w:val="75CA8290"/>
    <w:rsid w:val="75E1E4F9"/>
    <w:rsid w:val="7628A33D"/>
    <w:rsid w:val="762FD649"/>
    <w:rsid w:val="76315BC0"/>
    <w:rsid w:val="764B2649"/>
    <w:rsid w:val="76AD066D"/>
    <w:rsid w:val="76DA2615"/>
    <w:rsid w:val="770673B4"/>
    <w:rsid w:val="77254AB8"/>
    <w:rsid w:val="77430D68"/>
    <w:rsid w:val="7745AA62"/>
    <w:rsid w:val="776EF71C"/>
    <w:rsid w:val="7784E399"/>
    <w:rsid w:val="77852B1F"/>
    <w:rsid w:val="7788486E"/>
    <w:rsid w:val="779F6B6E"/>
    <w:rsid w:val="77BB58D1"/>
    <w:rsid w:val="77E8EE84"/>
    <w:rsid w:val="783A44BF"/>
    <w:rsid w:val="784F1C70"/>
    <w:rsid w:val="78704814"/>
    <w:rsid w:val="787F8B5B"/>
    <w:rsid w:val="78EE368F"/>
    <w:rsid w:val="791175D3"/>
    <w:rsid w:val="792B3379"/>
    <w:rsid w:val="793A579A"/>
    <w:rsid w:val="795D457C"/>
    <w:rsid w:val="7962C8A2"/>
    <w:rsid w:val="79A7B6BD"/>
    <w:rsid w:val="79CB06C0"/>
    <w:rsid w:val="79CBAE3E"/>
    <w:rsid w:val="79CBF1B6"/>
    <w:rsid w:val="79D6197A"/>
    <w:rsid w:val="79F4CE17"/>
    <w:rsid w:val="7A5EFE24"/>
    <w:rsid w:val="7A79BF4C"/>
    <w:rsid w:val="7A881995"/>
    <w:rsid w:val="7A8A1152"/>
    <w:rsid w:val="7AB9C140"/>
    <w:rsid w:val="7B1DDA8F"/>
    <w:rsid w:val="7B2B6456"/>
    <w:rsid w:val="7B30318A"/>
    <w:rsid w:val="7B373631"/>
    <w:rsid w:val="7B6C3D21"/>
    <w:rsid w:val="7B72A275"/>
    <w:rsid w:val="7B78C077"/>
    <w:rsid w:val="7BDFFAE6"/>
    <w:rsid w:val="7BE4117C"/>
    <w:rsid w:val="7C80258B"/>
    <w:rsid w:val="7CA6E1AF"/>
    <w:rsid w:val="7D1A7830"/>
    <w:rsid w:val="7D4CC935"/>
    <w:rsid w:val="7D6B9AF0"/>
    <w:rsid w:val="7D91BF59"/>
    <w:rsid w:val="7DA728B4"/>
    <w:rsid w:val="7DAE80DD"/>
    <w:rsid w:val="7DD2B366"/>
    <w:rsid w:val="7DEC993B"/>
    <w:rsid w:val="7E45AB4B"/>
    <w:rsid w:val="7E793584"/>
    <w:rsid w:val="7E8B7F00"/>
    <w:rsid w:val="7ECF146A"/>
    <w:rsid w:val="7EF0CB63"/>
    <w:rsid w:val="7F08D592"/>
    <w:rsid w:val="7F174562"/>
    <w:rsid w:val="7F1A2DE1"/>
    <w:rsid w:val="7F1B7A16"/>
    <w:rsid w:val="7F621BFB"/>
    <w:rsid w:val="7FDC387C"/>
    <w:rsid w:val="7FE9CF5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C9F0C"/>
  <w15:chartTrackingRefBased/>
  <w15:docId w15:val="{C7D93D3B-89FC-4983-8182-59CD85CCF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9B4"/>
    <w:pPr>
      <w:spacing w:after="0" w:line="240" w:lineRule="auto"/>
      <w:jc w:val="both"/>
    </w:pPr>
    <w:rPr>
      <w:rFonts w:cstheme="minorHAnsi"/>
    </w:rPr>
  </w:style>
  <w:style w:type="paragraph" w:styleId="Ttulo1">
    <w:name w:val="heading 1"/>
    <w:basedOn w:val="Normal"/>
    <w:next w:val="Normal"/>
    <w:link w:val="Ttulo1Car"/>
    <w:uiPriority w:val="1"/>
    <w:qFormat/>
    <w:rsid w:val="006A1E52"/>
    <w:pPr>
      <w:keepNext/>
      <w:keepLines/>
      <w:numPr>
        <w:numId w:val="24"/>
      </w:numPr>
      <w:spacing w:before="240"/>
      <w:jc w:val="center"/>
      <w:outlineLvl w:val="0"/>
    </w:pPr>
    <w:rPr>
      <w:rFonts w:eastAsiaTheme="majorEastAsia" w:cstheme="majorBidi"/>
      <w:b/>
      <w:szCs w:val="32"/>
    </w:rPr>
  </w:style>
  <w:style w:type="paragraph" w:styleId="Ttulo2">
    <w:name w:val="heading 2"/>
    <w:basedOn w:val="Normal"/>
    <w:next w:val="Normal"/>
    <w:link w:val="Ttulo2Car"/>
    <w:uiPriority w:val="1"/>
    <w:unhideWhenUsed/>
    <w:qFormat/>
    <w:rsid w:val="006A1E52"/>
    <w:pPr>
      <w:keepNext/>
      <w:keepLines/>
      <w:numPr>
        <w:ilvl w:val="1"/>
        <w:numId w:val="24"/>
      </w:numPr>
      <w:outlineLvl w:val="1"/>
    </w:pPr>
    <w:rPr>
      <w:rFonts w:eastAsiaTheme="majorEastAsia"/>
      <w:b/>
    </w:rPr>
  </w:style>
  <w:style w:type="paragraph" w:styleId="Ttulo3">
    <w:name w:val="heading 3"/>
    <w:basedOn w:val="Prrafodelista"/>
    <w:next w:val="Normal"/>
    <w:link w:val="Ttulo3Car"/>
    <w:uiPriority w:val="9"/>
    <w:unhideWhenUsed/>
    <w:qFormat/>
    <w:rsid w:val="00410428"/>
    <w:pPr>
      <w:numPr>
        <w:ilvl w:val="2"/>
        <w:numId w:val="24"/>
      </w:numPr>
      <w:outlineLvl w:val="2"/>
    </w:pPr>
    <w:rPr>
      <w:b/>
      <w:bCs/>
    </w:rPr>
  </w:style>
  <w:style w:type="paragraph" w:styleId="Ttulo4">
    <w:name w:val="heading 4"/>
    <w:basedOn w:val="Normal"/>
    <w:next w:val="Normal"/>
    <w:link w:val="Ttulo4Car"/>
    <w:uiPriority w:val="9"/>
    <w:unhideWhenUsed/>
    <w:qFormat/>
    <w:rsid w:val="00146474"/>
    <w:pPr>
      <w:numPr>
        <w:ilvl w:val="3"/>
        <w:numId w:val="40"/>
      </w:numPr>
      <w:outlineLvl w:val="3"/>
    </w:pPr>
    <w:rPr>
      <w:b/>
      <w:bCs/>
    </w:rPr>
  </w:style>
  <w:style w:type="paragraph" w:styleId="Ttulo5">
    <w:name w:val="heading 5"/>
    <w:basedOn w:val="Normal"/>
    <w:next w:val="Normal"/>
    <w:link w:val="Ttulo5Car"/>
    <w:uiPriority w:val="9"/>
    <w:unhideWhenUsed/>
    <w:qFormat/>
    <w:rsid w:val="00205A03"/>
    <w:pPr>
      <w:keepNext/>
      <w:keepLines/>
      <w:numPr>
        <w:ilvl w:val="4"/>
        <w:numId w:val="21"/>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205A03"/>
    <w:pPr>
      <w:keepNext/>
      <w:keepLines/>
      <w:numPr>
        <w:ilvl w:val="5"/>
        <w:numId w:val="21"/>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205A03"/>
    <w:pPr>
      <w:keepNext/>
      <w:keepLines/>
      <w:numPr>
        <w:ilvl w:val="6"/>
        <w:numId w:val="2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unhideWhenUsed/>
    <w:qFormat/>
    <w:rsid w:val="00205A03"/>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unhideWhenUsed/>
    <w:qFormat/>
    <w:rsid w:val="00205A03"/>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6A1E52"/>
    <w:rPr>
      <w:rFonts w:eastAsiaTheme="majorEastAsia" w:cstheme="majorBidi"/>
      <w:b/>
      <w:szCs w:val="32"/>
    </w:rPr>
  </w:style>
  <w:style w:type="character" w:customStyle="1" w:styleId="Ttulo2Car">
    <w:name w:val="Título 2 Car"/>
    <w:basedOn w:val="Fuentedeprrafopredeter"/>
    <w:link w:val="Ttulo2"/>
    <w:uiPriority w:val="1"/>
    <w:rsid w:val="006A1E52"/>
    <w:rPr>
      <w:rFonts w:eastAsiaTheme="majorEastAsia" w:cstheme="minorHAnsi"/>
      <w:b/>
    </w:rPr>
  </w:style>
  <w:style w:type="character" w:customStyle="1" w:styleId="Ttulo3Car">
    <w:name w:val="Título 3 Car"/>
    <w:basedOn w:val="Fuentedeprrafopredeter"/>
    <w:link w:val="Ttulo3"/>
    <w:uiPriority w:val="9"/>
    <w:rsid w:val="00410428"/>
    <w:rPr>
      <w:rFonts w:cstheme="minorHAnsi"/>
      <w:b/>
      <w:bCs/>
    </w:rPr>
  </w:style>
  <w:style w:type="character" w:customStyle="1" w:styleId="Ttulo4Car">
    <w:name w:val="Título 4 Car"/>
    <w:basedOn w:val="Fuentedeprrafopredeter"/>
    <w:link w:val="Ttulo4"/>
    <w:uiPriority w:val="9"/>
    <w:rsid w:val="00146474"/>
    <w:rPr>
      <w:rFonts w:cstheme="minorHAnsi"/>
      <w:b/>
      <w:bCs/>
    </w:rPr>
  </w:style>
  <w:style w:type="character" w:customStyle="1" w:styleId="Ttulo5Car">
    <w:name w:val="Título 5 Car"/>
    <w:basedOn w:val="Fuentedeprrafopredeter"/>
    <w:link w:val="Ttulo5"/>
    <w:uiPriority w:val="9"/>
    <w:rsid w:val="00205A03"/>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205A03"/>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205A03"/>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rsid w:val="00205A03"/>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rsid w:val="00205A03"/>
    <w:rPr>
      <w:rFonts w:asciiTheme="majorHAnsi" w:eastAsiaTheme="majorEastAsia" w:hAnsiTheme="majorHAnsi" w:cstheme="majorBidi"/>
      <w:i/>
      <w:iCs/>
      <w:color w:val="272727" w:themeColor="text1" w:themeTint="D8"/>
      <w:sz w:val="21"/>
      <w:szCs w:val="21"/>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BC7500"/>
    <w:pPr>
      <w:ind w:left="720"/>
      <w:contextualSpacing/>
    </w:p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205A03"/>
  </w:style>
  <w:style w:type="paragraph" w:styleId="Encabezado">
    <w:name w:val="header"/>
    <w:basedOn w:val="Normal"/>
    <w:link w:val="EncabezadoCar"/>
    <w:uiPriority w:val="99"/>
    <w:unhideWhenUsed/>
    <w:rsid w:val="00205A03"/>
    <w:pPr>
      <w:tabs>
        <w:tab w:val="center" w:pos="4419"/>
        <w:tab w:val="right" w:pos="8838"/>
      </w:tabs>
    </w:pPr>
  </w:style>
  <w:style w:type="character" w:customStyle="1" w:styleId="EncabezadoCar">
    <w:name w:val="Encabezado Car"/>
    <w:basedOn w:val="Fuentedeprrafopredeter"/>
    <w:link w:val="Encabezado"/>
    <w:uiPriority w:val="99"/>
    <w:rsid w:val="00205A03"/>
    <w:rPr>
      <w:rFonts w:cstheme="minorHAnsi"/>
    </w:rPr>
  </w:style>
  <w:style w:type="paragraph" w:styleId="Piedepgina">
    <w:name w:val="footer"/>
    <w:basedOn w:val="Normal"/>
    <w:link w:val="PiedepginaCar"/>
    <w:uiPriority w:val="99"/>
    <w:unhideWhenUsed/>
    <w:rsid w:val="00205A03"/>
    <w:pPr>
      <w:tabs>
        <w:tab w:val="center" w:pos="4419"/>
        <w:tab w:val="right" w:pos="8838"/>
      </w:tabs>
    </w:pPr>
  </w:style>
  <w:style w:type="character" w:customStyle="1" w:styleId="PiedepginaCar">
    <w:name w:val="Pie de página Car"/>
    <w:basedOn w:val="Fuentedeprrafopredeter"/>
    <w:link w:val="Piedepgina"/>
    <w:uiPriority w:val="99"/>
    <w:rsid w:val="00205A03"/>
    <w:rPr>
      <w:rFonts w:cstheme="minorHAnsi"/>
    </w:rPr>
  </w:style>
  <w:style w:type="paragraph" w:customStyle="1" w:styleId="Default">
    <w:name w:val="Default"/>
    <w:link w:val="DefaultCar"/>
    <w:qFormat/>
    <w:rsid w:val="00205A03"/>
    <w:pPr>
      <w:autoSpaceDE w:val="0"/>
      <w:autoSpaceDN w:val="0"/>
      <w:adjustRightInd w:val="0"/>
      <w:spacing w:after="0" w:line="240" w:lineRule="auto"/>
      <w:jc w:val="both"/>
    </w:pPr>
    <w:rPr>
      <w:rFonts w:ascii="Calibri Light" w:eastAsia="Times New Roman" w:hAnsi="Calibri Light" w:cs="Arial"/>
      <w:color w:val="000000"/>
      <w:sz w:val="24"/>
      <w:szCs w:val="24"/>
      <w:lang w:eastAsia="es-CO"/>
    </w:rPr>
  </w:style>
  <w:style w:type="character" w:customStyle="1" w:styleId="DefaultCar">
    <w:name w:val="Default Car"/>
    <w:link w:val="Default"/>
    <w:locked/>
    <w:rsid w:val="00205A03"/>
    <w:rPr>
      <w:rFonts w:ascii="Calibri Light" w:eastAsia="Times New Roman" w:hAnsi="Calibri Light" w:cs="Arial"/>
      <w:color w:val="000000"/>
      <w:sz w:val="24"/>
      <w:szCs w:val="24"/>
      <w:lang w:eastAsia="es-CO"/>
    </w:rPr>
  </w:style>
  <w:style w:type="paragraph" w:customStyle="1" w:styleId="Invias-VietaNumerada">
    <w:name w:val="Invias-Viñeta Numerada"/>
    <w:link w:val="Invias-VietaNumeradaCar"/>
    <w:uiPriority w:val="99"/>
    <w:qFormat/>
    <w:rsid w:val="00205A03"/>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05A03"/>
    <w:rPr>
      <w:rFonts w:ascii="Arial Narrow" w:eastAsia="Times New Roman" w:hAnsi="Arial Narrow" w:cs="Times New Roman"/>
      <w:sz w:val="24"/>
      <w:szCs w:val="24"/>
      <w:lang w:val="en-US" w:eastAsia="es-ES"/>
    </w:rPr>
  </w:style>
  <w:style w:type="paragraph" w:styleId="TtuloTDC">
    <w:name w:val="TOC Heading"/>
    <w:basedOn w:val="Ttulo1"/>
    <w:next w:val="Normal"/>
    <w:uiPriority w:val="39"/>
    <w:unhideWhenUsed/>
    <w:qFormat/>
    <w:rsid w:val="0044440E"/>
    <w:pPr>
      <w:numPr>
        <w:numId w:val="0"/>
      </w:numPr>
      <w:jc w:val="left"/>
      <w:outlineLvl w:val="9"/>
    </w:pPr>
    <w:rPr>
      <w:rFonts w:asciiTheme="majorHAnsi" w:hAnsiTheme="majorHAnsi"/>
      <w:b w:val="0"/>
      <w:color w:val="2E74B5" w:themeColor="accent1" w:themeShade="BF"/>
      <w:sz w:val="32"/>
      <w:lang w:eastAsia="es-CO"/>
    </w:rPr>
  </w:style>
  <w:style w:type="paragraph" w:styleId="TDC1">
    <w:name w:val="toc 1"/>
    <w:basedOn w:val="Normal"/>
    <w:next w:val="Normal"/>
    <w:autoRedefine/>
    <w:uiPriority w:val="39"/>
    <w:unhideWhenUsed/>
    <w:rsid w:val="004133BF"/>
    <w:pPr>
      <w:tabs>
        <w:tab w:val="left" w:pos="567"/>
        <w:tab w:val="right" w:leader="dot" w:pos="8828"/>
      </w:tabs>
      <w:spacing w:after="100"/>
    </w:pPr>
    <w:rPr>
      <w:b/>
      <w:bCs/>
      <w:noProof/>
    </w:rPr>
  </w:style>
  <w:style w:type="paragraph" w:styleId="TDC2">
    <w:name w:val="toc 2"/>
    <w:basedOn w:val="Normal"/>
    <w:next w:val="Normal"/>
    <w:autoRedefine/>
    <w:uiPriority w:val="39"/>
    <w:unhideWhenUsed/>
    <w:rsid w:val="006A74AC"/>
    <w:pPr>
      <w:tabs>
        <w:tab w:val="left" w:pos="567"/>
        <w:tab w:val="right" w:leader="dot" w:pos="8828"/>
      </w:tabs>
      <w:spacing w:after="100"/>
      <w:ind w:left="567" w:hanging="567"/>
    </w:pPr>
  </w:style>
  <w:style w:type="paragraph" w:styleId="TDC3">
    <w:name w:val="toc 3"/>
    <w:basedOn w:val="Normal"/>
    <w:next w:val="Normal"/>
    <w:autoRedefine/>
    <w:uiPriority w:val="39"/>
    <w:unhideWhenUsed/>
    <w:rsid w:val="004133BF"/>
    <w:pPr>
      <w:tabs>
        <w:tab w:val="left" w:pos="709"/>
        <w:tab w:val="right" w:leader="dot" w:pos="8828"/>
      </w:tabs>
      <w:spacing w:after="100"/>
      <w:ind w:left="1134" w:hanging="567"/>
    </w:pPr>
  </w:style>
  <w:style w:type="character" w:styleId="Hipervnculo">
    <w:name w:val="Hyperlink"/>
    <w:basedOn w:val="Fuentedeprrafopredeter"/>
    <w:uiPriority w:val="99"/>
    <w:unhideWhenUsed/>
    <w:rsid w:val="0044440E"/>
    <w:rPr>
      <w:color w:val="0563C1" w:themeColor="hyperlink"/>
      <w:u w:val="single"/>
    </w:rPr>
  </w:style>
  <w:style w:type="table" w:styleId="Tablaconcuadrcula">
    <w:name w:val="Table Grid"/>
    <w:basedOn w:val="Tablanormal"/>
    <w:uiPriority w:val="39"/>
    <w:rsid w:val="00C21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21C47"/>
    <w:rPr>
      <w:color w:val="808080"/>
    </w:rPr>
  </w:style>
  <w:style w:type="paragraph" w:styleId="TDC4">
    <w:name w:val="toc 4"/>
    <w:basedOn w:val="Normal"/>
    <w:next w:val="Normal"/>
    <w:autoRedefine/>
    <w:uiPriority w:val="39"/>
    <w:unhideWhenUsed/>
    <w:rsid w:val="00C0273B"/>
    <w:pPr>
      <w:spacing w:after="100"/>
      <w:ind w:left="660"/>
    </w:pPr>
    <w:rPr>
      <w:rFonts w:eastAsiaTheme="minorEastAsia"/>
      <w:lang w:eastAsia="es-CO"/>
    </w:rPr>
  </w:style>
  <w:style w:type="paragraph" w:styleId="TDC5">
    <w:name w:val="toc 5"/>
    <w:basedOn w:val="Normal"/>
    <w:next w:val="Normal"/>
    <w:autoRedefine/>
    <w:uiPriority w:val="39"/>
    <w:unhideWhenUsed/>
    <w:rsid w:val="00C0273B"/>
    <w:pPr>
      <w:spacing w:after="100"/>
      <w:ind w:left="880"/>
    </w:pPr>
    <w:rPr>
      <w:rFonts w:eastAsiaTheme="minorEastAsia"/>
      <w:lang w:eastAsia="es-CO"/>
    </w:rPr>
  </w:style>
  <w:style w:type="paragraph" w:styleId="TDC6">
    <w:name w:val="toc 6"/>
    <w:basedOn w:val="Normal"/>
    <w:next w:val="Normal"/>
    <w:autoRedefine/>
    <w:uiPriority w:val="39"/>
    <w:unhideWhenUsed/>
    <w:rsid w:val="00C0273B"/>
    <w:pPr>
      <w:spacing w:after="100"/>
      <w:ind w:left="1100"/>
    </w:pPr>
    <w:rPr>
      <w:rFonts w:eastAsiaTheme="minorEastAsia"/>
      <w:lang w:eastAsia="es-CO"/>
    </w:rPr>
  </w:style>
  <w:style w:type="paragraph" w:styleId="TDC7">
    <w:name w:val="toc 7"/>
    <w:basedOn w:val="Normal"/>
    <w:next w:val="Normal"/>
    <w:autoRedefine/>
    <w:uiPriority w:val="39"/>
    <w:unhideWhenUsed/>
    <w:rsid w:val="00C0273B"/>
    <w:pPr>
      <w:spacing w:after="100"/>
      <w:ind w:left="1320"/>
    </w:pPr>
    <w:rPr>
      <w:rFonts w:eastAsiaTheme="minorEastAsia"/>
      <w:lang w:eastAsia="es-CO"/>
    </w:rPr>
  </w:style>
  <w:style w:type="paragraph" w:styleId="TDC8">
    <w:name w:val="toc 8"/>
    <w:basedOn w:val="Normal"/>
    <w:next w:val="Normal"/>
    <w:autoRedefine/>
    <w:uiPriority w:val="39"/>
    <w:unhideWhenUsed/>
    <w:rsid w:val="00C0273B"/>
    <w:pPr>
      <w:spacing w:after="100"/>
      <w:ind w:left="1540"/>
    </w:pPr>
    <w:rPr>
      <w:rFonts w:eastAsiaTheme="minorEastAsia"/>
      <w:lang w:eastAsia="es-CO"/>
    </w:rPr>
  </w:style>
  <w:style w:type="paragraph" w:styleId="TDC9">
    <w:name w:val="toc 9"/>
    <w:basedOn w:val="Normal"/>
    <w:next w:val="Normal"/>
    <w:autoRedefine/>
    <w:uiPriority w:val="39"/>
    <w:unhideWhenUsed/>
    <w:rsid w:val="00C0273B"/>
    <w:pPr>
      <w:spacing w:after="100"/>
      <w:ind w:left="1760"/>
    </w:pPr>
    <w:rPr>
      <w:rFonts w:eastAsiaTheme="minorEastAsia"/>
      <w:lang w:eastAsia="es-CO"/>
    </w:rPr>
  </w:style>
  <w:style w:type="paragraph" w:customStyle="1" w:styleId="InviasNormal">
    <w:name w:val="Invias Normal"/>
    <w:basedOn w:val="Normal"/>
    <w:link w:val="InviasNormalCar"/>
    <w:qFormat/>
    <w:rsid w:val="004D2BB5"/>
    <w:pPr>
      <w:tabs>
        <w:tab w:val="left" w:pos="-142"/>
      </w:tabs>
      <w:autoSpaceDE w:val="0"/>
      <w:autoSpaceDN w:val="0"/>
      <w:adjustRightInd w:val="0"/>
      <w:spacing w:before="120" w:after="240"/>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4D2BB5"/>
    <w:rPr>
      <w:rFonts w:ascii="Arial Narrow" w:eastAsia="Times New Roman" w:hAnsi="Arial Narrow" w:cs="Times New Roman"/>
      <w:sz w:val="24"/>
      <w:szCs w:val="24"/>
      <w:lang w:eastAsia="es-ES"/>
    </w:rPr>
  </w:style>
  <w:style w:type="character" w:styleId="Refdecomentario">
    <w:name w:val="annotation reference"/>
    <w:basedOn w:val="Fuentedeprrafopredeter"/>
    <w:uiPriority w:val="99"/>
    <w:unhideWhenUsed/>
    <w:rsid w:val="00167225"/>
    <w:rPr>
      <w:sz w:val="16"/>
      <w:szCs w:val="16"/>
    </w:rPr>
  </w:style>
  <w:style w:type="paragraph" w:styleId="Textocomentario">
    <w:name w:val="annotation text"/>
    <w:basedOn w:val="Normal"/>
    <w:link w:val="TextocomentarioCar"/>
    <w:uiPriority w:val="99"/>
    <w:unhideWhenUsed/>
    <w:rsid w:val="00167225"/>
    <w:rPr>
      <w:sz w:val="20"/>
      <w:szCs w:val="20"/>
    </w:rPr>
  </w:style>
  <w:style w:type="character" w:customStyle="1" w:styleId="TextocomentarioCar">
    <w:name w:val="Texto comentario Car"/>
    <w:basedOn w:val="Fuentedeprrafopredeter"/>
    <w:link w:val="Textocomentario"/>
    <w:uiPriority w:val="99"/>
    <w:rsid w:val="00167225"/>
    <w:rPr>
      <w:rFonts w:cstheme="minorHAnsi"/>
      <w:sz w:val="20"/>
      <w:szCs w:val="20"/>
    </w:rPr>
  </w:style>
  <w:style w:type="paragraph" w:styleId="Asuntodelcomentario">
    <w:name w:val="annotation subject"/>
    <w:basedOn w:val="Textocomentario"/>
    <w:next w:val="Textocomentario"/>
    <w:link w:val="AsuntodelcomentarioCar"/>
    <w:uiPriority w:val="99"/>
    <w:semiHidden/>
    <w:unhideWhenUsed/>
    <w:rsid w:val="00167225"/>
    <w:rPr>
      <w:b/>
      <w:bCs/>
    </w:rPr>
  </w:style>
  <w:style w:type="character" w:customStyle="1" w:styleId="AsuntodelcomentarioCar">
    <w:name w:val="Asunto del comentario Car"/>
    <w:basedOn w:val="TextocomentarioCar"/>
    <w:link w:val="Asuntodelcomentario"/>
    <w:uiPriority w:val="99"/>
    <w:semiHidden/>
    <w:rsid w:val="00167225"/>
    <w:rPr>
      <w:rFonts w:cstheme="minorHAnsi"/>
      <w:b/>
      <w:bCs/>
      <w:sz w:val="20"/>
      <w:szCs w:val="20"/>
    </w:rPr>
  </w:style>
  <w:style w:type="paragraph" w:styleId="Textodeglobo">
    <w:name w:val="Balloon Text"/>
    <w:basedOn w:val="Normal"/>
    <w:link w:val="TextodegloboCar"/>
    <w:uiPriority w:val="99"/>
    <w:semiHidden/>
    <w:unhideWhenUsed/>
    <w:rsid w:val="0016722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7225"/>
    <w:rPr>
      <w:rFonts w:ascii="Segoe UI" w:hAnsi="Segoe UI" w:cs="Segoe UI"/>
      <w:sz w:val="18"/>
      <w:szCs w:val="18"/>
    </w:rPr>
  </w:style>
  <w:style w:type="paragraph" w:customStyle="1" w:styleId="ASensor">
    <w:name w:val="ASensor"/>
    <w:basedOn w:val="Normal"/>
    <w:rsid w:val="00896BE5"/>
    <w:pPr>
      <w:spacing w:after="120"/>
    </w:pPr>
    <w:rPr>
      <w:rFonts w:ascii="Arial" w:eastAsia="Times New Roman" w:hAnsi="Arial" w:cs="Times New Roman"/>
      <w:b/>
      <w:szCs w:val="20"/>
      <w:lang w:val="es-ES" w:eastAsia="es-ES"/>
    </w:rPr>
  </w:style>
  <w:style w:type="paragraph" w:styleId="Textoindependiente">
    <w:name w:val="Body Text"/>
    <w:aliases w:val="body text,bt"/>
    <w:basedOn w:val="Normal"/>
    <w:link w:val="TextoindependienteCar"/>
    <w:uiPriority w:val="1"/>
    <w:qFormat/>
    <w:rsid w:val="00AA17CE"/>
    <w:pPr>
      <w:spacing w:after="120"/>
    </w:pPr>
    <w:rPr>
      <w:rFonts w:ascii="Arial Narrow" w:eastAsia="Times New Roman" w:hAnsi="Arial Narrow" w:cs="Times New Roman"/>
      <w:szCs w:val="24"/>
      <w:lang w:eastAsia="es-CO"/>
    </w:rPr>
  </w:style>
  <w:style w:type="character" w:customStyle="1" w:styleId="TextoindependienteCar">
    <w:name w:val="Texto independiente Car"/>
    <w:aliases w:val="body text Car,bt Car"/>
    <w:basedOn w:val="Fuentedeprrafopredeter"/>
    <w:link w:val="Textoindependiente"/>
    <w:uiPriority w:val="1"/>
    <w:rsid w:val="00AA17CE"/>
    <w:rPr>
      <w:rFonts w:ascii="Arial Narrow" w:eastAsia="Times New Roman" w:hAnsi="Arial Narrow" w:cs="Times New Roman"/>
      <w:szCs w:val="24"/>
      <w:lang w:eastAsia="es-CO"/>
    </w:rPr>
  </w:style>
  <w:style w:type="paragraph" w:customStyle="1" w:styleId="Invias-VietalogoINV">
    <w:name w:val="Invias-Viñeta logo INV"/>
    <w:next w:val="InviasNormal"/>
    <w:uiPriority w:val="99"/>
    <w:qFormat/>
    <w:rsid w:val="00DC35C0"/>
    <w:pPr>
      <w:spacing w:before="240" w:after="240" w:line="240" w:lineRule="auto"/>
      <w:jc w:val="both"/>
    </w:pPr>
    <w:rPr>
      <w:rFonts w:ascii="Arial Narrow" w:eastAsia="Times New Roman" w:hAnsi="Arial Narrow" w:cs="Times New Roman"/>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091EA7"/>
    <w:rPr>
      <w:rFonts w:ascii="Times New Roman" w:hAnsi="Times New Roman" w:cs="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091EA7"/>
    <w:rPr>
      <w:rFonts w:ascii="Times New Roman" w:hAnsi="Times New Roman" w:cs="Times New Roman"/>
      <w:sz w:val="20"/>
      <w:szCs w:val="20"/>
      <w:lang w:eastAsia="es-ES"/>
    </w:rPr>
  </w:style>
  <w:style w:type="paragraph" w:styleId="Revisin">
    <w:name w:val="Revision"/>
    <w:hidden/>
    <w:uiPriority w:val="99"/>
    <w:semiHidden/>
    <w:rsid w:val="003E35C2"/>
    <w:pPr>
      <w:spacing w:after="0" w:line="240" w:lineRule="auto"/>
    </w:pPr>
  </w:style>
  <w:style w:type="paragraph" w:styleId="Textonotaalfinal">
    <w:name w:val="endnote text"/>
    <w:basedOn w:val="Normal"/>
    <w:link w:val="TextonotaalfinalCar"/>
    <w:uiPriority w:val="99"/>
    <w:semiHidden/>
    <w:unhideWhenUsed/>
    <w:rsid w:val="00642F09"/>
    <w:pPr>
      <w:suppressAutoHyphens/>
      <w:autoSpaceDN w:val="0"/>
      <w:textAlignment w:val="baseline"/>
    </w:pPr>
    <w:rPr>
      <w:rFonts w:ascii="Calibri" w:eastAsia="Calibri" w:hAnsi="Calibri" w:cs="Times New Roman"/>
      <w:sz w:val="20"/>
      <w:szCs w:val="20"/>
    </w:rPr>
  </w:style>
  <w:style w:type="character" w:customStyle="1" w:styleId="TextonotaalfinalCar">
    <w:name w:val="Texto nota al final Car"/>
    <w:basedOn w:val="Fuentedeprrafopredeter"/>
    <w:link w:val="Textonotaalfinal"/>
    <w:uiPriority w:val="99"/>
    <w:semiHidden/>
    <w:rsid w:val="00642F09"/>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642F09"/>
    <w:rPr>
      <w:vertAlign w:val="superscript"/>
    </w:rPr>
  </w:style>
  <w:style w:type="character" w:customStyle="1" w:styleId="Mencinsinresolver1">
    <w:name w:val="Mención sin resolver1"/>
    <w:basedOn w:val="Fuentedeprrafopredeter"/>
    <w:uiPriority w:val="99"/>
    <w:unhideWhenUsed/>
    <w:rsid w:val="00463CB6"/>
    <w:rPr>
      <w:color w:val="605E5C"/>
      <w:shd w:val="clear" w:color="auto" w:fill="E1DFDD"/>
    </w:rPr>
  </w:style>
  <w:style w:type="paragraph" w:styleId="NormalWeb">
    <w:name w:val="Normal (Web)"/>
    <w:basedOn w:val="Normal"/>
    <w:uiPriority w:val="99"/>
    <w:unhideWhenUsed/>
    <w:rsid w:val="00016032"/>
    <w:rPr>
      <w:rFonts w:ascii="Times New Roman" w:hAnsi="Times New Roman" w:cs="Times New Roman"/>
      <w:sz w:val="24"/>
      <w:szCs w:val="24"/>
      <w:lang w:val="es-ES" w:eastAsia="es-ES"/>
    </w:rPr>
  </w:style>
  <w:style w:type="character" w:customStyle="1" w:styleId="Mencinsinresolver2">
    <w:name w:val="Mención sin resolver2"/>
    <w:basedOn w:val="Fuentedeprrafopredeter"/>
    <w:uiPriority w:val="99"/>
    <w:semiHidden/>
    <w:unhideWhenUsed/>
    <w:rsid w:val="00607281"/>
    <w:rPr>
      <w:color w:val="605E5C"/>
      <w:shd w:val="clear" w:color="auto" w:fill="E1DFDD"/>
    </w:rPr>
  </w:style>
  <w:style w:type="character" w:styleId="Refdenotaalpie">
    <w:name w:val="footnote reference"/>
    <w:aliases w:val="Ref. de nota al pie 2,Texto de nota al pie"/>
    <w:basedOn w:val="Fuentedeprrafopredeter"/>
    <w:semiHidden/>
    <w:unhideWhenUsed/>
    <w:rsid w:val="00607281"/>
    <w:rPr>
      <w:vertAlign w:val="superscript"/>
    </w:rPr>
  </w:style>
  <w:style w:type="paragraph" w:customStyle="1" w:styleId="commentcontentpara">
    <w:name w:val="commentcontentpara"/>
    <w:basedOn w:val="Normal"/>
    <w:rsid w:val="00761E85"/>
    <w:pPr>
      <w:spacing w:before="100" w:beforeAutospacing="1" w:after="100" w:afterAutospacing="1"/>
    </w:pPr>
    <w:rPr>
      <w:rFonts w:ascii="Times New Roman" w:eastAsia="Times New Roman" w:hAnsi="Times New Roman" w:cs="Times New Roman"/>
      <w:sz w:val="24"/>
      <w:szCs w:val="24"/>
      <w:lang w:eastAsia="es-CO"/>
    </w:rPr>
  </w:style>
  <w:style w:type="paragraph" w:styleId="Sinespaciado">
    <w:name w:val="No Spacing"/>
    <w:link w:val="SinespaciadoCar"/>
    <w:qFormat/>
    <w:rsid w:val="003D7B75"/>
    <w:pPr>
      <w:suppressAutoHyphens/>
      <w:autoSpaceDN w:val="0"/>
      <w:spacing w:after="0" w:line="240" w:lineRule="auto"/>
      <w:textAlignment w:val="baseline"/>
    </w:pPr>
    <w:rPr>
      <w:rFonts w:ascii="Calibri" w:eastAsia="Calibri" w:hAnsi="Calibri" w:cs="Times New Roman"/>
    </w:rPr>
  </w:style>
  <w:style w:type="character" w:customStyle="1" w:styleId="ui-provider">
    <w:name w:val="ui-provider"/>
    <w:basedOn w:val="Fuentedeprrafopredeter"/>
    <w:rsid w:val="00F4664A"/>
  </w:style>
  <w:style w:type="character" w:styleId="Textoennegrita">
    <w:name w:val="Strong"/>
    <w:basedOn w:val="Fuentedeprrafopredeter"/>
    <w:uiPriority w:val="22"/>
    <w:qFormat/>
    <w:rsid w:val="005F6AC1"/>
    <w:rPr>
      <w:b/>
      <w:bCs/>
    </w:rPr>
  </w:style>
  <w:style w:type="character" w:customStyle="1" w:styleId="normaltextrun">
    <w:name w:val="normaltextrun"/>
    <w:basedOn w:val="Fuentedeprrafopredeter"/>
    <w:rsid w:val="001D611C"/>
  </w:style>
  <w:style w:type="paragraph" w:customStyle="1" w:styleId="paragraph">
    <w:name w:val="paragraph"/>
    <w:basedOn w:val="Normal"/>
    <w:rsid w:val="00F1665E"/>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eop">
    <w:name w:val="eop"/>
    <w:basedOn w:val="Fuentedeprrafopredeter"/>
    <w:rsid w:val="00F1665E"/>
  </w:style>
  <w:style w:type="paragraph" w:customStyle="1" w:styleId="xmsonormal">
    <w:name w:val="x_msonormal"/>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paragraph" w:customStyle="1" w:styleId="xdefault">
    <w:name w:val="x_default"/>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3">
    <w:name w:val="Mención sin resolver3"/>
    <w:basedOn w:val="Fuentedeprrafopredeter"/>
    <w:uiPriority w:val="99"/>
    <w:semiHidden/>
    <w:unhideWhenUsed/>
    <w:rsid w:val="0002290C"/>
    <w:rPr>
      <w:color w:val="605E5C"/>
      <w:shd w:val="clear" w:color="auto" w:fill="E1DFDD"/>
    </w:rPr>
  </w:style>
  <w:style w:type="character" w:styleId="nfasisintenso">
    <w:name w:val="Intense Emphasis"/>
    <w:basedOn w:val="Fuentedeprrafopredeter"/>
    <w:uiPriority w:val="21"/>
    <w:qFormat/>
    <w:rsid w:val="002F5A0D"/>
    <w:rPr>
      <w:i/>
      <w:iCs/>
      <w:color w:val="5B9BD5" w:themeColor="accent1"/>
    </w:rPr>
  </w:style>
  <w:style w:type="character" w:customStyle="1" w:styleId="SinespaciadoCar">
    <w:name w:val="Sin espaciado Car"/>
    <w:basedOn w:val="Fuentedeprrafopredeter"/>
    <w:link w:val="Sinespaciado"/>
    <w:rsid w:val="00142A74"/>
    <w:rPr>
      <w:rFonts w:ascii="Calibri" w:eastAsia="Calibri" w:hAnsi="Calibri" w:cs="Times New Roman"/>
    </w:rPr>
  </w:style>
  <w:style w:type="character" w:customStyle="1" w:styleId="TextodegloboCar1">
    <w:name w:val="Texto de globo Car1"/>
    <w:basedOn w:val="Fuentedeprrafopredeter"/>
    <w:uiPriority w:val="99"/>
    <w:semiHidden/>
    <w:rsid w:val="002655B3"/>
    <w:rPr>
      <w:rFonts w:ascii="Segoe UI" w:hAnsi="Segoe UI" w:cs="Segoe UI"/>
      <w:sz w:val="18"/>
      <w:szCs w:val="18"/>
    </w:rPr>
  </w:style>
  <w:style w:type="paragraph" w:customStyle="1" w:styleId="TableParagraph">
    <w:name w:val="Table Paragraph"/>
    <w:basedOn w:val="Normal"/>
    <w:uiPriority w:val="1"/>
    <w:qFormat/>
    <w:rsid w:val="002655B3"/>
    <w:pPr>
      <w:widowControl w:val="0"/>
      <w:autoSpaceDE w:val="0"/>
      <w:autoSpaceDN w:val="0"/>
    </w:pPr>
    <w:rPr>
      <w:rFonts w:ascii="Verdana" w:eastAsia="Verdana" w:hAnsi="Verdana" w:cs="Verdana"/>
      <w:lang w:eastAsia="es-CO" w:bidi="es-CO"/>
    </w:rPr>
  </w:style>
  <w:style w:type="character" w:customStyle="1" w:styleId="baj">
    <w:name w:val="b_aj"/>
    <w:basedOn w:val="Fuentedeprrafopredeter"/>
    <w:rsid w:val="002655B3"/>
  </w:style>
  <w:style w:type="character" w:customStyle="1" w:styleId="SangradetextonormalCar">
    <w:name w:val="Sangría de texto normal Car"/>
    <w:basedOn w:val="Fuentedeprrafopredeter"/>
    <w:link w:val="Sangradetextonormal"/>
    <w:uiPriority w:val="99"/>
    <w:semiHidden/>
    <w:rsid w:val="002655B3"/>
  </w:style>
  <w:style w:type="paragraph" w:styleId="Sangradetextonormal">
    <w:name w:val="Body Text Indent"/>
    <w:basedOn w:val="Normal"/>
    <w:link w:val="SangradetextonormalCar"/>
    <w:uiPriority w:val="99"/>
    <w:semiHidden/>
    <w:unhideWhenUsed/>
    <w:rsid w:val="002655B3"/>
    <w:pPr>
      <w:spacing w:after="120"/>
      <w:ind w:left="283"/>
    </w:pPr>
  </w:style>
  <w:style w:type="character" w:customStyle="1" w:styleId="SangradetextonormalCar1">
    <w:name w:val="Sangría de texto normal Car1"/>
    <w:basedOn w:val="Fuentedeprrafopredeter"/>
    <w:uiPriority w:val="99"/>
    <w:semiHidden/>
    <w:rsid w:val="002655B3"/>
  </w:style>
  <w:style w:type="character" w:customStyle="1" w:styleId="A9">
    <w:name w:val="A9"/>
    <w:rsid w:val="002655B3"/>
    <w:rPr>
      <w:color w:val="211D1E"/>
      <w:sz w:val="19"/>
      <w:szCs w:val="19"/>
    </w:rPr>
  </w:style>
  <w:style w:type="paragraph" w:customStyle="1" w:styleId="Pa39">
    <w:name w:val="Pa39"/>
    <w:basedOn w:val="Normal"/>
    <w:next w:val="Normal"/>
    <w:rsid w:val="002655B3"/>
    <w:pPr>
      <w:autoSpaceDE w:val="0"/>
      <w:autoSpaceDN w:val="0"/>
      <w:adjustRightInd w:val="0"/>
      <w:spacing w:line="181" w:lineRule="atLeast"/>
    </w:pPr>
    <w:rPr>
      <w:rFonts w:ascii="Times New Roman" w:eastAsia="Times New Roman" w:hAnsi="Times New Roman" w:cs="Times New Roman"/>
      <w:sz w:val="24"/>
      <w:szCs w:val="24"/>
      <w:lang w:val="es-ES" w:eastAsia="es-ES"/>
    </w:rPr>
  </w:style>
  <w:style w:type="character" w:customStyle="1" w:styleId="TextocomentarioCar1">
    <w:name w:val="Texto comentario Car1"/>
    <w:basedOn w:val="Fuentedeprrafopredeter"/>
    <w:uiPriority w:val="99"/>
    <w:semiHidden/>
    <w:rsid w:val="002655B3"/>
    <w:rPr>
      <w:sz w:val="20"/>
      <w:szCs w:val="20"/>
    </w:rPr>
  </w:style>
  <w:style w:type="table" w:styleId="Listamedia2-nfasis3">
    <w:name w:val="Medium List 2 Accent 3"/>
    <w:basedOn w:val="Tablanormal"/>
    <w:uiPriority w:val="66"/>
    <w:rsid w:val="002655B3"/>
    <w:pPr>
      <w:spacing w:after="0" w:line="240" w:lineRule="auto"/>
    </w:pPr>
    <w:rPr>
      <w:rFonts w:asciiTheme="majorHAnsi" w:eastAsiaTheme="majorEastAsia" w:hAnsiTheme="majorHAnsi" w:cstheme="majorBidi"/>
      <w:color w:val="000000" w:themeColor="text1"/>
      <w:lang w:val="es-BO"/>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Descripcin">
    <w:name w:val="caption"/>
    <w:basedOn w:val="Normal"/>
    <w:next w:val="Normal"/>
    <w:uiPriority w:val="35"/>
    <w:unhideWhenUsed/>
    <w:qFormat/>
    <w:rsid w:val="002655B3"/>
    <w:pPr>
      <w:spacing w:after="200"/>
    </w:pPr>
    <w:rPr>
      <w:b/>
      <w:bCs/>
      <w:color w:val="5B9BD5" w:themeColor="accent1"/>
      <w:sz w:val="18"/>
      <w:szCs w:val="18"/>
    </w:rPr>
  </w:style>
  <w:style w:type="table" w:customStyle="1" w:styleId="TableNormal1">
    <w:name w:val="Table Normal1"/>
    <w:uiPriority w:val="2"/>
    <w:semiHidden/>
    <w:unhideWhenUsed/>
    <w:qFormat/>
    <w:rsid w:val="002655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cf01">
    <w:name w:val="cf01"/>
    <w:basedOn w:val="Fuentedeprrafopredeter"/>
    <w:rsid w:val="00AF2A4F"/>
    <w:rPr>
      <w:rFonts w:ascii="Segoe UI" w:hAnsi="Segoe UI" w:cs="Segoe UI" w:hint="default"/>
      <w:color w:val="333333"/>
      <w:sz w:val="18"/>
      <w:szCs w:val="18"/>
      <w:shd w:val="clear" w:color="auto" w:fill="FFFFFF"/>
    </w:rPr>
  </w:style>
  <w:style w:type="paragraph" w:customStyle="1" w:styleId="pf0">
    <w:name w:val="pf0"/>
    <w:basedOn w:val="Normal"/>
    <w:rsid w:val="006573C6"/>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4">
    <w:name w:val="Mención sin resolver4"/>
    <w:basedOn w:val="Fuentedeprrafopredeter"/>
    <w:uiPriority w:val="99"/>
    <w:semiHidden/>
    <w:unhideWhenUsed/>
    <w:rsid w:val="006D7398"/>
    <w:rPr>
      <w:color w:val="605E5C"/>
      <w:shd w:val="clear" w:color="auto" w:fill="E1DFDD"/>
    </w:rPr>
  </w:style>
  <w:style w:type="character" w:customStyle="1" w:styleId="Mencinsinresolver5">
    <w:name w:val="Mención sin resolver5"/>
    <w:basedOn w:val="Fuentedeprrafopredeter"/>
    <w:uiPriority w:val="99"/>
    <w:semiHidden/>
    <w:unhideWhenUsed/>
    <w:rsid w:val="007D77FE"/>
    <w:rPr>
      <w:color w:val="605E5C"/>
      <w:shd w:val="clear" w:color="auto" w:fill="E1DFDD"/>
    </w:rPr>
  </w:style>
  <w:style w:type="character" w:customStyle="1" w:styleId="UnresolvedMention1">
    <w:name w:val="Unresolved Mention1"/>
    <w:basedOn w:val="Fuentedeprrafopredeter"/>
    <w:uiPriority w:val="99"/>
    <w:semiHidden/>
    <w:unhideWhenUsed/>
    <w:rsid w:val="00895BC3"/>
    <w:rPr>
      <w:color w:val="605E5C"/>
      <w:shd w:val="clear" w:color="auto" w:fill="E1DFDD"/>
    </w:rPr>
  </w:style>
  <w:style w:type="character" w:styleId="Hipervnculovisitado">
    <w:name w:val="FollowedHyperlink"/>
    <w:basedOn w:val="Fuentedeprrafopredeter"/>
    <w:uiPriority w:val="99"/>
    <w:semiHidden/>
    <w:unhideWhenUsed/>
    <w:rsid w:val="000B38A4"/>
    <w:rPr>
      <w:color w:val="954F72" w:themeColor="followedHyperlink"/>
      <w:u w:val="single"/>
    </w:rPr>
  </w:style>
  <w:style w:type="character" w:styleId="Mencinsinresolver">
    <w:name w:val="Unresolved Mention"/>
    <w:basedOn w:val="Fuentedeprrafopredeter"/>
    <w:uiPriority w:val="99"/>
    <w:semiHidden/>
    <w:unhideWhenUsed/>
    <w:rsid w:val="000B3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0718">
      <w:bodyDiv w:val="1"/>
      <w:marLeft w:val="0"/>
      <w:marRight w:val="0"/>
      <w:marTop w:val="0"/>
      <w:marBottom w:val="0"/>
      <w:divBdr>
        <w:top w:val="none" w:sz="0" w:space="0" w:color="auto"/>
        <w:left w:val="none" w:sz="0" w:space="0" w:color="auto"/>
        <w:bottom w:val="none" w:sz="0" w:space="0" w:color="auto"/>
        <w:right w:val="none" w:sz="0" w:space="0" w:color="auto"/>
      </w:divBdr>
    </w:div>
    <w:div w:id="12465952">
      <w:bodyDiv w:val="1"/>
      <w:marLeft w:val="0"/>
      <w:marRight w:val="0"/>
      <w:marTop w:val="0"/>
      <w:marBottom w:val="0"/>
      <w:divBdr>
        <w:top w:val="none" w:sz="0" w:space="0" w:color="auto"/>
        <w:left w:val="none" w:sz="0" w:space="0" w:color="auto"/>
        <w:bottom w:val="none" w:sz="0" w:space="0" w:color="auto"/>
        <w:right w:val="none" w:sz="0" w:space="0" w:color="auto"/>
      </w:divBdr>
    </w:div>
    <w:div w:id="12926577">
      <w:bodyDiv w:val="1"/>
      <w:marLeft w:val="0"/>
      <w:marRight w:val="0"/>
      <w:marTop w:val="0"/>
      <w:marBottom w:val="0"/>
      <w:divBdr>
        <w:top w:val="none" w:sz="0" w:space="0" w:color="auto"/>
        <w:left w:val="none" w:sz="0" w:space="0" w:color="auto"/>
        <w:bottom w:val="none" w:sz="0" w:space="0" w:color="auto"/>
        <w:right w:val="none" w:sz="0" w:space="0" w:color="auto"/>
      </w:divBdr>
    </w:div>
    <w:div w:id="55670890">
      <w:bodyDiv w:val="1"/>
      <w:marLeft w:val="0"/>
      <w:marRight w:val="0"/>
      <w:marTop w:val="0"/>
      <w:marBottom w:val="0"/>
      <w:divBdr>
        <w:top w:val="none" w:sz="0" w:space="0" w:color="auto"/>
        <w:left w:val="none" w:sz="0" w:space="0" w:color="auto"/>
        <w:bottom w:val="none" w:sz="0" w:space="0" w:color="auto"/>
        <w:right w:val="none" w:sz="0" w:space="0" w:color="auto"/>
      </w:divBdr>
    </w:div>
    <w:div w:id="61220880">
      <w:bodyDiv w:val="1"/>
      <w:marLeft w:val="0"/>
      <w:marRight w:val="0"/>
      <w:marTop w:val="0"/>
      <w:marBottom w:val="0"/>
      <w:divBdr>
        <w:top w:val="none" w:sz="0" w:space="0" w:color="auto"/>
        <w:left w:val="none" w:sz="0" w:space="0" w:color="auto"/>
        <w:bottom w:val="none" w:sz="0" w:space="0" w:color="auto"/>
        <w:right w:val="none" w:sz="0" w:space="0" w:color="auto"/>
      </w:divBdr>
    </w:div>
    <w:div w:id="66344663">
      <w:bodyDiv w:val="1"/>
      <w:marLeft w:val="0"/>
      <w:marRight w:val="0"/>
      <w:marTop w:val="0"/>
      <w:marBottom w:val="0"/>
      <w:divBdr>
        <w:top w:val="none" w:sz="0" w:space="0" w:color="auto"/>
        <w:left w:val="none" w:sz="0" w:space="0" w:color="auto"/>
        <w:bottom w:val="none" w:sz="0" w:space="0" w:color="auto"/>
        <w:right w:val="none" w:sz="0" w:space="0" w:color="auto"/>
      </w:divBdr>
    </w:div>
    <w:div w:id="72168865">
      <w:bodyDiv w:val="1"/>
      <w:marLeft w:val="0"/>
      <w:marRight w:val="0"/>
      <w:marTop w:val="0"/>
      <w:marBottom w:val="0"/>
      <w:divBdr>
        <w:top w:val="none" w:sz="0" w:space="0" w:color="auto"/>
        <w:left w:val="none" w:sz="0" w:space="0" w:color="auto"/>
        <w:bottom w:val="none" w:sz="0" w:space="0" w:color="auto"/>
        <w:right w:val="none" w:sz="0" w:space="0" w:color="auto"/>
      </w:divBdr>
      <w:divsChild>
        <w:div w:id="1658535347">
          <w:marLeft w:val="0"/>
          <w:marRight w:val="0"/>
          <w:marTop w:val="0"/>
          <w:marBottom w:val="0"/>
          <w:divBdr>
            <w:top w:val="none" w:sz="0" w:space="0" w:color="auto"/>
            <w:left w:val="none" w:sz="0" w:space="0" w:color="auto"/>
            <w:bottom w:val="none" w:sz="0" w:space="0" w:color="auto"/>
            <w:right w:val="none" w:sz="0" w:space="0" w:color="auto"/>
          </w:divBdr>
        </w:div>
      </w:divsChild>
    </w:div>
    <w:div w:id="74204337">
      <w:bodyDiv w:val="1"/>
      <w:marLeft w:val="0"/>
      <w:marRight w:val="0"/>
      <w:marTop w:val="0"/>
      <w:marBottom w:val="0"/>
      <w:divBdr>
        <w:top w:val="none" w:sz="0" w:space="0" w:color="auto"/>
        <w:left w:val="none" w:sz="0" w:space="0" w:color="auto"/>
        <w:bottom w:val="none" w:sz="0" w:space="0" w:color="auto"/>
        <w:right w:val="none" w:sz="0" w:space="0" w:color="auto"/>
      </w:divBdr>
    </w:div>
    <w:div w:id="78334748">
      <w:bodyDiv w:val="1"/>
      <w:marLeft w:val="0"/>
      <w:marRight w:val="0"/>
      <w:marTop w:val="0"/>
      <w:marBottom w:val="0"/>
      <w:divBdr>
        <w:top w:val="none" w:sz="0" w:space="0" w:color="auto"/>
        <w:left w:val="none" w:sz="0" w:space="0" w:color="auto"/>
        <w:bottom w:val="none" w:sz="0" w:space="0" w:color="auto"/>
        <w:right w:val="none" w:sz="0" w:space="0" w:color="auto"/>
      </w:divBdr>
    </w:div>
    <w:div w:id="82847437">
      <w:bodyDiv w:val="1"/>
      <w:marLeft w:val="0"/>
      <w:marRight w:val="0"/>
      <w:marTop w:val="0"/>
      <w:marBottom w:val="0"/>
      <w:divBdr>
        <w:top w:val="none" w:sz="0" w:space="0" w:color="auto"/>
        <w:left w:val="none" w:sz="0" w:space="0" w:color="auto"/>
        <w:bottom w:val="none" w:sz="0" w:space="0" w:color="auto"/>
        <w:right w:val="none" w:sz="0" w:space="0" w:color="auto"/>
      </w:divBdr>
    </w:div>
    <w:div w:id="92550990">
      <w:bodyDiv w:val="1"/>
      <w:marLeft w:val="0"/>
      <w:marRight w:val="0"/>
      <w:marTop w:val="0"/>
      <w:marBottom w:val="0"/>
      <w:divBdr>
        <w:top w:val="none" w:sz="0" w:space="0" w:color="auto"/>
        <w:left w:val="none" w:sz="0" w:space="0" w:color="auto"/>
        <w:bottom w:val="none" w:sz="0" w:space="0" w:color="auto"/>
        <w:right w:val="none" w:sz="0" w:space="0" w:color="auto"/>
      </w:divBdr>
    </w:div>
    <w:div w:id="100032001">
      <w:bodyDiv w:val="1"/>
      <w:marLeft w:val="0"/>
      <w:marRight w:val="0"/>
      <w:marTop w:val="0"/>
      <w:marBottom w:val="0"/>
      <w:divBdr>
        <w:top w:val="none" w:sz="0" w:space="0" w:color="auto"/>
        <w:left w:val="none" w:sz="0" w:space="0" w:color="auto"/>
        <w:bottom w:val="none" w:sz="0" w:space="0" w:color="auto"/>
        <w:right w:val="none" w:sz="0" w:space="0" w:color="auto"/>
      </w:divBdr>
    </w:div>
    <w:div w:id="120347688">
      <w:bodyDiv w:val="1"/>
      <w:marLeft w:val="0"/>
      <w:marRight w:val="0"/>
      <w:marTop w:val="0"/>
      <w:marBottom w:val="0"/>
      <w:divBdr>
        <w:top w:val="none" w:sz="0" w:space="0" w:color="auto"/>
        <w:left w:val="none" w:sz="0" w:space="0" w:color="auto"/>
        <w:bottom w:val="none" w:sz="0" w:space="0" w:color="auto"/>
        <w:right w:val="none" w:sz="0" w:space="0" w:color="auto"/>
      </w:divBdr>
      <w:divsChild>
        <w:div w:id="712584155">
          <w:marLeft w:val="0"/>
          <w:marRight w:val="0"/>
          <w:marTop w:val="0"/>
          <w:marBottom w:val="0"/>
          <w:divBdr>
            <w:top w:val="none" w:sz="0" w:space="0" w:color="auto"/>
            <w:left w:val="none" w:sz="0" w:space="0" w:color="auto"/>
            <w:bottom w:val="none" w:sz="0" w:space="0" w:color="auto"/>
            <w:right w:val="none" w:sz="0" w:space="0" w:color="auto"/>
          </w:divBdr>
          <w:divsChild>
            <w:div w:id="1924678892">
              <w:marLeft w:val="0"/>
              <w:marRight w:val="0"/>
              <w:marTop w:val="0"/>
              <w:marBottom w:val="0"/>
              <w:divBdr>
                <w:top w:val="none" w:sz="0" w:space="0" w:color="auto"/>
                <w:left w:val="none" w:sz="0" w:space="0" w:color="auto"/>
                <w:bottom w:val="none" w:sz="0" w:space="0" w:color="auto"/>
                <w:right w:val="none" w:sz="0" w:space="0" w:color="auto"/>
              </w:divBdr>
              <w:divsChild>
                <w:div w:id="373847962">
                  <w:marLeft w:val="0"/>
                  <w:marRight w:val="0"/>
                  <w:marTop w:val="0"/>
                  <w:marBottom w:val="0"/>
                  <w:divBdr>
                    <w:top w:val="none" w:sz="0" w:space="0" w:color="auto"/>
                    <w:left w:val="none" w:sz="0" w:space="0" w:color="auto"/>
                    <w:bottom w:val="none" w:sz="0" w:space="0" w:color="auto"/>
                    <w:right w:val="none" w:sz="0" w:space="0" w:color="auto"/>
                  </w:divBdr>
                  <w:divsChild>
                    <w:div w:id="1526141120">
                      <w:marLeft w:val="0"/>
                      <w:marRight w:val="0"/>
                      <w:marTop w:val="0"/>
                      <w:marBottom w:val="0"/>
                      <w:divBdr>
                        <w:top w:val="none" w:sz="0" w:space="0" w:color="auto"/>
                        <w:left w:val="none" w:sz="0" w:space="0" w:color="auto"/>
                        <w:bottom w:val="none" w:sz="0" w:space="0" w:color="auto"/>
                        <w:right w:val="none" w:sz="0" w:space="0" w:color="auto"/>
                      </w:divBdr>
                      <w:divsChild>
                        <w:div w:id="1842354213">
                          <w:marLeft w:val="0"/>
                          <w:marRight w:val="0"/>
                          <w:marTop w:val="0"/>
                          <w:marBottom w:val="0"/>
                          <w:divBdr>
                            <w:top w:val="none" w:sz="0" w:space="0" w:color="auto"/>
                            <w:left w:val="none" w:sz="0" w:space="0" w:color="auto"/>
                            <w:bottom w:val="none" w:sz="0" w:space="0" w:color="auto"/>
                            <w:right w:val="none" w:sz="0" w:space="0" w:color="auto"/>
                          </w:divBdr>
                          <w:divsChild>
                            <w:div w:id="985160793">
                              <w:marLeft w:val="0"/>
                              <w:marRight w:val="0"/>
                              <w:marTop w:val="0"/>
                              <w:marBottom w:val="0"/>
                              <w:divBdr>
                                <w:top w:val="none" w:sz="0" w:space="0" w:color="auto"/>
                                <w:left w:val="none" w:sz="0" w:space="0" w:color="auto"/>
                                <w:bottom w:val="none" w:sz="0" w:space="0" w:color="auto"/>
                                <w:right w:val="none" w:sz="0" w:space="0" w:color="auto"/>
                              </w:divBdr>
                              <w:divsChild>
                                <w:div w:id="19497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92312">
      <w:bodyDiv w:val="1"/>
      <w:marLeft w:val="0"/>
      <w:marRight w:val="0"/>
      <w:marTop w:val="0"/>
      <w:marBottom w:val="0"/>
      <w:divBdr>
        <w:top w:val="none" w:sz="0" w:space="0" w:color="auto"/>
        <w:left w:val="none" w:sz="0" w:space="0" w:color="auto"/>
        <w:bottom w:val="none" w:sz="0" w:space="0" w:color="auto"/>
        <w:right w:val="none" w:sz="0" w:space="0" w:color="auto"/>
      </w:divBdr>
    </w:div>
    <w:div w:id="153959545">
      <w:bodyDiv w:val="1"/>
      <w:marLeft w:val="0"/>
      <w:marRight w:val="0"/>
      <w:marTop w:val="0"/>
      <w:marBottom w:val="0"/>
      <w:divBdr>
        <w:top w:val="none" w:sz="0" w:space="0" w:color="auto"/>
        <w:left w:val="none" w:sz="0" w:space="0" w:color="auto"/>
        <w:bottom w:val="none" w:sz="0" w:space="0" w:color="auto"/>
        <w:right w:val="none" w:sz="0" w:space="0" w:color="auto"/>
      </w:divBdr>
    </w:div>
    <w:div w:id="154492198">
      <w:bodyDiv w:val="1"/>
      <w:marLeft w:val="0"/>
      <w:marRight w:val="0"/>
      <w:marTop w:val="0"/>
      <w:marBottom w:val="0"/>
      <w:divBdr>
        <w:top w:val="none" w:sz="0" w:space="0" w:color="auto"/>
        <w:left w:val="none" w:sz="0" w:space="0" w:color="auto"/>
        <w:bottom w:val="none" w:sz="0" w:space="0" w:color="auto"/>
        <w:right w:val="none" w:sz="0" w:space="0" w:color="auto"/>
      </w:divBdr>
    </w:div>
    <w:div w:id="166403984">
      <w:bodyDiv w:val="1"/>
      <w:marLeft w:val="0"/>
      <w:marRight w:val="0"/>
      <w:marTop w:val="0"/>
      <w:marBottom w:val="0"/>
      <w:divBdr>
        <w:top w:val="none" w:sz="0" w:space="0" w:color="auto"/>
        <w:left w:val="none" w:sz="0" w:space="0" w:color="auto"/>
        <w:bottom w:val="none" w:sz="0" w:space="0" w:color="auto"/>
        <w:right w:val="none" w:sz="0" w:space="0" w:color="auto"/>
      </w:divBdr>
      <w:divsChild>
        <w:div w:id="592008602">
          <w:marLeft w:val="0"/>
          <w:marRight w:val="0"/>
          <w:marTop w:val="0"/>
          <w:marBottom w:val="0"/>
          <w:divBdr>
            <w:top w:val="none" w:sz="0" w:space="0" w:color="auto"/>
            <w:left w:val="none" w:sz="0" w:space="0" w:color="auto"/>
            <w:bottom w:val="none" w:sz="0" w:space="0" w:color="auto"/>
            <w:right w:val="none" w:sz="0" w:space="0" w:color="auto"/>
          </w:divBdr>
        </w:div>
        <w:div w:id="1944914976">
          <w:marLeft w:val="0"/>
          <w:marRight w:val="0"/>
          <w:marTop w:val="0"/>
          <w:marBottom w:val="0"/>
          <w:divBdr>
            <w:top w:val="none" w:sz="0" w:space="0" w:color="auto"/>
            <w:left w:val="none" w:sz="0" w:space="0" w:color="auto"/>
            <w:bottom w:val="none" w:sz="0" w:space="0" w:color="auto"/>
            <w:right w:val="none" w:sz="0" w:space="0" w:color="auto"/>
          </w:divBdr>
        </w:div>
        <w:div w:id="2043289283">
          <w:marLeft w:val="0"/>
          <w:marRight w:val="0"/>
          <w:marTop w:val="0"/>
          <w:marBottom w:val="0"/>
          <w:divBdr>
            <w:top w:val="none" w:sz="0" w:space="0" w:color="auto"/>
            <w:left w:val="none" w:sz="0" w:space="0" w:color="auto"/>
            <w:bottom w:val="none" w:sz="0" w:space="0" w:color="auto"/>
            <w:right w:val="none" w:sz="0" w:space="0" w:color="auto"/>
          </w:divBdr>
          <w:divsChild>
            <w:div w:id="34354084">
              <w:marLeft w:val="0"/>
              <w:marRight w:val="0"/>
              <w:marTop w:val="0"/>
              <w:marBottom w:val="0"/>
              <w:divBdr>
                <w:top w:val="none" w:sz="0" w:space="0" w:color="auto"/>
                <w:left w:val="none" w:sz="0" w:space="0" w:color="auto"/>
                <w:bottom w:val="none" w:sz="0" w:space="0" w:color="auto"/>
                <w:right w:val="none" w:sz="0" w:space="0" w:color="auto"/>
              </w:divBdr>
            </w:div>
            <w:div w:id="402337558">
              <w:marLeft w:val="0"/>
              <w:marRight w:val="0"/>
              <w:marTop w:val="0"/>
              <w:marBottom w:val="0"/>
              <w:divBdr>
                <w:top w:val="none" w:sz="0" w:space="0" w:color="auto"/>
                <w:left w:val="none" w:sz="0" w:space="0" w:color="auto"/>
                <w:bottom w:val="none" w:sz="0" w:space="0" w:color="auto"/>
                <w:right w:val="none" w:sz="0" w:space="0" w:color="auto"/>
              </w:divBdr>
            </w:div>
            <w:div w:id="740248064">
              <w:marLeft w:val="0"/>
              <w:marRight w:val="0"/>
              <w:marTop w:val="0"/>
              <w:marBottom w:val="0"/>
              <w:divBdr>
                <w:top w:val="none" w:sz="0" w:space="0" w:color="auto"/>
                <w:left w:val="none" w:sz="0" w:space="0" w:color="auto"/>
                <w:bottom w:val="none" w:sz="0" w:space="0" w:color="auto"/>
                <w:right w:val="none" w:sz="0" w:space="0" w:color="auto"/>
              </w:divBdr>
            </w:div>
            <w:div w:id="1086262770">
              <w:marLeft w:val="0"/>
              <w:marRight w:val="0"/>
              <w:marTop w:val="0"/>
              <w:marBottom w:val="0"/>
              <w:divBdr>
                <w:top w:val="none" w:sz="0" w:space="0" w:color="auto"/>
                <w:left w:val="none" w:sz="0" w:space="0" w:color="auto"/>
                <w:bottom w:val="none" w:sz="0" w:space="0" w:color="auto"/>
                <w:right w:val="none" w:sz="0" w:space="0" w:color="auto"/>
              </w:divBdr>
            </w:div>
            <w:div w:id="14625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2790">
      <w:bodyDiv w:val="1"/>
      <w:marLeft w:val="0"/>
      <w:marRight w:val="0"/>
      <w:marTop w:val="0"/>
      <w:marBottom w:val="0"/>
      <w:divBdr>
        <w:top w:val="none" w:sz="0" w:space="0" w:color="auto"/>
        <w:left w:val="none" w:sz="0" w:space="0" w:color="auto"/>
        <w:bottom w:val="none" w:sz="0" w:space="0" w:color="auto"/>
        <w:right w:val="none" w:sz="0" w:space="0" w:color="auto"/>
      </w:divBdr>
    </w:div>
    <w:div w:id="187258421">
      <w:bodyDiv w:val="1"/>
      <w:marLeft w:val="0"/>
      <w:marRight w:val="0"/>
      <w:marTop w:val="0"/>
      <w:marBottom w:val="0"/>
      <w:divBdr>
        <w:top w:val="none" w:sz="0" w:space="0" w:color="auto"/>
        <w:left w:val="none" w:sz="0" w:space="0" w:color="auto"/>
        <w:bottom w:val="none" w:sz="0" w:space="0" w:color="auto"/>
        <w:right w:val="none" w:sz="0" w:space="0" w:color="auto"/>
      </w:divBdr>
    </w:div>
    <w:div w:id="192302818">
      <w:bodyDiv w:val="1"/>
      <w:marLeft w:val="0"/>
      <w:marRight w:val="0"/>
      <w:marTop w:val="0"/>
      <w:marBottom w:val="0"/>
      <w:divBdr>
        <w:top w:val="none" w:sz="0" w:space="0" w:color="auto"/>
        <w:left w:val="none" w:sz="0" w:space="0" w:color="auto"/>
        <w:bottom w:val="none" w:sz="0" w:space="0" w:color="auto"/>
        <w:right w:val="none" w:sz="0" w:space="0" w:color="auto"/>
      </w:divBdr>
    </w:div>
    <w:div w:id="236404141">
      <w:bodyDiv w:val="1"/>
      <w:marLeft w:val="0"/>
      <w:marRight w:val="0"/>
      <w:marTop w:val="0"/>
      <w:marBottom w:val="0"/>
      <w:divBdr>
        <w:top w:val="none" w:sz="0" w:space="0" w:color="auto"/>
        <w:left w:val="none" w:sz="0" w:space="0" w:color="auto"/>
        <w:bottom w:val="none" w:sz="0" w:space="0" w:color="auto"/>
        <w:right w:val="none" w:sz="0" w:space="0" w:color="auto"/>
      </w:divBdr>
    </w:div>
    <w:div w:id="254871142">
      <w:bodyDiv w:val="1"/>
      <w:marLeft w:val="0"/>
      <w:marRight w:val="0"/>
      <w:marTop w:val="0"/>
      <w:marBottom w:val="0"/>
      <w:divBdr>
        <w:top w:val="none" w:sz="0" w:space="0" w:color="auto"/>
        <w:left w:val="none" w:sz="0" w:space="0" w:color="auto"/>
        <w:bottom w:val="none" w:sz="0" w:space="0" w:color="auto"/>
        <w:right w:val="none" w:sz="0" w:space="0" w:color="auto"/>
      </w:divBdr>
    </w:div>
    <w:div w:id="264192993">
      <w:bodyDiv w:val="1"/>
      <w:marLeft w:val="0"/>
      <w:marRight w:val="0"/>
      <w:marTop w:val="0"/>
      <w:marBottom w:val="0"/>
      <w:divBdr>
        <w:top w:val="none" w:sz="0" w:space="0" w:color="auto"/>
        <w:left w:val="none" w:sz="0" w:space="0" w:color="auto"/>
        <w:bottom w:val="none" w:sz="0" w:space="0" w:color="auto"/>
        <w:right w:val="none" w:sz="0" w:space="0" w:color="auto"/>
      </w:divBdr>
    </w:div>
    <w:div w:id="269430778">
      <w:bodyDiv w:val="1"/>
      <w:marLeft w:val="0"/>
      <w:marRight w:val="0"/>
      <w:marTop w:val="0"/>
      <w:marBottom w:val="0"/>
      <w:divBdr>
        <w:top w:val="none" w:sz="0" w:space="0" w:color="auto"/>
        <w:left w:val="none" w:sz="0" w:space="0" w:color="auto"/>
        <w:bottom w:val="none" w:sz="0" w:space="0" w:color="auto"/>
        <w:right w:val="none" w:sz="0" w:space="0" w:color="auto"/>
      </w:divBdr>
    </w:div>
    <w:div w:id="274749544">
      <w:bodyDiv w:val="1"/>
      <w:marLeft w:val="0"/>
      <w:marRight w:val="0"/>
      <w:marTop w:val="0"/>
      <w:marBottom w:val="0"/>
      <w:divBdr>
        <w:top w:val="none" w:sz="0" w:space="0" w:color="auto"/>
        <w:left w:val="none" w:sz="0" w:space="0" w:color="auto"/>
        <w:bottom w:val="none" w:sz="0" w:space="0" w:color="auto"/>
        <w:right w:val="none" w:sz="0" w:space="0" w:color="auto"/>
      </w:divBdr>
    </w:div>
    <w:div w:id="279921392">
      <w:bodyDiv w:val="1"/>
      <w:marLeft w:val="0"/>
      <w:marRight w:val="0"/>
      <w:marTop w:val="0"/>
      <w:marBottom w:val="0"/>
      <w:divBdr>
        <w:top w:val="none" w:sz="0" w:space="0" w:color="auto"/>
        <w:left w:val="none" w:sz="0" w:space="0" w:color="auto"/>
        <w:bottom w:val="none" w:sz="0" w:space="0" w:color="auto"/>
        <w:right w:val="none" w:sz="0" w:space="0" w:color="auto"/>
      </w:divBdr>
    </w:div>
    <w:div w:id="297028871">
      <w:bodyDiv w:val="1"/>
      <w:marLeft w:val="0"/>
      <w:marRight w:val="0"/>
      <w:marTop w:val="0"/>
      <w:marBottom w:val="0"/>
      <w:divBdr>
        <w:top w:val="none" w:sz="0" w:space="0" w:color="auto"/>
        <w:left w:val="none" w:sz="0" w:space="0" w:color="auto"/>
        <w:bottom w:val="none" w:sz="0" w:space="0" w:color="auto"/>
        <w:right w:val="none" w:sz="0" w:space="0" w:color="auto"/>
      </w:divBdr>
      <w:divsChild>
        <w:div w:id="129834623">
          <w:marLeft w:val="0"/>
          <w:marRight w:val="0"/>
          <w:marTop w:val="0"/>
          <w:marBottom w:val="0"/>
          <w:divBdr>
            <w:top w:val="none" w:sz="0" w:space="0" w:color="auto"/>
            <w:left w:val="none" w:sz="0" w:space="0" w:color="auto"/>
            <w:bottom w:val="none" w:sz="0" w:space="0" w:color="auto"/>
            <w:right w:val="none" w:sz="0" w:space="0" w:color="auto"/>
          </w:divBdr>
        </w:div>
      </w:divsChild>
    </w:div>
    <w:div w:id="332951028">
      <w:bodyDiv w:val="1"/>
      <w:marLeft w:val="0"/>
      <w:marRight w:val="0"/>
      <w:marTop w:val="0"/>
      <w:marBottom w:val="0"/>
      <w:divBdr>
        <w:top w:val="none" w:sz="0" w:space="0" w:color="auto"/>
        <w:left w:val="none" w:sz="0" w:space="0" w:color="auto"/>
        <w:bottom w:val="none" w:sz="0" w:space="0" w:color="auto"/>
        <w:right w:val="none" w:sz="0" w:space="0" w:color="auto"/>
      </w:divBdr>
    </w:div>
    <w:div w:id="341670430">
      <w:bodyDiv w:val="1"/>
      <w:marLeft w:val="0"/>
      <w:marRight w:val="0"/>
      <w:marTop w:val="0"/>
      <w:marBottom w:val="0"/>
      <w:divBdr>
        <w:top w:val="none" w:sz="0" w:space="0" w:color="auto"/>
        <w:left w:val="none" w:sz="0" w:space="0" w:color="auto"/>
        <w:bottom w:val="none" w:sz="0" w:space="0" w:color="auto"/>
        <w:right w:val="none" w:sz="0" w:space="0" w:color="auto"/>
      </w:divBdr>
    </w:div>
    <w:div w:id="345405301">
      <w:bodyDiv w:val="1"/>
      <w:marLeft w:val="0"/>
      <w:marRight w:val="0"/>
      <w:marTop w:val="0"/>
      <w:marBottom w:val="0"/>
      <w:divBdr>
        <w:top w:val="none" w:sz="0" w:space="0" w:color="auto"/>
        <w:left w:val="none" w:sz="0" w:space="0" w:color="auto"/>
        <w:bottom w:val="none" w:sz="0" w:space="0" w:color="auto"/>
        <w:right w:val="none" w:sz="0" w:space="0" w:color="auto"/>
      </w:divBdr>
    </w:div>
    <w:div w:id="360398264">
      <w:bodyDiv w:val="1"/>
      <w:marLeft w:val="0"/>
      <w:marRight w:val="0"/>
      <w:marTop w:val="0"/>
      <w:marBottom w:val="0"/>
      <w:divBdr>
        <w:top w:val="none" w:sz="0" w:space="0" w:color="auto"/>
        <w:left w:val="none" w:sz="0" w:space="0" w:color="auto"/>
        <w:bottom w:val="none" w:sz="0" w:space="0" w:color="auto"/>
        <w:right w:val="none" w:sz="0" w:space="0" w:color="auto"/>
      </w:divBdr>
    </w:div>
    <w:div w:id="386026023">
      <w:bodyDiv w:val="1"/>
      <w:marLeft w:val="0"/>
      <w:marRight w:val="0"/>
      <w:marTop w:val="0"/>
      <w:marBottom w:val="0"/>
      <w:divBdr>
        <w:top w:val="none" w:sz="0" w:space="0" w:color="auto"/>
        <w:left w:val="none" w:sz="0" w:space="0" w:color="auto"/>
        <w:bottom w:val="none" w:sz="0" w:space="0" w:color="auto"/>
        <w:right w:val="none" w:sz="0" w:space="0" w:color="auto"/>
      </w:divBdr>
    </w:div>
    <w:div w:id="409545381">
      <w:bodyDiv w:val="1"/>
      <w:marLeft w:val="0"/>
      <w:marRight w:val="0"/>
      <w:marTop w:val="0"/>
      <w:marBottom w:val="0"/>
      <w:divBdr>
        <w:top w:val="none" w:sz="0" w:space="0" w:color="auto"/>
        <w:left w:val="none" w:sz="0" w:space="0" w:color="auto"/>
        <w:bottom w:val="none" w:sz="0" w:space="0" w:color="auto"/>
        <w:right w:val="none" w:sz="0" w:space="0" w:color="auto"/>
      </w:divBdr>
    </w:div>
    <w:div w:id="417408102">
      <w:bodyDiv w:val="1"/>
      <w:marLeft w:val="0"/>
      <w:marRight w:val="0"/>
      <w:marTop w:val="0"/>
      <w:marBottom w:val="0"/>
      <w:divBdr>
        <w:top w:val="none" w:sz="0" w:space="0" w:color="auto"/>
        <w:left w:val="none" w:sz="0" w:space="0" w:color="auto"/>
        <w:bottom w:val="none" w:sz="0" w:space="0" w:color="auto"/>
        <w:right w:val="none" w:sz="0" w:space="0" w:color="auto"/>
      </w:divBdr>
    </w:div>
    <w:div w:id="421724632">
      <w:bodyDiv w:val="1"/>
      <w:marLeft w:val="0"/>
      <w:marRight w:val="0"/>
      <w:marTop w:val="0"/>
      <w:marBottom w:val="0"/>
      <w:divBdr>
        <w:top w:val="none" w:sz="0" w:space="0" w:color="auto"/>
        <w:left w:val="none" w:sz="0" w:space="0" w:color="auto"/>
        <w:bottom w:val="none" w:sz="0" w:space="0" w:color="auto"/>
        <w:right w:val="none" w:sz="0" w:space="0" w:color="auto"/>
      </w:divBdr>
      <w:divsChild>
        <w:div w:id="730346927">
          <w:marLeft w:val="0"/>
          <w:marRight w:val="0"/>
          <w:marTop w:val="0"/>
          <w:marBottom w:val="0"/>
          <w:divBdr>
            <w:top w:val="none" w:sz="0" w:space="0" w:color="auto"/>
            <w:left w:val="none" w:sz="0" w:space="0" w:color="auto"/>
            <w:bottom w:val="none" w:sz="0" w:space="0" w:color="auto"/>
            <w:right w:val="none" w:sz="0" w:space="0" w:color="auto"/>
          </w:divBdr>
        </w:div>
      </w:divsChild>
    </w:div>
    <w:div w:id="425997703">
      <w:bodyDiv w:val="1"/>
      <w:marLeft w:val="0"/>
      <w:marRight w:val="0"/>
      <w:marTop w:val="0"/>
      <w:marBottom w:val="0"/>
      <w:divBdr>
        <w:top w:val="none" w:sz="0" w:space="0" w:color="auto"/>
        <w:left w:val="none" w:sz="0" w:space="0" w:color="auto"/>
        <w:bottom w:val="none" w:sz="0" w:space="0" w:color="auto"/>
        <w:right w:val="none" w:sz="0" w:space="0" w:color="auto"/>
      </w:divBdr>
    </w:div>
    <w:div w:id="439836197">
      <w:bodyDiv w:val="1"/>
      <w:marLeft w:val="0"/>
      <w:marRight w:val="0"/>
      <w:marTop w:val="0"/>
      <w:marBottom w:val="0"/>
      <w:divBdr>
        <w:top w:val="none" w:sz="0" w:space="0" w:color="auto"/>
        <w:left w:val="none" w:sz="0" w:space="0" w:color="auto"/>
        <w:bottom w:val="none" w:sz="0" w:space="0" w:color="auto"/>
        <w:right w:val="none" w:sz="0" w:space="0" w:color="auto"/>
      </w:divBdr>
    </w:div>
    <w:div w:id="443614959">
      <w:bodyDiv w:val="1"/>
      <w:marLeft w:val="0"/>
      <w:marRight w:val="0"/>
      <w:marTop w:val="0"/>
      <w:marBottom w:val="0"/>
      <w:divBdr>
        <w:top w:val="none" w:sz="0" w:space="0" w:color="auto"/>
        <w:left w:val="none" w:sz="0" w:space="0" w:color="auto"/>
        <w:bottom w:val="none" w:sz="0" w:space="0" w:color="auto"/>
        <w:right w:val="none" w:sz="0" w:space="0" w:color="auto"/>
      </w:divBdr>
      <w:divsChild>
        <w:div w:id="963191475">
          <w:marLeft w:val="0"/>
          <w:marRight w:val="0"/>
          <w:marTop w:val="0"/>
          <w:marBottom w:val="0"/>
          <w:divBdr>
            <w:top w:val="none" w:sz="0" w:space="0" w:color="auto"/>
            <w:left w:val="none" w:sz="0" w:space="0" w:color="auto"/>
            <w:bottom w:val="none" w:sz="0" w:space="0" w:color="auto"/>
            <w:right w:val="none" w:sz="0" w:space="0" w:color="auto"/>
          </w:divBdr>
        </w:div>
        <w:div w:id="1069618792">
          <w:marLeft w:val="0"/>
          <w:marRight w:val="0"/>
          <w:marTop w:val="0"/>
          <w:marBottom w:val="0"/>
          <w:divBdr>
            <w:top w:val="none" w:sz="0" w:space="0" w:color="auto"/>
            <w:left w:val="none" w:sz="0" w:space="0" w:color="auto"/>
            <w:bottom w:val="none" w:sz="0" w:space="0" w:color="auto"/>
            <w:right w:val="none" w:sz="0" w:space="0" w:color="auto"/>
          </w:divBdr>
        </w:div>
        <w:div w:id="1100033150">
          <w:marLeft w:val="0"/>
          <w:marRight w:val="0"/>
          <w:marTop w:val="0"/>
          <w:marBottom w:val="0"/>
          <w:divBdr>
            <w:top w:val="none" w:sz="0" w:space="0" w:color="auto"/>
            <w:left w:val="none" w:sz="0" w:space="0" w:color="auto"/>
            <w:bottom w:val="none" w:sz="0" w:space="0" w:color="auto"/>
            <w:right w:val="none" w:sz="0" w:space="0" w:color="auto"/>
          </w:divBdr>
        </w:div>
        <w:div w:id="1713571939">
          <w:marLeft w:val="0"/>
          <w:marRight w:val="0"/>
          <w:marTop w:val="0"/>
          <w:marBottom w:val="0"/>
          <w:divBdr>
            <w:top w:val="none" w:sz="0" w:space="0" w:color="auto"/>
            <w:left w:val="none" w:sz="0" w:space="0" w:color="auto"/>
            <w:bottom w:val="none" w:sz="0" w:space="0" w:color="auto"/>
            <w:right w:val="none" w:sz="0" w:space="0" w:color="auto"/>
          </w:divBdr>
        </w:div>
        <w:div w:id="1971588835">
          <w:marLeft w:val="0"/>
          <w:marRight w:val="0"/>
          <w:marTop w:val="0"/>
          <w:marBottom w:val="0"/>
          <w:divBdr>
            <w:top w:val="none" w:sz="0" w:space="0" w:color="auto"/>
            <w:left w:val="none" w:sz="0" w:space="0" w:color="auto"/>
            <w:bottom w:val="none" w:sz="0" w:space="0" w:color="auto"/>
            <w:right w:val="none" w:sz="0" w:space="0" w:color="auto"/>
          </w:divBdr>
        </w:div>
      </w:divsChild>
    </w:div>
    <w:div w:id="462815939">
      <w:bodyDiv w:val="1"/>
      <w:marLeft w:val="0"/>
      <w:marRight w:val="0"/>
      <w:marTop w:val="0"/>
      <w:marBottom w:val="0"/>
      <w:divBdr>
        <w:top w:val="none" w:sz="0" w:space="0" w:color="auto"/>
        <w:left w:val="none" w:sz="0" w:space="0" w:color="auto"/>
        <w:bottom w:val="none" w:sz="0" w:space="0" w:color="auto"/>
        <w:right w:val="none" w:sz="0" w:space="0" w:color="auto"/>
      </w:divBdr>
      <w:divsChild>
        <w:div w:id="528566291">
          <w:marLeft w:val="0"/>
          <w:marRight w:val="0"/>
          <w:marTop w:val="0"/>
          <w:marBottom w:val="0"/>
          <w:divBdr>
            <w:top w:val="none" w:sz="0" w:space="0" w:color="auto"/>
            <w:left w:val="none" w:sz="0" w:space="0" w:color="auto"/>
            <w:bottom w:val="none" w:sz="0" w:space="0" w:color="auto"/>
            <w:right w:val="none" w:sz="0" w:space="0" w:color="auto"/>
          </w:divBdr>
        </w:div>
      </w:divsChild>
    </w:div>
    <w:div w:id="476530345">
      <w:bodyDiv w:val="1"/>
      <w:marLeft w:val="0"/>
      <w:marRight w:val="0"/>
      <w:marTop w:val="0"/>
      <w:marBottom w:val="0"/>
      <w:divBdr>
        <w:top w:val="none" w:sz="0" w:space="0" w:color="auto"/>
        <w:left w:val="none" w:sz="0" w:space="0" w:color="auto"/>
        <w:bottom w:val="none" w:sz="0" w:space="0" w:color="auto"/>
        <w:right w:val="none" w:sz="0" w:space="0" w:color="auto"/>
      </w:divBdr>
      <w:divsChild>
        <w:div w:id="101416746">
          <w:marLeft w:val="0"/>
          <w:marRight w:val="0"/>
          <w:marTop w:val="0"/>
          <w:marBottom w:val="0"/>
          <w:divBdr>
            <w:top w:val="none" w:sz="0" w:space="0" w:color="auto"/>
            <w:left w:val="none" w:sz="0" w:space="0" w:color="auto"/>
            <w:bottom w:val="none" w:sz="0" w:space="0" w:color="auto"/>
            <w:right w:val="none" w:sz="0" w:space="0" w:color="auto"/>
          </w:divBdr>
          <w:divsChild>
            <w:div w:id="201678709">
              <w:marLeft w:val="0"/>
              <w:marRight w:val="0"/>
              <w:marTop w:val="0"/>
              <w:marBottom w:val="0"/>
              <w:divBdr>
                <w:top w:val="none" w:sz="0" w:space="0" w:color="auto"/>
                <w:left w:val="none" w:sz="0" w:space="0" w:color="auto"/>
                <w:bottom w:val="none" w:sz="0" w:space="0" w:color="auto"/>
                <w:right w:val="none" w:sz="0" w:space="0" w:color="auto"/>
              </w:divBdr>
            </w:div>
            <w:div w:id="2119064529">
              <w:marLeft w:val="0"/>
              <w:marRight w:val="0"/>
              <w:marTop w:val="0"/>
              <w:marBottom w:val="0"/>
              <w:divBdr>
                <w:top w:val="none" w:sz="0" w:space="0" w:color="auto"/>
                <w:left w:val="none" w:sz="0" w:space="0" w:color="auto"/>
                <w:bottom w:val="none" w:sz="0" w:space="0" w:color="auto"/>
                <w:right w:val="none" w:sz="0" w:space="0" w:color="auto"/>
              </w:divBdr>
              <w:divsChild>
                <w:div w:id="1769346339">
                  <w:marLeft w:val="0"/>
                  <w:marRight w:val="0"/>
                  <w:marTop w:val="0"/>
                  <w:marBottom w:val="0"/>
                  <w:divBdr>
                    <w:top w:val="none" w:sz="0" w:space="0" w:color="auto"/>
                    <w:left w:val="none" w:sz="0" w:space="0" w:color="auto"/>
                    <w:bottom w:val="none" w:sz="0" w:space="0" w:color="auto"/>
                    <w:right w:val="none" w:sz="0" w:space="0" w:color="auto"/>
                  </w:divBdr>
                  <w:divsChild>
                    <w:div w:id="913275713">
                      <w:marLeft w:val="0"/>
                      <w:marRight w:val="0"/>
                      <w:marTop w:val="0"/>
                      <w:marBottom w:val="0"/>
                      <w:divBdr>
                        <w:top w:val="none" w:sz="0" w:space="0" w:color="auto"/>
                        <w:left w:val="none" w:sz="0" w:space="0" w:color="auto"/>
                        <w:bottom w:val="none" w:sz="0" w:space="0" w:color="auto"/>
                        <w:right w:val="none" w:sz="0" w:space="0" w:color="auto"/>
                      </w:divBdr>
                    </w:div>
                    <w:div w:id="2106539482">
                      <w:marLeft w:val="0"/>
                      <w:marRight w:val="0"/>
                      <w:marTop w:val="0"/>
                      <w:marBottom w:val="0"/>
                      <w:divBdr>
                        <w:top w:val="none" w:sz="0" w:space="0" w:color="auto"/>
                        <w:left w:val="none" w:sz="0" w:space="0" w:color="auto"/>
                        <w:bottom w:val="none" w:sz="0" w:space="0" w:color="auto"/>
                        <w:right w:val="none" w:sz="0" w:space="0" w:color="auto"/>
                      </w:divBdr>
                      <w:divsChild>
                        <w:div w:id="647708232">
                          <w:marLeft w:val="0"/>
                          <w:marRight w:val="0"/>
                          <w:marTop w:val="0"/>
                          <w:marBottom w:val="0"/>
                          <w:divBdr>
                            <w:top w:val="none" w:sz="0" w:space="0" w:color="auto"/>
                            <w:left w:val="none" w:sz="0" w:space="0" w:color="auto"/>
                            <w:bottom w:val="none" w:sz="0" w:space="0" w:color="auto"/>
                            <w:right w:val="none" w:sz="0" w:space="0" w:color="auto"/>
                          </w:divBdr>
                          <w:divsChild>
                            <w:div w:id="37481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828423">
      <w:bodyDiv w:val="1"/>
      <w:marLeft w:val="0"/>
      <w:marRight w:val="0"/>
      <w:marTop w:val="0"/>
      <w:marBottom w:val="0"/>
      <w:divBdr>
        <w:top w:val="none" w:sz="0" w:space="0" w:color="auto"/>
        <w:left w:val="none" w:sz="0" w:space="0" w:color="auto"/>
        <w:bottom w:val="none" w:sz="0" w:space="0" w:color="auto"/>
        <w:right w:val="none" w:sz="0" w:space="0" w:color="auto"/>
      </w:divBdr>
    </w:div>
    <w:div w:id="496961992">
      <w:bodyDiv w:val="1"/>
      <w:marLeft w:val="0"/>
      <w:marRight w:val="0"/>
      <w:marTop w:val="0"/>
      <w:marBottom w:val="0"/>
      <w:divBdr>
        <w:top w:val="none" w:sz="0" w:space="0" w:color="auto"/>
        <w:left w:val="none" w:sz="0" w:space="0" w:color="auto"/>
        <w:bottom w:val="none" w:sz="0" w:space="0" w:color="auto"/>
        <w:right w:val="none" w:sz="0" w:space="0" w:color="auto"/>
      </w:divBdr>
    </w:div>
    <w:div w:id="533231440">
      <w:bodyDiv w:val="1"/>
      <w:marLeft w:val="0"/>
      <w:marRight w:val="0"/>
      <w:marTop w:val="0"/>
      <w:marBottom w:val="0"/>
      <w:divBdr>
        <w:top w:val="none" w:sz="0" w:space="0" w:color="auto"/>
        <w:left w:val="none" w:sz="0" w:space="0" w:color="auto"/>
        <w:bottom w:val="none" w:sz="0" w:space="0" w:color="auto"/>
        <w:right w:val="none" w:sz="0" w:space="0" w:color="auto"/>
      </w:divBdr>
    </w:div>
    <w:div w:id="585113711">
      <w:bodyDiv w:val="1"/>
      <w:marLeft w:val="0"/>
      <w:marRight w:val="0"/>
      <w:marTop w:val="0"/>
      <w:marBottom w:val="0"/>
      <w:divBdr>
        <w:top w:val="none" w:sz="0" w:space="0" w:color="auto"/>
        <w:left w:val="none" w:sz="0" w:space="0" w:color="auto"/>
        <w:bottom w:val="none" w:sz="0" w:space="0" w:color="auto"/>
        <w:right w:val="none" w:sz="0" w:space="0" w:color="auto"/>
      </w:divBdr>
    </w:div>
    <w:div w:id="593512267">
      <w:bodyDiv w:val="1"/>
      <w:marLeft w:val="0"/>
      <w:marRight w:val="0"/>
      <w:marTop w:val="0"/>
      <w:marBottom w:val="0"/>
      <w:divBdr>
        <w:top w:val="none" w:sz="0" w:space="0" w:color="auto"/>
        <w:left w:val="none" w:sz="0" w:space="0" w:color="auto"/>
        <w:bottom w:val="none" w:sz="0" w:space="0" w:color="auto"/>
        <w:right w:val="none" w:sz="0" w:space="0" w:color="auto"/>
      </w:divBdr>
    </w:div>
    <w:div w:id="596139418">
      <w:bodyDiv w:val="1"/>
      <w:marLeft w:val="0"/>
      <w:marRight w:val="0"/>
      <w:marTop w:val="0"/>
      <w:marBottom w:val="0"/>
      <w:divBdr>
        <w:top w:val="none" w:sz="0" w:space="0" w:color="auto"/>
        <w:left w:val="none" w:sz="0" w:space="0" w:color="auto"/>
        <w:bottom w:val="none" w:sz="0" w:space="0" w:color="auto"/>
        <w:right w:val="none" w:sz="0" w:space="0" w:color="auto"/>
      </w:divBdr>
    </w:div>
    <w:div w:id="600182086">
      <w:bodyDiv w:val="1"/>
      <w:marLeft w:val="0"/>
      <w:marRight w:val="0"/>
      <w:marTop w:val="0"/>
      <w:marBottom w:val="0"/>
      <w:divBdr>
        <w:top w:val="none" w:sz="0" w:space="0" w:color="auto"/>
        <w:left w:val="none" w:sz="0" w:space="0" w:color="auto"/>
        <w:bottom w:val="none" w:sz="0" w:space="0" w:color="auto"/>
        <w:right w:val="none" w:sz="0" w:space="0" w:color="auto"/>
      </w:divBdr>
    </w:div>
    <w:div w:id="607085317">
      <w:bodyDiv w:val="1"/>
      <w:marLeft w:val="0"/>
      <w:marRight w:val="0"/>
      <w:marTop w:val="0"/>
      <w:marBottom w:val="0"/>
      <w:divBdr>
        <w:top w:val="none" w:sz="0" w:space="0" w:color="auto"/>
        <w:left w:val="none" w:sz="0" w:space="0" w:color="auto"/>
        <w:bottom w:val="none" w:sz="0" w:space="0" w:color="auto"/>
        <w:right w:val="none" w:sz="0" w:space="0" w:color="auto"/>
      </w:divBdr>
    </w:div>
    <w:div w:id="609511063">
      <w:bodyDiv w:val="1"/>
      <w:marLeft w:val="0"/>
      <w:marRight w:val="0"/>
      <w:marTop w:val="0"/>
      <w:marBottom w:val="0"/>
      <w:divBdr>
        <w:top w:val="none" w:sz="0" w:space="0" w:color="auto"/>
        <w:left w:val="none" w:sz="0" w:space="0" w:color="auto"/>
        <w:bottom w:val="none" w:sz="0" w:space="0" w:color="auto"/>
        <w:right w:val="none" w:sz="0" w:space="0" w:color="auto"/>
      </w:divBdr>
    </w:div>
    <w:div w:id="624427534">
      <w:bodyDiv w:val="1"/>
      <w:marLeft w:val="0"/>
      <w:marRight w:val="0"/>
      <w:marTop w:val="0"/>
      <w:marBottom w:val="0"/>
      <w:divBdr>
        <w:top w:val="none" w:sz="0" w:space="0" w:color="auto"/>
        <w:left w:val="none" w:sz="0" w:space="0" w:color="auto"/>
        <w:bottom w:val="none" w:sz="0" w:space="0" w:color="auto"/>
        <w:right w:val="none" w:sz="0" w:space="0" w:color="auto"/>
      </w:divBdr>
    </w:div>
    <w:div w:id="672729906">
      <w:bodyDiv w:val="1"/>
      <w:marLeft w:val="0"/>
      <w:marRight w:val="0"/>
      <w:marTop w:val="0"/>
      <w:marBottom w:val="0"/>
      <w:divBdr>
        <w:top w:val="none" w:sz="0" w:space="0" w:color="auto"/>
        <w:left w:val="none" w:sz="0" w:space="0" w:color="auto"/>
        <w:bottom w:val="none" w:sz="0" w:space="0" w:color="auto"/>
        <w:right w:val="none" w:sz="0" w:space="0" w:color="auto"/>
      </w:divBdr>
    </w:div>
    <w:div w:id="695078286">
      <w:bodyDiv w:val="1"/>
      <w:marLeft w:val="0"/>
      <w:marRight w:val="0"/>
      <w:marTop w:val="0"/>
      <w:marBottom w:val="0"/>
      <w:divBdr>
        <w:top w:val="none" w:sz="0" w:space="0" w:color="auto"/>
        <w:left w:val="none" w:sz="0" w:space="0" w:color="auto"/>
        <w:bottom w:val="none" w:sz="0" w:space="0" w:color="auto"/>
        <w:right w:val="none" w:sz="0" w:space="0" w:color="auto"/>
      </w:divBdr>
      <w:divsChild>
        <w:div w:id="73089920">
          <w:marLeft w:val="0"/>
          <w:marRight w:val="0"/>
          <w:marTop w:val="0"/>
          <w:marBottom w:val="0"/>
          <w:divBdr>
            <w:top w:val="none" w:sz="0" w:space="0" w:color="auto"/>
            <w:left w:val="none" w:sz="0" w:space="0" w:color="auto"/>
            <w:bottom w:val="none" w:sz="0" w:space="0" w:color="auto"/>
            <w:right w:val="none" w:sz="0" w:space="0" w:color="auto"/>
          </w:divBdr>
        </w:div>
        <w:div w:id="233393566">
          <w:marLeft w:val="0"/>
          <w:marRight w:val="0"/>
          <w:marTop w:val="0"/>
          <w:marBottom w:val="0"/>
          <w:divBdr>
            <w:top w:val="none" w:sz="0" w:space="0" w:color="auto"/>
            <w:left w:val="none" w:sz="0" w:space="0" w:color="auto"/>
            <w:bottom w:val="none" w:sz="0" w:space="0" w:color="auto"/>
            <w:right w:val="none" w:sz="0" w:space="0" w:color="auto"/>
          </w:divBdr>
        </w:div>
        <w:div w:id="313992292">
          <w:marLeft w:val="0"/>
          <w:marRight w:val="0"/>
          <w:marTop w:val="0"/>
          <w:marBottom w:val="0"/>
          <w:divBdr>
            <w:top w:val="none" w:sz="0" w:space="0" w:color="auto"/>
            <w:left w:val="none" w:sz="0" w:space="0" w:color="auto"/>
            <w:bottom w:val="none" w:sz="0" w:space="0" w:color="auto"/>
            <w:right w:val="none" w:sz="0" w:space="0" w:color="auto"/>
          </w:divBdr>
        </w:div>
        <w:div w:id="434207505">
          <w:marLeft w:val="0"/>
          <w:marRight w:val="0"/>
          <w:marTop w:val="0"/>
          <w:marBottom w:val="0"/>
          <w:divBdr>
            <w:top w:val="none" w:sz="0" w:space="0" w:color="auto"/>
            <w:left w:val="none" w:sz="0" w:space="0" w:color="auto"/>
            <w:bottom w:val="none" w:sz="0" w:space="0" w:color="auto"/>
            <w:right w:val="none" w:sz="0" w:space="0" w:color="auto"/>
          </w:divBdr>
        </w:div>
        <w:div w:id="754328782">
          <w:marLeft w:val="0"/>
          <w:marRight w:val="0"/>
          <w:marTop w:val="0"/>
          <w:marBottom w:val="0"/>
          <w:divBdr>
            <w:top w:val="none" w:sz="0" w:space="0" w:color="auto"/>
            <w:left w:val="none" w:sz="0" w:space="0" w:color="auto"/>
            <w:bottom w:val="none" w:sz="0" w:space="0" w:color="auto"/>
            <w:right w:val="none" w:sz="0" w:space="0" w:color="auto"/>
          </w:divBdr>
        </w:div>
        <w:div w:id="765811281">
          <w:marLeft w:val="0"/>
          <w:marRight w:val="0"/>
          <w:marTop w:val="0"/>
          <w:marBottom w:val="0"/>
          <w:divBdr>
            <w:top w:val="none" w:sz="0" w:space="0" w:color="auto"/>
            <w:left w:val="none" w:sz="0" w:space="0" w:color="auto"/>
            <w:bottom w:val="none" w:sz="0" w:space="0" w:color="auto"/>
            <w:right w:val="none" w:sz="0" w:space="0" w:color="auto"/>
          </w:divBdr>
        </w:div>
        <w:div w:id="1305500814">
          <w:marLeft w:val="0"/>
          <w:marRight w:val="0"/>
          <w:marTop w:val="0"/>
          <w:marBottom w:val="0"/>
          <w:divBdr>
            <w:top w:val="none" w:sz="0" w:space="0" w:color="auto"/>
            <w:left w:val="none" w:sz="0" w:space="0" w:color="auto"/>
            <w:bottom w:val="none" w:sz="0" w:space="0" w:color="auto"/>
            <w:right w:val="none" w:sz="0" w:space="0" w:color="auto"/>
          </w:divBdr>
        </w:div>
        <w:div w:id="1422604368">
          <w:marLeft w:val="0"/>
          <w:marRight w:val="0"/>
          <w:marTop w:val="0"/>
          <w:marBottom w:val="0"/>
          <w:divBdr>
            <w:top w:val="none" w:sz="0" w:space="0" w:color="auto"/>
            <w:left w:val="none" w:sz="0" w:space="0" w:color="auto"/>
            <w:bottom w:val="none" w:sz="0" w:space="0" w:color="auto"/>
            <w:right w:val="none" w:sz="0" w:space="0" w:color="auto"/>
          </w:divBdr>
        </w:div>
        <w:div w:id="1608194930">
          <w:marLeft w:val="0"/>
          <w:marRight w:val="0"/>
          <w:marTop w:val="0"/>
          <w:marBottom w:val="0"/>
          <w:divBdr>
            <w:top w:val="none" w:sz="0" w:space="0" w:color="auto"/>
            <w:left w:val="none" w:sz="0" w:space="0" w:color="auto"/>
            <w:bottom w:val="none" w:sz="0" w:space="0" w:color="auto"/>
            <w:right w:val="none" w:sz="0" w:space="0" w:color="auto"/>
          </w:divBdr>
        </w:div>
        <w:div w:id="1733846126">
          <w:marLeft w:val="0"/>
          <w:marRight w:val="0"/>
          <w:marTop w:val="0"/>
          <w:marBottom w:val="0"/>
          <w:divBdr>
            <w:top w:val="none" w:sz="0" w:space="0" w:color="auto"/>
            <w:left w:val="none" w:sz="0" w:space="0" w:color="auto"/>
            <w:bottom w:val="none" w:sz="0" w:space="0" w:color="auto"/>
            <w:right w:val="none" w:sz="0" w:space="0" w:color="auto"/>
          </w:divBdr>
        </w:div>
        <w:div w:id="1776318062">
          <w:marLeft w:val="0"/>
          <w:marRight w:val="0"/>
          <w:marTop w:val="0"/>
          <w:marBottom w:val="0"/>
          <w:divBdr>
            <w:top w:val="none" w:sz="0" w:space="0" w:color="auto"/>
            <w:left w:val="none" w:sz="0" w:space="0" w:color="auto"/>
            <w:bottom w:val="none" w:sz="0" w:space="0" w:color="auto"/>
            <w:right w:val="none" w:sz="0" w:space="0" w:color="auto"/>
          </w:divBdr>
        </w:div>
        <w:div w:id="1833179651">
          <w:marLeft w:val="0"/>
          <w:marRight w:val="0"/>
          <w:marTop w:val="0"/>
          <w:marBottom w:val="0"/>
          <w:divBdr>
            <w:top w:val="none" w:sz="0" w:space="0" w:color="auto"/>
            <w:left w:val="none" w:sz="0" w:space="0" w:color="auto"/>
            <w:bottom w:val="none" w:sz="0" w:space="0" w:color="auto"/>
            <w:right w:val="none" w:sz="0" w:space="0" w:color="auto"/>
          </w:divBdr>
        </w:div>
        <w:div w:id="2123066507">
          <w:marLeft w:val="0"/>
          <w:marRight w:val="0"/>
          <w:marTop w:val="0"/>
          <w:marBottom w:val="0"/>
          <w:divBdr>
            <w:top w:val="none" w:sz="0" w:space="0" w:color="auto"/>
            <w:left w:val="none" w:sz="0" w:space="0" w:color="auto"/>
            <w:bottom w:val="none" w:sz="0" w:space="0" w:color="auto"/>
            <w:right w:val="none" w:sz="0" w:space="0" w:color="auto"/>
          </w:divBdr>
        </w:div>
      </w:divsChild>
    </w:div>
    <w:div w:id="701901045">
      <w:bodyDiv w:val="1"/>
      <w:marLeft w:val="0"/>
      <w:marRight w:val="0"/>
      <w:marTop w:val="0"/>
      <w:marBottom w:val="0"/>
      <w:divBdr>
        <w:top w:val="none" w:sz="0" w:space="0" w:color="auto"/>
        <w:left w:val="none" w:sz="0" w:space="0" w:color="auto"/>
        <w:bottom w:val="none" w:sz="0" w:space="0" w:color="auto"/>
        <w:right w:val="none" w:sz="0" w:space="0" w:color="auto"/>
      </w:divBdr>
    </w:div>
    <w:div w:id="707069316">
      <w:bodyDiv w:val="1"/>
      <w:marLeft w:val="0"/>
      <w:marRight w:val="0"/>
      <w:marTop w:val="0"/>
      <w:marBottom w:val="0"/>
      <w:divBdr>
        <w:top w:val="none" w:sz="0" w:space="0" w:color="auto"/>
        <w:left w:val="none" w:sz="0" w:space="0" w:color="auto"/>
        <w:bottom w:val="none" w:sz="0" w:space="0" w:color="auto"/>
        <w:right w:val="none" w:sz="0" w:space="0" w:color="auto"/>
      </w:divBdr>
    </w:div>
    <w:div w:id="740830661">
      <w:bodyDiv w:val="1"/>
      <w:marLeft w:val="0"/>
      <w:marRight w:val="0"/>
      <w:marTop w:val="0"/>
      <w:marBottom w:val="0"/>
      <w:divBdr>
        <w:top w:val="none" w:sz="0" w:space="0" w:color="auto"/>
        <w:left w:val="none" w:sz="0" w:space="0" w:color="auto"/>
        <w:bottom w:val="none" w:sz="0" w:space="0" w:color="auto"/>
        <w:right w:val="none" w:sz="0" w:space="0" w:color="auto"/>
      </w:divBdr>
    </w:div>
    <w:div w:id="761802657">
      <w:bodyDiv w:val="1"/>
      <w:marLeft w:val="0"/>
      <w:marRight w:val="0"/>
      <w:marTop w:val="0"/>
      <w:marBottom w:val="0"/>
      <w:divBdr>
        <w:top w:val="none" w:sz="0" w:space="0" w:color="auto"/>
        <w:left w:val="none" w:sz="0" w:space="0" w:color="auto"/>
        <w:bottom w:val="none" w:sz="0" w:space="0" w:color="auto"/>
        <w:right w:val="none" w:sz="0" w:space="0" w:color="auto"/>
      </w:divBdr>
      <w:divsChild>
        <w:div w:id="1286423234">
          <w:marLeft w:val="0"/>
          <w:marRight w:val="0"/>
          <w:marTop w:val="0"/>
          <w:marBottom w:val="0"/>
          <w:divBdr>
            <w:top w:val="none" w:sz="0" w:space="0" w:color="auto"/>
            <w:left w:val="none" w:sz="0" w:space="0" w:color="auto"/>
            <w:bottom w:val="none" w:sz="0" w:space="0" w:color="auto"/>
            <w:right w:val="none" w:sz="0" w:space="0" w:color="auto"/>
          </w:divBdr>
        </w:div>
      </w:divsChild>
    </w:div>
    <w:div w:id="777600868">
      <w:bodyDiv w:val="1"/>
      <w:marLeft w:val="0"/>
      <w:marRight w:val="0"/>
      <w:marTop w:val="0"/>
      <w:marBottom w:val="0"/>
      <w:divBdr>
        <w:top w:val="none" w:sz="0" w:space="0" w:color="auto"/>
        <w:left w:val="none" w:sz="0" w:space="0" w:color="auto"/>
        <w:bottom w:val="none" w:sz="0" w:space="0" w:color="auto"/>
        <w:right w:val="none" w:sz="0" w:space="0" w:color="auto"/>
      </w:divBdr>
    </w:div>
    <w:div w:id="795878853">
      <w:bodyDiv w:val="1"/>
      <w:marLeft w:val="0"/>
      <w:marRight w:val="0"/>
      <w:marTop w:val="0"/>
      <w:marBottom w:val="0"/>
      <w:divBdr>
        <w:top w:val="none" w:sz="0" w:space="0" w:color="auto"/>
        <w:left w:val="none" w:sz="0" w:space="0" w:color="auto"/>
        <w:bottom w:val="none" w:sz="0" w:space="0" w:color="auto"/>
        <w:right w:val="none" w:sz="0" w:space="0" w:color="auto"/>
      </w:divBdr>
    </w:div>
    <w:div w:id="819811680">
      <w:bodyDiv w:val="1"/>
      <w:marLeft w:val="0"/>
      <w:marRight w:val="0"/>
      <w:marTop w:val="0"/>
      <w:marBottom w:val="0"/>
      <w:divBdr>
        <w:top w:val="none" w:sz="0" w:space="0" w:color="auto"/>
        <w:left w:val="none" w:sz="0" w:space="0" w:color="auto"/>
        <w:bottom w:val="none" w:sz="0" w:space="0" w:color="auto"/>
        <w:right w:val="none" w:sz="0" w:space="0" w:color="auto"/>
      </w:divBdr>
    </w:div>
    <w:div w:id="832449271">
      <w:bodyDiv w:val="1"/>
      <w:marLeft w:val="0"/>
      <w:marRight w:val="0"/>
      <w:marTop w:val="0"/>
      <w:marBottom w:val="0"/>
      <w:divBdr>
        <w:top w:val="none" w:sz="0" w:space="0" w:color="auto"/>
        <w:left w:val="none" w:sz="0" w:space="0" w:color="auto"/>
        <w:bottom w:val="none" w:sz="0" w:space="0" w:color="auto"/>
        <w:right w:val="none" w:sz="0" w:space="0" w:color="auto"/>
      </w:divBdr>
      <w:divsChild>
        <w:div w:id="937637584">
          <w:marLeft w:val="0"/>
          <w:marRight w:val="0"/>
          <w:marTop w:val="0"/>
          <w:marBottom w:val="0"/>
          <w:divBdr>
            <w:top w:val="none" w:sz="0" w:space="0" w:color="auto"/>
            <w:left w:val="none" w:sz="0" w:space="0" w:color="auto"/>
            <w:bottom w:val="none" w:sz="0" w:space="0" w:color="auto"/>
            <w:right w:val="none" w:sz="0" w:space="0" w:color="auto"/>
          </w:divBdr>
        </w:div>
        <w:div w:id="1327901133">
          <w:marLeft w:val="0"/>
          <w:marRight w:val="0"/>
          <w:marTop w:val="0"/>
          <w:marBottom w:val="0"/>
          <w:divBdr>
            <w:top w:val="none" w:sz="0" w:space="0" w:color="auto"/>
            <w:left w:val="none" w:sz="0" w:space="0" w:color="auto"/>
            <w:bottom w:val="none" w:sz="0" w:space="0" w:color="auto"/>
            <w:right w:val="none" w:sz="0" w:space="0" w:color="auto"/>
          </w:divBdr>
        </w:div>
        <w:div w:id="1995790834">
          <w:marLeft w:val="0"/>
          <w:marRight w:val="0"/>
          <w:marTop w:val="0"/>
          <w:marBottom w:val="0"/>
          <w:divBdr>
            <w:top w:val="none" w:sz="0" w:space="0" w:color="auto"/>
            <w:left w:val="none" w:sz="0" w:space="0" w:color="auto"/>
            <w:bottom w:val="none" w:sz="0" w:space="0" w:color="auto"/>
            <w:right w:val="none" w:sz="0" w:space="0" w:color="auto"/>
          </w:divBdr>
        </w:div>
      </w:divsChild>
    </w:div>
    <w:div w:id="834883419">
      <w:bodyDiv w:val="1"/>
      <w:marLeft w:val="0"/>
      <w:marRight w:val="0"/>
      <w:marTop w:val="0"/>
      <w:marBottom w:val="0"/>
      <w:divBdr>
        <w:top w:val="none" w:sz="0" w:space="0" w:color="auto"/>
        <w:left w:val="none" w:sz="0" w:space="0" w:color="auto"/>
        <w:bottom w:val="none" w:sz="0" w:space="0" w:color="auto"/>
        <w:right w:val="none" w:sz="0" w:space="0" w:color="auto"/>
      </w:divBdr>
    </w:div>
    <w:div w:id="836650097">
      <w:bodyDiv w:val="1"/>
      <w:marLeft w:val="0"/>
      <w:marRight w:val="0"/>
      <w:marTop w:val="0"/>
      <w:marBottom w:val="0"/>
      <w:divBdr>
        <w:top w:val="none" w:sz="0" w:space="0" w:color="auto"/>
        <w:left w:val="none" w:sz="0" w:space="0" w:color="auto"/>
        <w:bottom w:val="none" w:sz="0" w:space="0" w:color="auto"/>
        <w:right w:val="none" w:sz="0" w:space="0" w:color="auto"/>
      </w:divBdr>
    </w:div>
    <w:div w:id="838035960">
      <w:bodyDiv w:val="1"/>
      <w:marLeft w:val="0"/>
      <w:marRight w:val="0"/>
      <w:marTop w:val="0"/>
      <w:marBottom w:val="0"/>
      <w:divBdr>
        <w:top w:val="none" w:sz="0" w:space="0" w:color="auto"/>
        <w:left w:val="none" w:sz="0" w:space="0" w:color="auto"/>
        <w:bottom w:val="none" w:sz="0" w:space="0" w:color="auto"/>
        <w:right w:val="none" w:sz="0" w:space="0" w:color="auto"/>
      </w:divBdr>
    </w:div>
    <w:div w:id="849609147">
      <w:bodyDiv w:val="1"/>
      <w:marLeft w:val="0"/>
      <w:marRight w:val="0"/>
      <w:marTop w:val="0"/>
      <w:marBottom w:val="0"/>
      <w:divBdr>
        <w:top w:val="none" w:sz="0" w:space="0" w:color="auto"/>
        <w:left w:val="none" w:sz="0" w:space="0" w:color="auto"/>
        <w:bottom w:val="none" w:sz="0" w:space="0" w:color="auto"/>
        <w:right w:val="none" w:sz="0" w:space="0" w:color="auto"/>
      </w:divBdr>
    </w:div>
    <w:div w:id="854153801">
      <w:bodyDiv w:val="1"/>
      <w:marLeft w:val="0"/>
      <w:marRight w:val="0"/>
      <w:marTop w:val="0"/>
      <w:marBottom w:val="0"/>
      <w:divBdr>
        <w:top w:val="none" w:sz="0" w:space="0" w:color="auto"/>
        <w:left w:val="none" w:sz="0" w:space="0" w:color="auto"/>
        <w:bottom w:val="none" w:sz="0" w:space="0" w:color="auto"/>
        <w:right w:val="none" w:sz="0" w:space="0" w:color="auto"/>
      </w:divBdr>
    </w:div>
    <w:div w:id="858936625">
      <w:bodyDiv w:val="1"/>
      <w:marLeft w:val="0"/>
      <w:marRight w:val="0"/>
      <w:marTop w:val="0"/>
      <w:marBottom w:val="0"/>
      <w:divBdr>
        <w:top w:val="none" w:sz="0" w:space="0" w:color="auto"/>
        <w:left w:val="none" w:sz="0" w:space="0" w:color="auto"/>
        <w:bottom w:val="none" w:sz="0" w:space="0" w:color="auto"/>
        <w:right w:val="none" w:sz="0" w:space="0" w:color="auto"/>
      </w:divBdr>
    </w:div>
    <w:div w:id="903180243">
      <w:bodyDiv w:val="1"/>
      <w:marLeft w:val="0"/>
      <w:marRight w:val="0"/>
      <w:marTop w:val="0"/>
      <w:marBottom w:val="0"/>
      <w:divBdr>
        <w:top w:val="none" w:sz="0" w:space="0" w:color="auto"/>
        <w:left w:val="none" w:sz="0" w:space="0" w:color="auto"/>
        <w:bottom w:val="none" w:sz="0" w:space="0" w:color="auto"/>
        <w:right w:val="none" w:sz="0" w:space="0" w:color="auto"/>
      </w:divBdr>
    </w:div>
    <w:div w:id="911695164">
      <w:bodyDiv w:val="1"/>
      <w:marLeft w:val="0"/>
      <w:marRight w:val="0"/>
      <w:marTop w:val="0"/>
      <w:marBottom w:val="0"/>
      <w:divBdr>
        <w:top w:val="none" w:sz="0" w:space="0" w:color="auto"/>
        <w:left w:val="none" w:sz="0" w:space="0" w:color="auto"/>
        <w:bottom w:val="none" w:sz="0" w:space="0" w:color="auto"/>
        <w:right w:val="none" w:sz="0" w:space="0" w:color="auto"/>
      </w:divBdr>
    </w:div>
    <w:div w:id="913010652">
      <w:bodyDiv w:val="1"/>
      <w:marLeft w:val="0"/>
      <w:marRight w:val="0"/>
      <w:marTop w:val="0"/>
      <w:marBottom w:val="0"/>
      <w:divBdr>
        <w:top w:val="none" w:sz="0" w:space="0" w:color="auto"/>
        <w:left w:val="none" w:sz="0" w:space="0" w:color="auto"/>
        <w:bottom w:val="none" w:sz="0" w:space="0" w:color="auto"/>
        <w:right w:val="none" w:sz="0" w:space="0" w:color="auto"/>
      </w:divBdr>
    </w:div>
    <w:div w:id="945886193">
      <w:bodyDiv w:val="1"/>
      <w:marLeft w:val="0"/>
      <w:marRight w:val="0"/>
      <w:marTop w:val="0"/>
      <w:marBottom w:val="0"/>
      <w:divBdr>
        <w:top w:val="none" w:sz="0" w:space="0" w:color="auto"/>
        <w:left w:val="none" w:sz="0" w:space="0" w:color="auto"/>
        <w:bottom w:val="none" w:sz="0" w:space="0" w:color="auto"/>
        <w:right w:val="none" w:sz="0" w:space="0" w:color="auto"/>
      </w:divBdr>
    </w:div>
    <w:div w:id="946499508">
      <w:bodyDiv w:val="1"/>
      <w:marLeft w:val="0"/>
      <w:marRight w:val="0"/>
      <w:marTop w:val="0"/>
      <w:marBottom w:val="0"/>
      <w:divBdr>
        <w:top w:val="none" w:sz="0" w:space="0" w:color="auto"/>
        <w:left w:val="none" w:sz="0" w:space="0" w:color="auto"/>
        <w:bottom w:val="none" w:sz="0" w:space="0" w:color="auto"/>
        <w:right w:val="none" w:sz="0" w:space="0" w:color="auto"/>
      </w:divBdr>
    </w:div>
    <w:div w:id="963579491">
      <w:bodyDiv w:val="1"/>
      <w:marLeft w:val="0"/>
      <w:marRight w:val="0"/>
      <w:marTop w:val="0"/>
      <w:marBottom w:val="0"/>
      <w:divBdr>
        <w:top w:val="none" w:sz="0" w:space="0" w:color="auto"/>
        <w:left w:val="none" w:sz="0" w:space="0" w:color="auto"/>
        <w:bottom w:val="none" w:sz="0" w:space="0" w:color="auto"/>
        <w:right w:val="none" w:sz="0" w:space="0" w:color="auto"/>
      </w:divBdr>
    </w:div>
    <w:div w:id="981810591">
      <w:bodyDiv w:val="1"/>
      <w:marLeft w:val="0"/>
      <w:marRight w:val="0"/>
      <w:marTop w:val="0"/>
      <w:marBottom w:val="0"/>
      <w:divBdr>
        <w:top w:val="none" w:sz="0" w:space="0" w:color="auto"/>
        <w:left w:val="none" w:sz="0" w:space="0" w:color="auto"/>
        <w:bottom w:val="none" w:sz="0" w:space="0" w:color="auto"/>
        <w:right w:val="none" w:sz="0" w:space="0" w:color="auto"/>
      </w:divBdr>
    </w:div>
    <w:div w:id="1001811057">
      <w:bodyDiv w:val="1"/>
      <w:marLeft w:val="0"/>
      <w:marRight w:val="0"/>
      <w:marTop w:val="0"/>
      <w:marBottom w:val="0"/>
      <w:divBdr>
        <w:top w:val="none" w:sz="0" w:space="0" w:color="auto"/>
        <w:left w:val="none" w:sz="0" w:space="0" w:color="auto"/>
        <w:bottom w:val="none" w:sz="0" w:space="0" w:color="auto"/>
        <w:right w:val="none" w:sz="0" w:space="0" w:color="auto"/>
      </w:divBdr>
    </w:div>
    <w:div w:id="1009987020">
      <w:bodyDiv w:val="1"/>
      <w:marLeft w:val="0"/>
      <w:marRight w:val="0"/>
      <w:marTop w:val="0"/>
      <w:marBottom w:val="0"/>
      <w:divBdr>
        <w:top w:val="none" w:sz="0" w:space="0" w:color="auto"/>
        <w:left w:val="none" w:sz="0" w:space="0" w:color="auto"/>
        <w:bottom w:val="none" w:sz="0" w:space="0" w:color="auto"/>
        <w:right w:val="none" w:sz="0" w:space="0" w:color="auto"/>
      </w:divBdr>
    </w:div>
    <w:div w:id="1015765044">
      <w:bodyDiv w:val="1"/>
      <w:marLeft w:val="0"/>
      <w:marRight w:val="0"/>
      <w:marTop w:val="0"/>
      <w:marBottom w:val="0"/>
      <w:divBdr>
        <w:top w:val="none" w:sz="0" w:space="0" w:color="auto"/>
        <w:left w:val="none" w:sz="0" w:space="0" w:color="auto"/>
        <w:bottom w:val="none" w:sz="0" w:space="0" w:color="auto"/>
        <w:right w:val="none" w:sz="0" w:space="0" w:color="auto"/>
      </w:divBdr>
    </w:div>
    <w:div w:id="1039823449">
      <w:bodyDiv w:val="1"/>
      <w:marLeft w:val="0"/>
      <w:marRight w:val="0"/>
      <w:marTop w:val="0"/>
      <w:marBottom w:val="0"/>
      <w:divBdr>
        <w:top w:val="none" w:sz="0" w:space="0" w:color="auto"/>
        <w:left w:val="none" w:sz="0" w:space="0" w:color="auto"/>
        <w:bottom w:val="none" w:sz="0" w:space="0" w:color="auto"/>
        <w:right w:val="none" w:sz="0" w:space="0" w:color="auto"/>
      </w:divBdr>
      <w:divsChild>
        <w:div w:id="37631018">
          <w:marLeft w:val="0"/>
          <w:marRight w:val="0"/>
          <w:marTop w:val="0"/>
          <w:marBottom w:val="0"/>
          <w:divBdr>
            <w:top w:val="none" w:sz="0" w:space="0" w:color="auto"/>
            <w:left w:val="none" w:sz="0" w:space="0" w:color="auto"/>
            <w:bottom w:val="none" w:sz="0" w:space="0" w:color="auto"/>
            <w:right w:val="none" w:sz="0" w:space="0" w:color="auto"/>
          </w:divBdr>
        </w:div>
      </w:divsChild>
    </w:div>
    <w:div w:id="1055931627">
      <w:bodyDiv w:val="1"/>
      <w:marLeft w:val="0"/>
      <w:marRight w:val="0"/>
      <w:marTop w:val="0"/>
      <w:marBottom w:val="0"/>
      <w:divBdr>
        <w:top w:val="none" w:sz="0" w:space="0" w:color="auto"/>
        <w:left w:val="none" w:sz="0" w:space="0" w:color="auto"/>
        <w:bottom w:val="none" w:sz="0" w:space="0" w:color="auto"/>
        <w:right w:val="none" w:sz="0" w:space="0" w:color="auto"/>
      </w:divBdr>
      <w:divsChild>
        <w:div w:id="619147717">
          <w:marLeft w:val="0"/>
          <w:marRight w:val="0"/>
          <w:marTop w:val="0"/>
          <w:marBottom w:val="0"/>
          <w:divBdr>
            <w:top w:val="none" w:sz="0" w:space="0" w:color="auto"/>
            <w:left w:val="none" w:sz="0" w:space="0" w:color="auto"/>
            <w:bottom w:val="none" w:sz="0" w:space="0" w:color="auto"/>
            <w:right w:val="none" w:sz="0" w:space="0" w:color="auto"/>
          </w:divBdr>
        </w:div>
        <w:div w:id="1028795571">
          <w:marLeft w:val="0"/>
          <w:marRight w:val="0"/>
          <w:marTop w:val="0"/>
          <w:marBottom w:val="0"/>
          <w:divBdr>
            <w:top w:val="none" w:sz="0" w:space="0" w:color="auto"/>
            <w:left w:val="none" w:sz="0" w:space="0" w:color="auto"/>
            <w:bottom w:val="none" w:sz="0" w:space="0" w:color="auto"/>
            <w:right w:val="none" w:sz="0" w:space="0" w:color="auto"/>
          </w:divBdr>
        </w:div>
        <w:div w:id="1682394316">
          <w:marLeft w:val="0"/>
          <w:marRight w:val="0"/>
          <w:marTop w:val="0"/>
          <w:marBottom w:val="0"/>
          <w:divBdr>
            <w:top w:val="none" w:sz="0" w:space="0" w:color="auto"/>
            <w:left w:val="none" w:sz="0" w:space="0" w:color="auto"/>
            <w:bottom w:val="none" w:sz="0" w:space="0" w:color="auto"/>
            <w:right w:val="none" w:sz="0" w:space="0" w:color="auto"/>
          </w:divBdr>
        </w:div>
      </w:divsChild>
    </w:div>
    <w:div w:id="1065883461">
      <w:bodyDiv w:val="1"/>
      <w:marLeft w:val="0"/>
      <w:marRight w:val="0"/>
      <w:marTop w:val="0"/>
      <w:marBottom w:val="0"/>
      <w:divBdr>
        <w:top w:val="none" w:sz="0" w:space="0" w:color="auto"/>
        <w:left w:val="none" w:sz="0" w:space="0" w:color="auto"/>
        <w:bottom w:val="none" w:sz="0" w:space="0" w:color="auto"/>
        <w:right w:val="none" w:sz="0" w:space="0" w:color="auto"/>
      </w:divBdr>
    </w:div>
    <w:div w:id="1071658437">
      <w:bodyDiv w:val="1"/>
      <w:marLeft w:val="0"/>
      <w:marRight w:val="0"/>
      <w:marTop w:val="0"/>
      <w:marBottom w:val="0"/>
      <w:divBdr>
        <w:top w:val="none" w:sz="0" w:space="0" w:color="auto"/>
        <w:left w:val="none" w:sz="0" w:space="0" w:color="auto"/>
        <w:bottom w:val="none" w:sz="0" w:space="0" w:color="auto"/>
        <w:right w:val="none" w:sz="0" w:space="0" w:color="auto"/>
      </w:divBdr>
    </w:div>
    <w:div w:id="1127774657">
      <w:bodyDiv w:val="1"/>
      <w:marLeft w:val="0"/>
      <w:marRight w:val="0"/>
      <w:marTop w:val="0"/>
      <w:marBottom w:val="0"/>
      <w:divBdr>
        <w:top w:val="none" w:sz="0" w:space="0" w:color="auto"/>
        <w:left w:val="none" w:sz="0" w:space="0" w:color="auto"/>
        <w:bottom w:val="none" w:sz="0" w:space="0" w:color="auto"/>
        <w:right w:val="none" w:sz="0" w:space="0" w:color="auto"/>
      </w:divBdr>
    </w:div>
    <w:div w:id="1152983589">
      <w:bodyDiv w:val="1"/>
      <w:marLeft w:val="0"/>
      <w:marRight w:val="0"/>
      <w:marTop w:val="0"/>
      <w:marBottom w:val="0"/>
      <w:divBdr>
        <w:top w:val="none" w:sz="0" w:space="0" w:color="auto"/>
        <w:left w:val="none" w:sz="0" w:space="0" w:color="auto"/>
        <w:bottom w:val="none" w:sz="0" w:space="0" w:color="auto"/>
        <w:right w:val="none" w:sz="0" w:space="0" w:color="auto"/>
      </w:divBdr>
    </w:div>
    <w:div w:id="1161774760">
      <w:bodyDiv w:val="1"/>
      <w:marLeft w:val="0"/>
      <w:marRight w:val="0"/>
      <w:marTop w:val="0"/>
      <w:marBottom w:val="0"/>
      <w:divBdr>
        <w:top w:val="none" w:sz="0" w:space="0" w:color="auto"/>
        <w:left w:val="none" w:sz="0" w:space="0" w:color="auto"/>
        <w:bottom w:val="none" w:sz="0" w:space="0" w:color="auto"/>
        <w:right w:val="none" w:sz="0" w:space="0" w:color="auto"/>
      </w:divBdr>
    </w:div>
    <w:div w:id="1179004652">
      <w:bodyDiv w:val="1"/>
      <w:marLeft w:val="0"/>
      <w:marRight w:val="0"/>
      <w:marTop w:val="0"/>
      <w:marBottom w:val="0"/>
      <w:divBdr>
        <w:top w:val="none" w:sz="0" w:space="0" w:color="auto"/>
        <w:left w:val="none" w:sz="0" w:space="0" w:color="auto"/>
        <w:bottom w:val="none" w:sz="0" w:space="0" w:color="auto"/>
        <w:right w:val="none" w:sz="0" w:space="0" w:color="auto"/>
      </w:divBdr>
    </w:div>
    <w:div w:id="1184200439">
      <w:bodyDiv w:val="1"/>
      <w:marLeft w:val="0"/>
      <w:marRight w:val="0"/>
      <w:marTop w:val="0"/>
      <w:marBottom w:val="0"/>
      <w:divBdr>
        <w:top w:val="none" w:sz="0" w:space="0" w:color="auto"/>
        <w:left w:val="none" w:sz="0" w:space="0" w:color="auto"/>
        <w:bottom w:val="none" w:sz="0" w:space="0" w:color="auto"/>
        <w:right w:val="none" w:sz="0" w:space="0" w:color="auto"/>
      </w:divBdr>
      <w:divsChild>
        <w:div w:id="738870102">
          <w:marLeft w:val="0"/>
          <w:marRight w:val="0"/>
          <w:marTop w:val="0"/>
          <w:marBottom w:val="0"/>
          <w:divBdr>
            <w:top w:val="none" w:sz="0" w:space="0" w:color="auto"/>
            <w:left w:val="none" w:sz="0" w:space="0" w:color="auto"/>
            <w:bottom w:val="none" w:sz="0" w:space="0" w:color="auto"/>
            <w:right w:val="none" w:sz="0" w:space="0" w:color="auto"/>
          </w:divBdr>
        </w:div>
      </w:divsChild>
    </w:div>
    <w:div w:id="1203206176">
      <w:bodyDiv w:val="1"/>
      <w:marLeft w:val="0"/>
      <w:marRight w:val="0"/>
      <w:marTop w:val="0"/>
      <w:marBottom w:val="0"/>
      <w:divBdr>
        <w:top w:val="none" w:sz="0" w:space="0" w:color="auto"/>
        <w:left w:val="none" w:sz="0" w:space="0" w:color="auto"/>
        <w:bottom w:val="none" w:sz="0" w:space="0" w:color="auto"/>
        <w:right w:val="none" w:sz="0" w:space="0" w:color="auto"/>
      </w:divBdr>
    </w:div>
    <w:div w:id="1225870907">
      <w:bodyDiv w:val="1"/>
      <w:marLeft w:val="0"/>
      <w:marRight w:val="0"/>
      <w:marTop w:val="0"/>
      <w:marBottom w:val="0"/>
      <w:divBdr>
        <w:top w:val="none" w:sz="0" w:space="0" w:color="auto"/>
        <w:left w:val="none" w:sz="0" w:space="0" w:color="auto"/>
        <w:bottom w:val="none" w:sz="0" w:space="0" w:color="auto"/>
        <w:right w:val="none" w:sz="0" w:space="0" w:color="auto"/>
      </w:divBdr>
      <w:divsChild>
        <w:div w:id="1610430066">
          <w:marLeft w:val="0"/>
          <w:marRight w:val="0"/>
          <w:marTop w:val="0"/>
          <w:marBottom w:val="0"/>
          <w:divBdr>
            <w:top w:val="none" w:sz="0" w:space="0" w:color="auto"/>
            <w:left w:val="none" w:sz="0" w:space="0" w:color="auto"/>
            <w:bottom w:val="none" w:sz="0" w:space="0" w:color="auto"/>
            <w:right w:val="none" w:sz="0" w:space="0" w:color="auto"/>
          </w:divBdr>
        </w:div>
      </w:divsChild>
    </w:div>
    <w:div w:id="1254775140">
      <w:bodyDiv w:val="1"/>
      <w:marLeft w:val="0"/>
      <w:marRight w:val="0"/>
      <w:marTop w:val="0"/>
      <w:marBottom w:val="0"/>
      <w:divBdr>
        <w:top w:val="none" w:sz="0" w:space="0" w:color="auto"/>
        <w:left w:val="none" w:sz="0" w:space="0" w:color="auto"/>
        <w:bottom w:val="none" w:sz="0" w:space="0" w:color="auto"/>
        <w:right w:val="none" w:sz="0" w:space="0" w:color="auto"/>
      </w:divBdr>
    </w:div>
    <w:div w:id="1321275209">
      <w:bodyDiv w:val="1"/>
      <w:marLeft w:val="0"/>
      <w:marRight w:val="0"/>
      <w:marTop w:val="0"/>
      <w:marBottom w:val="0"/>
      <w:divBdr>
        <w:top w:val="none" w:sz="0" w:space="0" w:color="auto"/>
        <w:left w:val="none" w:sz="0" w:space="0" w:color="auto"/>
        <w:bottom w:val="none" w:sz="0" w:space="0" w:color="auto"/>
        <w:right w:val="none" w:sz="0" w:space="0" w:color="auto"/>
      </w:divBdr>
      <w:divsChild>
        <w:div w:id="1384602282">
          <w:marLeft w:val="0"/>
          <w:marRight w:val="0"/>
          <w:marTop w:val="0"/>
          <w:marBottom w:val="0"/>
          <w:divBdr>
            <w:top w:val="none" w:sz="0" w:space="0" w:color="auto"/>
            <w:left w:val="none" w:sz="0" w:space="0" w:color="auto"/>
            <w:bottom w:val="none" w:sz="0" w:space="0" w:color="auto"/>
            <w:right w:val="none" w:sz="0" w:space="0" w:color="auto"/>
          </w:divBdr>
        </w:div>
        <w:div w:id="1806505124">
          <w:marLeft w:val="0"/>
          <w:marRight w:val="0"/>
          <w:marTop w:val="0"/>
          <w:marBottom w:val="0"/>
          <w:divBdr>
            <w:top w:val="none" w:sz="0" w:space="0" w:color="auto"/>
            <w:left w:val="none" w:sz="0" w:space="0" w:color="auto"/>
            <w:bottom w:val="none" w:sz="0" w:space="0" w:color="auto"/>
            <w:right w:val="none" w:sz="0" w:space="0" w:color="auto"/>
          </w:divBdr>
        </w:div>
      </w:divsChild>
    </w:div>
    <w:div w:id="1326319518">
      <w:bodyDiv w:val="1"/>
      <w:marLeft w:val="0"/>
      <w:marRight w:val="0"/>
      <w:marTop w:val="0"/>
      <w:marBottom w:val="0"/>
      <w:divBdr>
        <w:top w:val="none" w:sz="0" w:space="0" w:color="auto"/>
        <w:left w:val="none" w:sz="0" w:space="0" w:color="auto"/>
        <w:bottom w:val="none" w:sz="0" w:space="0" w:color="auto"/>
        <w:right w:val="none" w:sz="0" w:space="0" w:color="auto"/>
      </w:divBdr>
    </w:div>
    <w:div w:id="1350646357">
      <w:bodyDiv w:val="1"/>
      <w:marLeft w:val="0"/>
      <w:marRight w:val="0"/>
      <w:marTop w:val="0"/>
      <w:marBottom w:val="0"/>
      <w:divBdr>
        <w:top w:val="none" w:sz="0" w:space="0" w:color="auto"/>
        <w:left w:val="none" w:sz="0" w:space="0" w:color="auto"/>
        <w:bottom w:val="none" w:sz="0" w:space="0" w:color="auto"/>
        <w:right w:val="none" w:sz="0" w:space="0" w:color="auto"/>
      </w:divBdr>
      <w:divsChild>
        <w:div w:id="1892376274">
          <w:marLeft w:val="0"/>
          <w:marRight w:val="0"/>
          <w:marTop w:val="0"/>
          <w:marBottom w:val="0"/>
          <w:divBdr>
            <w:top w:val="none" w:sz="0" w:space="0" w:color="auto"/>
            <w:left w:val="none" w:sz="0" w:space="0" w:color="auto"/>
            <w:bottom w:val="none" w:sz="0" w:space="0" w:color="auto"/>
            <w:right w:val="none" w:sz="0" w:space="0" w:color="auto"/>
          </w:divBdr>
        </w:div>
      </w:divsChild>
    </w:div>
    <w:div w:id="1350647282">
      <w:bodyDiv w:val="1"/>
      <w:marLeft w:val="0"/>
      <w:marRight w:val="0"/>
      <w:marTop w:val="0"/>
      <w:marBottom w:val="0"/>
      <w:divBdr>
        <w:top w:val="none" w:sz="0" w:space="0" w:color="auto"/>
        <w:left w:val="none" w:sz="0" w:space="0" w:color="auto"/>
        <w:bottom w:val="none" w:sz="0" w:space="0" w:color="auto"/>
        <w:right w:val="none" w:sz="0" w:space="0" w:color="auto"/>
      </w:divBdr>
    </w:div>
    <w:div w:id="1370373061">
      <w:bodyDiv w:val="1"/>
      <w:marLeft w:val="0"/>
      <w:marRight w:val="0"/>
      <w:marTop w:val="0"/>
      <w:marBottom w:val="0"/>
      <w:divBdr>
        <w:top w:val="none" w:sz="0" w:space="0" w:color="auto"/>
        <w:left w:val="none" w:sz="0" w:space="0" w:color="auto"/>
        <w:bottom w:val="none" w:sz="0" w:space="0" w:color="auto"/>
        <w:right w:val="none" w:sz="0" w:space="0" w:color="auto"/>
      </w:divBdr>
    </w:div>
    <w:div w:id="1405179122">
      <w:bodyDiv w:val="1"/>
      <w:marLeft w:val="0"/>
      <w:marRight w:val="0"/>
      <w:marTop w:val="0"/>
      <w:marBottom w:val="0"/>
      <w:divBdr>
        <w:top w:val="none" w:sz="0" w:space="0" w:color="auto"/>
        <w:left w:val="none" w:sz="0" w:space="0" w:color="auto"/>
        <w:bottom w:val="none" w:sz="0" w:space="0" w:color="auto"/>
        <w:right w:val="none" w:sz="0" w:space="0" w:color="auto"/>
      </w:divBdr>
    </w:div>
    <w:div w:id="1412659163">
      <w:bodyDiv w:val="1"/>
      <w:marLeft w:val="0"/>
      <w:marRight w:val="0"/>
      <w:marTop w:val="0"/>
      <w:marBottom w:val="0"/>
      <w:divBdr>
        <w:top w:val="none" w:sz="0" w:space="0" w:color="auto"/>
        <w:left w:val="none" w:sz="0" w:space="0" w:color="auto"/>
        <w:bottom w:val="none" w:sz="0" w:space="0" w:color="auto"/>
        <w:right w:val="none" w:sz="0" w:space="0" w:color="auto"/>
      </w:divBdr>
      <w:divsChild>
        <w:div w:id="58982687">
          <w:marLeft w:val="0"/>
          <w:marRight w:val="0"/>
          <w:marTop w:val="0"/>
          <w:marBottom w:val="0"/>
          <w:divBdr>
            <w:top w:val="none" w:sz="0" w:space="0" w:color="auto"/>
            <w:left w:val="none" w:sz="0" w:space="0" w:color="auto"/>
            <w:bottom w:val="none" w:sz="0" w:space="0" w:color="auto"/>
            <w:right w:val="none" w:sz="0" w:space="0" w:color="auto"/>
          </w:divBdr>
        </w:div>
        <w:div w:id="1843816071">
          <w:marLeft w:val="0"/>
          <w:marRight w:val="0"/>
          <w:marTop w:val="0"/>
          <w:marBottom w:val="0"/>
          <w:divBdr>
            <w:top w:val="none" w:sz="0" w:space="0" w:color="auto"/>
            <w:left w:val="none" w:sz="0" w:space="0" w:color="auto"/>
            <w:bottom w:val="none" w:sz="0" w:space="0" w:color="auto"/>
            <w:right w:val="none" w:sz="0" w:space="0" w:color="auto"/>
          </w:divBdr>
        </w:div>
        <w:div w:id="1916428014">
          <w:marLeft w:val="0"/>
          <w:marRight w:val="0"/>
          <w:marTop w:val="0"/>
          <w:marBottom w:val="0"/>
          <w:divBdr>
            <w:top w:val="none" w:sz="0" w:space="0" w:color="auto"/>
            <w:left w:val="none" w:sz="0" w:space="0" w:color="auto"/>
            <w:bottom w:val="none" w:sz="0" w:space="0" w:color="auto"/>
            <w:right w:val="none" w:sz="0" w:space="0" w:color="auto"/>
          </w:divBdr>
        </w:div>
        <w:div w:id="2028822984">
          <w:marLeft w:val="0"/>
          <w:marRight w:val="0"/>
          <w:marTop w:val="0"/>
          <w:marBottom w:val="0"/>
          <w:divBdr>
            <w:top w:val="none" w:sz="0" w:space="0" w:color="auto"/>
            <w:left w:val="none" w:sz="0" w:space="0" w:color="auto"/>
            <w:bottom w:val="none" w:sz="0" w:space="0" w:color="auto"/>
            <w:right w:val="none" w:sz="0" w:space="0" w:color="auto"/>
          </w:divBdr>
        </w:div>
      </w:divsChild>
    </w:div>
    <w:div w:id="1437360918">
      <w:bodyDiv w:val="1"/>
      <w:marLeft w:val="0"/>
      <w:marRight w:val="0"/>
      <w:marTop w:val="0"/>
      <w:marBottom w:val="0"/>
      <w:divBdr>
        <w:top w:val="none" w:sz="0" w:space="0" w:color="auto"/>
        <w:left w:val="none" w:sz="0" w:space="0" w:color="auto"/>
        <w:bottom w:val="none" w:sz="0" w:space="0" w:color="auto"/>
        <w:right w:val="none" w:sz="0" w:space="0" w:color="auto"/>
      </w:divBdr>
    </w:div>
    <w:div w:id="1461148201">
      <w:bodyDiv w:val="1"/>
      <w:marLeft w:val="0"/>
      <w:marRight w:val="0"/>
      <w:marTop w:val="0"/>
      <w:marBottom w:val="0"/>
      <w:divBdr>
        <w:top w:val="none" w:sz="0" w:space="0" w:color="auto"/>
        <w:left w:val="none" w:sz="0" w:space="0" w:color="auto"/>
        <w:bottom w:val="none" w:sz="0" w:space="0" w:color="auto"/>
        <w:right w:val="none" w:sz="0" w:space="0" w:color="auto"/>
      </w:divBdr>
      <w:divsChild>
        <w:div w:id="26105043">
          <w:marLeft w:val="0"/>
          <w:marRight w:val="0"/>
          <w:marTop w:val="0"/>
          <w:marBottom w:val="0"/>
          <w:divBdr>
            <w:top w:val="none" w:sz="0" w:space="0" w:color="auto"/>
            <w:left w:val="none" w:sz="0" w:space="0" w:color="auto"/>
            <w:bottom w:val="none" w:sz="0" w:space="0" w:color="auto"/>
            <w:right w:val="none" w:sz="0" w:space="0" w:color="auto"/>
          </w:divBdr>
        </w:div>
      </w:divsChild>
    </w:div>
    <w:div w:id="1461799209">
      <w:bodyDiv w:val="1"/>
      <w:marLeft w:val="0"/>
      <w:marRight w:val="0"/>
      <w:marTop w:val="0"/>
      <w:marBottom w:val="0"/>
      <w:divBdr>
        <w:top w:val="none" w:sz="0" w:space="0" w:color="auto"/>
        <w:left w:val="none" w:sz="0" w:space="0" w:color="auto"/>
        <w:bottom w:val="none" w:sz="0" w:space="0" w:color="auto"/>
        <w:right w:val="none" w:sz="0" w:space="0" w:color="auto"/>
      </w:divBdr>
    </w:div>
    <w:div w:id="1465196464">
      <w:bodyDiv w:val="1"/>
      <w:marLeft w:val="0"/>
      <w:marRight w:val="0"/>
      <w:marTop w:val="0"/>
      <w:marBottom w:val="0"/>
      <w:divBdr>
        <w:top w:val="none" w:sz="0" w:space="0" w:color="auto"/>
        <w:left w:val="none" w:sz="0" w:space="0" w:color="auto"/>
        <w:bottom w:val="none" w:sz="0" w:space="0" w:color="auto"/>
        <w:right w:val="none" w:sz="0" w:space="0" w:color="auto"/>
      </w:divBdr>
    </w:div>
    <w:div w:id="1466312266">
      <w:bodyDiv w:val="1"/>
      <w:marLeft w:val="0"/>
      <w:marRight w:val="0"/>
      <w:marTop w:val="0"/>
      <w:marBottom w:val="0"/>
      <w:divBdr>
        <w:top w:val="none" w:sz="0" w:space="0" w:color="auto"/>
        <w:left w:val="none" w:sz="0" w:space="0" w:color="auto"/>
        <w:bottom w:val="none" w:sz="0" w:space="0" w:color="auto"/>
        <w:right w:val="none" w:sz="0" w:space="0" w:color="auto"/>
      </w:divBdr>
    </w:div>
    <w:div w:id="1507939361">
      <w:bodyDiv w:val="1"/>
      <w:marLeft w:val="0"/>
      <w:marRight w:val="0"/>
      <w:marTop w:val="0"/>
      <w:marBottom w:val="0"/>
      <w:divBdr>
        <w:top w:val="none" w:sz="0" w:space="0" w:color="auto"/>
        <w:left w:val="none" w:sz="0" w:space="0" w:color="auto"/>
        <w:bottom w:val="none" w:sz="0" w:space="0" w:color="auto"/>
        <w:right w:val="none" w:sz="0" w:space="0" w:color="auto"/>
      </w:divBdr>
    </w:div>
    <w:div w:id="1512792175">
      <w:bodyDiv w:val="1"/>
      <w:marLeft w:val="0"/>
      <w:marRight w:val="0"/>
      <w:marTop w:val="0"/>
      <w:marBottom w:val="0"/>
      <w:divBdr>
        <w:top w:val="none" w:sz="0" w:space="0" w:color="auto"/>
        <w:left w:val="none" w:sz="0" w:space="0" w:color="auto"/>
        <w:bottom w:val="none" w:sz="0" w:space="0" w:color="auto"/>
        <w:right w:val="none" w:sz="0" w:space="0" w:color="auto"/>
      </w:divBdr>
    </w:div>
    <w:div w:id="1530293826">
      <w:bodyDiv w:val="1"/>
      <w:marLeft w:val="0"/>
      <w:marRight w:val="0"/>
      <w:marTop w:val="0"/>
      <w:marBottom w:val="0"/>
      <w:divBdr>
        <w:top w:val="none" w:sz="0" w:space="0" w:color="auto"/>
        <w:left w:val="none" w:sz="0" w:space="0" w:color="auto"/>
        <w:bottom w:val="none" w:sz="0" w:space="0" w:color="auto"/>
        <w:right w:val="none" w:sz="0" w:space="0" w:color="auto"/>
      </w:divBdr>
    </w:div>
    <w:div w:id="1534145727">
      <w:bodyDiv w:val="1"/>
      <w:marLeft w:val="0"/>
      <w:marRight w:val="0"/>
      <w:marTop w:val="0"/>
      <w:marBottom w:val="0"/>
      <w:divBdr>
        <w:top w:val="none" w:sz="0" w:space="0" w:color="auto"/>
        <w:left w:val="none" w:sz="0" w:space="0" w:color="auto"/>
        <w:bottom w:val="none" w:sz="0" w:space="0" w:color="auto"/>
        <w:right w:val="none" w:sz="0" w:space="0" w:color="auto"/>
      </w:divBdr>
    </w:div>
    <w:div w:id="1540313322">
      <w:bodyDiv w:val="1"/>
      <w:marLeft w:val="0"/>
      <w:marRight w:val="0"/>
      <w:marTop w:val="0"/>
      <w:marBottom w:val="0"/>
      <w:divBdr>
        <w:top w:val="none" w:sz="0" w:space="0" w:color="auto"/>
        <w:left w:val="none" w:sz="0" w:space="0" w:color="auto"/>
        <w:bottom w:val="none" w:sz="0" w:space="0" w:color="auto"/>
        <w:right w:val="none" w:sz="0" w:space="0" w:color="auto"/>
      </w:divBdr>
    </w:div>
    <w:div w:id="1546480550">
      <w:bodyDiv w:val="1"/>
      <w:marLeft w:val="0"/>
      <w:marRight w:val="0"/>
      <w:marTop w:val="0"/>
      <w:marBottom w:val="0"/>
      <w:divBdr>
        <w:top w:val="none" w:sz="0" w:space="0" w:color="auto"/>
        <w:left w:val="none" w:sz="0" w:space="0" w:color="auto"/>
        <w:bottom w:val="none" w:sz="0" w:space="0" w:color="auto"/>
        <w:right w:val="none" w:sz="0" w:space="0" w:color="auto"/>
      </w:divBdr>
    </w:div>
    <w:div w:id="1577125584">
      <w:bodyDiv w:val="1"/>
      <w:marLeft w:val="0"/>
      <w:marRight w:val="0"/>
      <w:marTop w:val="0"/>
      <w:marBottom w:val="0"/>
      <w:divBdr>
        <w:top w:val="none" w:sz="0" w:space="0" w:color="auto"/>
        <w:left w:val="none" w:sz="0" w:space="0" w:color="auto"/>
        <w:bottom w:val="none" w:sz="0" w:space="0" w:color="auto"/>
        <w:right w:val="none" w:sz="0" w:space="0" w:color="auto"/>
      </w:divBdr>
    </w:div>
    <w:div w:id="1584299744">
      <w:bodyDiv w:val="1"/>
      <w:marLeft w:val="0"/>
      <w:marRight w:val="0"/>
      <w:marTop w:val="0"/>
      <w:marBottom w:val="0"/>
      <w:divBdr>
        <w:top w:val="none" w:sz="0" w:space="0" w:color="auto"/>
        <w:left w:val="none" w:sz="0" w:space="0" w:color="auto"/>
        <w:bottom w:val="none" w:sz="0" w:space="0" w:color="auto"/>
        <w:right w:val="none" w:sz="0" w:space="0" w:color="auto"/>
      </w:divBdr>
      <w:divsChild>
        <w:div w:id="1040589091">
          <w:marLeft w:val="0"/>
          <w:marRight w:val="0"/>
          <w:marTop w:val="0"/>
          <w:marBottom w:val="0"/>
          <w:divBdr>
            <w:top w:val="none" w:sz="0" w:space="0" w:color="auto"/>
            <w:left w:val="none" w:sz="0" w:space="0" w:color="auto"/>
            <w:bottom w:val="none" w:sz="0" w:space="0" w:color="auto"/>
            <w:right w:val="none" w:sz="0" w:space="0" w:color="auto"/>
          </w:divBdr>
        </w:div>
      </w:divsChild>
    </w:div>
    <w:div w:id="1599828985">
      <w:bodyDiv w:val="1"/>
      <w:marLeft w:val="0"/>
      <w:marRight w:val="0"/>
      <w:marTop w:val="0"/>
      <w:marBottom w:val="0"/>
      <w:divBdr>
        <w:top w:val="none" w:sz="0" w:space="0" w:color="auto"/>
        <w:left w:val="none" w:sz="0" w:space="0" w:color="auto"/>
        <w:bottom w:val="none" w:sz="0" w:space="0" w:color="auto"/>
        <w:right w:val="none" w:sz="0" w:space="0" w:color="auto"/>
      </w:divBdr>
    </w:div>
    <w:div w:id="1629121435">
      <w:bodyDiv w:val="1"/>
      <w:marLeft w:val="0"/>
      <w:marRight w:val="0"/>
      <w:marTop w:val="0"/>
      <w:marBottom w:val="0"/>
      <w:divBdr>
        <w:top w:val="none" w:sz="0" w:space="0" w:color="auto"/>
        <w:left w:val="none" w:sz="0" w:space="0" w:color="auto"/>
        <w:bottom w:val="none" w:sz="0" w:space="0" w:color="auto"/>
        <w:right w:val="none" w:sz="0" w:space="0" w:color="auto"/>
      </w:divBdr>
      <w:divsChild>
        <w:div w:id="607813492">
          <w:marLeft w:val="0"/>
          <w:marRight w:val="0"/>
          <w:marTop w:val="0"/>
          <w:marBottom w:val="0"/>
          <w:divBdr>
            <w:top w:val="none" w:sz="0" w:space="0" w:color="auto"/>
            <w:left w:val="none" w:sz="0" w:space="0" w:color="auto"/>
            <w:bottom w:val="none" w:sz="0" w:space="0" w:color="auto"/>
            <w:right w:val="none" w:sz="0" w:space="0" w:color="auto"/>
          </w:divBdr>
        </w:div>
        <w:div w:id="797383801">
          <w:marLeft w:val="0"/>
          <w:marRight w:val="0"/>
          <w:marTop w:val="0"/>
          <w:marBottom w:val="0"/>
          <w:divBdr>
            <w:top w:val="none" w:sz="0" w:space="0" w:color="auto"/>
            <w:left w:val="none" w:sz="0" w:space="0" w:color="auto"/>
            <w:bottom w:val="none" w:sz="0" w:space="0" w:color="auto"/>
            <w:right w:val="none" w:sz="0" w:space="0" w:color="auto"/>
          </w:divBdr>
        </w:div>
      </w:divsChild>
    </w:div>
    <w:div w:id="1629431143">
      <w:bodyDiv w:val="1"/>
      <w:marLeft w:val="0"/>
      <w:marRight w:val="0"/>
      <w:marTop w:val="0"/>
      <w:marBottom w:val="0"/>
      <w:divBdr>
        <w:top w:val="none" w:sz="0" w:space="0" w:color="auto"/>
        <w:left w:val="none" w:sz="0" w:space="0" w:color="auto"/>
        <w:bottom w:val="none" w:sz="0" w:space="0" w:color="auto"/>
        <w:right w:val="none" w:sz="0" w:space="0" w:color="auto"/>
      </w:divBdr>
    </w:div>
    <w:div w:id="1641108441">
      <w:bodyDiv w:val="1"/>
      <w:marLeft w:val="0"/>
      <w:marRight w:val="0"/>
      <w:marTop w:val="0"/>
      <w:marBottom w:val="0"/>
      <w:divBdr>
        <w:top w:val="none" w:sz="0" w:space="0" w:color="auto"/>
        <w:left w:val="none" w:sz="0" w:space="0" w:color="auto"/>
        <w:bottom w:val="none" w:sz="0" w:space="0" w:color="auto"/>
        <w:right w:val="none" w:sz="0" w:space="0" w:color="auto"/>
      </w:divBdr>
    </w:div>
    <w:div w:id="1648169213">
      <w:bodyDiv w:val="1"/>
      <w:marLeft w:val="0"/>
      <w:marRight w:val="0"/>
      <w:marTop w:val="0"/>
      <w:marBottom w:val="0"/>
      <w:divBdr>
        <w:top w:val="none" w:sz="0" w:space="0" w:color="auto"/>
        <w:left w:val="none" w:sz="0" w:space="0" w:color="auto"/>
        <w:bottom w:val="none" w:sz="0" w:space="0" w:color="auto"/>
        <w:right w:val="none" w:sz="0" w:space="0" w:color="auto"/>
      </w:divBdr>
    </w:div>
    <w:div w:id="1659771220">
      <w:bodyDiv w:val="1"/>
      <w:marLeft w:val="0"/>
      <w:marRight w:val="0"/>
      <w:marTop w:val="0"/>
      <w:marBottom w:val="0"/>
      <w:divBdr>
        <w:top w:val="none" w:sz="0" w:space="0" w:color="auto"/>
        <w:left w:val="none" w:sz="0" w:space="0" w:color="auto"/>
        <w:bottom w:val="none" w:sz="0" w:space="0" w:color="auto"/>
        <w:right w:val="none" w:sz="0" w:space="0" w:color="auto"/>
      </w:divBdr>
    </w:div>
    <w:div w:id="1662658310">
      <w:bodyDiv w:val="1"/>
      <w:marLeft w:val="0"/>
      <w:marRight w:val="0"/>
      <w:marTop w:val="0"/>
      <w:marBottom w:val="0"/>
      <w:divBdr>
        <w:top w:val="none" w:sz="0" w:space="0" w:color="auto"/>
        <w:left w:val="none" w:sz="0" w:space="0" w:color="auto"/>
        <w:bottom w:val="none" w:sz="0" w:space="0" w:color="auto"/>
        <w:right w:val="none" w:sz="0" w:space="0" w:color="auto"/>
      </w:divBdr>
    </w:div>
    <w:div w:id="1679968197">
      <w:bodyDiv w:val="1"/>
      <w:marLeft w:val="0"/>
      <w:marRight w:val="0"/>
      <w:marTop w:val="0"/>
      <w:marBottom w:val="0"/>
      <w:divBdr>
        <w:top w:val="none" w:sz="0" w:space="0" w:color="auto"/>
        <w:left w:val="none" w:sz="0" w:space="0" w:color="auto"/>
        <w:bottom w:val="none" w:sz="0" w:space="0" w:color="auto"/>
        <w:right w:val="none" w:sz="0" w:space="0" w:color="auto"/>
      </w:divBdr>
    </w:div>
    <w:div w:id="1683236083">
      <w:bodyDiv w:val="1"/>
      <w:marLeft w:val="0"/>
      <w:marRight w:val="0"/>
      <w:marTop w:val="0"/>
      <w:marBottom w:val="0"/>
      <w:divBdr>
        <w:top w:val="none" w:sz="0" w:space="0" w:color="auto"/>
        <w:left w:val="none" w:sz="0" w:space="0" w:color="auto"/>
        <w:bottom w:val="none" w:sz="0" w:space="0" w:color="auto"/>
        <w:right w:val="none" w:sz="0" w:space="0" w:color="auto"/>
      </w:divBdr>
    </w:div>
    <w:div w:id="1688947200">
      <w:bodyDiv w:val="1"/>
      <w:marLeft w:val="0"/>
      <w:marRight w:val="0"/>
      <w:marTop w:val="0"/>
      <w:marBottom w:val="0"/>
      <w:divBdr>
        <w:top w:val="none" w:sz="0" w:space="0" w:color="auto"/>
        <w:left w:val="none" w:sz="0" w:space="0" w:color="auto"/>
        <w:bottom w:val="none" w:sz="0" w:space="0" w:color="auto"/>
        <w:right w:val="none" w:sz="0" w:space="0" w:color="auto"/>
      </w:divBdr>
    </w:div>
    <w:div w:id="1727218029">
      <w:bodyDiv w:val="1"/>
      <w:marLeft w:val="0"/>
      <w:marRight w:val="0"/>
      <w:marTop w:val="0"/>
      <w:marBottom w:val="0"/>
      <w:divBdr>
        <w:top w:val="none" w:sz="0" w:space="0" w:color="auto"/>
        <w:left w:val="none" w:sz="0" w:space="0" w:color="auto"/>
        <w:bottom w:val="none" w:sz="0" w:space="0" w:color="auto"/>
        <w:right w:val="none" w:sz="0" w:space="0" w:color="auto"/>
      </w:divBdr>
    </w:div>
    <w:div w:id="1734230322">
      <w:bodyDiv w:val="1"/>
      <w:marLeft w:val="0"/>
      <w:marRight w:val="0"/>
      <w:marTop w:val="0"/>
      <w:marBottom w:val="0"/>
      <w:divBdr>
        <w:top w:val="none" w:sz="0" w:space="0" w:color="auto"/>
        <w:left w:val="none" w:sz="0" w:space="0" w:color="auto"/>
        <w:bottom w:val="none" w:sz="0" w:space="0" w:color="auto"/>
        <w:right w:val="none" w:sz="0" w:space="0" w:color="auto"/>
      </w:divBdr>
    </w:div>
    <w:div w:id="1758600077">
      <w:bodyDiv w:val="1"/>
      <w:marLeft w:val="0"/>
      <w:marRight w:val="0"/>
      <w:marTop w:val="0"/>
      <w:marBottom w:val="0"/>
      <w:divBdr>
        <w:top w:val="none" w:sz="0" w:space="0" w:color="auto"/>
        <w:left w:val="none" w:sz="0" w:space="0" w:color="auto"/>
        <w:bottom w:val="none" w:sz="0" w:space="0" w:color="auto"/>
        <w:right w:val="none" w:sz="0" w:space="0" w:color="auto"/>
      </w:divBdr>
    </w:div>
    <w:div w:id="1758744942">
      <w:bodyDiv w:val="1"/>
      <w:marLeft w:val="0"/>
      <w:marRight w:val="0"/>
      <w:marTop w:val="0"/>
      <w:marBottom w:val="0"/>
      <w:divBdr>
        <w:top w:val="none" w:sz="0" w:space="0" w:color="auto"/>
        <w:left w:val="none" w:sz="0" w:space="0" w:color="auto"/>
        <w:bottom w:val="none" w:sz="0" w:space="0" w:color="auto"/>
        <w:right w:val="none" w:sz="0" w:space="0" w:color="auto"/>
      </w:divBdr>
    </w:div>
    <w:div w:id="1770155800">
      <w:bodyDiv w:val="1"/>
      <w:marLeft w:val="0"/>
      <w:marRight w:val="0"/>
      <w:marTop w:val="0"/>
      <w:marBottom w:val="0"/>
      <w:divBdr>
        <w:top w:val="none" w:sz="0" w:space="0" w:color="auto"/>
        <w:left w:val="none" w:sz="0" w:space="0" w:color="auto"/>
        <w:bottom w:val="none" w:sz="0" w:space="0" w:color="auto"/>
        <w:right w:val="none" w:sz="0" w:space="0" w:color="auto"/>
      </w:divBdr>
    </w:div>
    <w:div w:id="1778744944">
      <w:bodyDiv w:val="1"/>
      <w:marLeft w:val="0"/>
      <w:marRight w:val="0"/>
      <w:marTop w:val="0"/>
      <w:marBottom w:val="0"/>
      <w:divBdr>
        <w:top w:val="none" w:sz="0" w:space="0" w:color="auto"/>
        <w:left w:val="none" w:sz="0" w:space="0" w:color="auto"/>
        <w:bottom w:val="none" w:sz="0" w:space="0" w:color="auto"/>
        <w:right w:val="none" w:sz="0" w:space="0" w:color="auto"/>
      </w:divBdr>
    </w:div>
    <w:div w:id="1780635156">
      <w:bodyDiv w:val="1"/>
      <w:marLeft w:val="0"/>
      <w:marRight w:val="0"/>
      <w:marTop w:val="0"/>
      <w:marBottom w:val="0"/>
      <w:divBdr>
        <w:top w:val="none" w:sz="0" w:space="0" w:color="auto"/>
        <w:left w:val="none" w:sz="0" w:space="0" w:color="auto"/>
        <w:bottom w:val="none" w:sz="0" w:space="0" w:color="auto"/>
        <w:right w:val="none" w:sz="0" w:space="0" w:color="auto"/>
      </w:divBdr>
    </w:div>
    <w:div w:id="1782531314">
      <w:bodyDiv w:val="1"/>
      <w:marLeft w:val="0"/>
      <w:marRight w:val="0"/>
      <w:marTop w:val="0"/>
      <w:marBottom w:val="0"/>
      <w:divBdr>
        <w:top w:val="none" w:sz="0" w:space="0" w:color="auto"/>
        <w:left w:val="none" w:sz="0" w:space="0" w:color="auto"/>
        <w:bottom w:val="none" w:sz="0" w:space="0" w:color="auto"/>
        <w:right w:val="none" w:sz="0" w:space="0" w:color="auto"/>
      </w:divBdr>
    </w:div>
    <w:div w:id="1786849516">
      <w:bodyDiv w:val="1"/>
      <w:marLeft w:val="0"/>
      <w:marRight w:val="0"/>
      <w:marTop w:val="0"/>
      <w:marBottom w:val="0"/>
      <w:divBdr>
        <w:top w:val="none" w:sz="0" w:space="0" w:color="auto"/>
        <w:left w:val="none" w:sz="0" w:space="0" w:color="auto"/>
        <w:bottom w:val="none" w:sz="0" w:space="0" w:color="auto"/>
        <w:right w:val="none" w:sz="0" w:space="0" w:color="auto"/>
      </w:divBdr>
    </w:div>
    <w:div w:id="1788625802">
      <w:bodyDiv w:val="1"/>
      <w:marLeft w:val="0"/>
      <w:marRight w:val="0"/>
      <w:marTop w:val="0"/>
      <w:marBottom w:val="0"/>
      <w:divBdr>
        <w:top w:val="none" w:sz="0" w:space="0" w:color="auto"/>
        <w:left w:val="none" w:sz="0" w:space="0" w:color="auto"/>
        <w:bottom w:val="none" w:sz="0" w:space="0" w:color="auto"/>
        <w:right w:val="none" w:sz="0" w:space="0" w:color="auto"/>
      </w:divBdr>
    </w:div>
    <w:div w:id="1790970007">
      <w:bodyDiv w:val="1"/>
      <w:marLeft w:val="0"/>
      <w:marRight w:val="0"/>
      <w:marTop w:val="0"/>
      <w:marBottom w:val="0"/>
      <w:divBdr>
        <w:top w:val="none" w:sz="0" w:space="0" w:color="auto"/>
        <w:left w:val="none" w:sz="0" w:space="0" w:color="auto"/>
        <w:bottom w:val="none" w:sz="0" w:space="0" w:color="auto"/>
        <w:right w:val="none" w:sz="0" w:space="0" w:color="auto"/>
      </w:divBdr>
    </w:div>
    <w:div w:id="1817456952">
      <w:bodyDiv w:val="1"/>
      <w:marLeft w:val="0"/>
      <w:marRight w:val="0"/>
      <w:marTop w:val="0"/>
      <w:marBottom w:val="0"/>
      <w:divBdr>
        <w:top w:val="none" w:sz="0" w:space="0" w:color="auto"/>
        <w:left w:val="none" w:sz="0" w:space="0" w:color="auto"/>
        <w:bottom w:val="none" w:sz="0" w:space="0" w:color="auto"/>
        <w:right w:val="none" w:sz="0" w:space="0" w:color="auto"/>
      </w:divBdr>
    </w:div>
    <w:div w:id="1818448071">
      <w:bodyDiv w:val="1"/>
      <w:marLeft w:val="0"/>
      <w:marRight w:val="0"/>
      <w:marTop w:val="0"/>
      <w:marBottom w:val="0"/>
      <w:divBdr>
        <w:top w:val="none" w:sz="0" w:space="0" w:color="auto"/>
        <w:left w:val="none" w:sz="0" w:space="0" w:color="auto"/>
        <w:bottom w:val="none" w:sz="0" w:space="0" w:color="auto"/>
        <w:right w:val="none" w:sz="0" w:space="0" w:color="auto"/>
      </w:divBdr>
      <w:divsChild>
        <w:div w:id="62605435">
          <w:marLeft w:val="0"/>
          <w:marRight w:val="0"/>
          <w:marTop w:val="0"/>
          <w:marBottom w:val="0"/>
          <w:divBdr>
            <w:top w:val="none" w:sz="0" w:space="0" w:color="auto"/>
            <w:left w:val="none" w:sz="0" w:space="0" w:color="auto"/>
            <w:bottom w:val="none" w:sz="0" w:space="0" w:color="auto"/>
            <w:right w:val="none" w:sz="0" w:space="0" w:color="auto"/>
          </w:divBdr>
        </w:div>
        <w:div w:id="75825418">
          <w:marLeft w:val="0"/>
          <w:marRight w:val="0"/>
          <w:marTop w:val="0"/>
          <w:marBottom w:val="0"/>
          <w:divBdr>
            <w:top w:val="none" w:sz="0" w:space="0" w:color="auto"/>
            <w:left w:val="none" w:sz="0" w:space="0" w:color="auto"/>
            <w:bottom w:val="none" w:sz="0" w:space="0" w:color="auto"/>
            <w:right w:val="none" w:sz="0" w:space="0" w:color="auto"/>
          </w:divBdr>
        </w:div>
        <w:div w:id="84376734">
          <w:marLeft w:val="0"/>
          <w:marRight w:val="0"/>
          <w:marTop w:val="0"/>
          <w:marBottom w:val="0"/>
          <w:divBdr>
            <w:top w:val="none" w:sz="0" w:space="0" w:color="auto"/>
            <w:left w:val="none" w:sz="0" w:space="0" w:color="auto"/>
            <w:bottom w:val="none" w:sz="0" w:space="0" w:color="auto"/>
            <w:right w:val="none" w:sz="0" w:space="0" w:color="auto"/>
          </w:divBdr>
        </w:div>
        <w:div w:id="117183222">
          <w:marLeft w:val="0"/>
          <w:marRight w:val="0"/>
          <w:marTop w:val="0"/>
          <w:marBottom w:val="0"/>
          <w:divBdr>
            <w:top w:val="none" w:sz="0" w:space="0" w:color="auto"/>
            <w:left w:val="none" w:sz="0" w:space="0" w:color="auto"/>
            <w:bottom w:val="none" w:sz="0" w:space="0" w:color="auto"/>
            <w:right w:val="none" w:sz="0" w:space="0" w:color="auto"/>
          </w:divBdr>
        </w:div>
        <w:div w:id="196040505">
          <w:marLeft w:val="0"/>
          <w:marRight w:val="0"/>
          <w:marTop w:val="0"/>
          <w:marBottom w:val="0"/>
          <w:divBdr>
            <w:top w:val="none" w:sz="0" w:space="0" w:color="auto"/>
            <w:left w:val="none" w:sz="0" w:space="0" w:color="auto"/>
            <w:bottom w:val="none" w:sz="0" w:space="0" w:color="auto"/>
            <w:right w:val="none" w:sz="0" w:space="0" w:color="auto"/>
          </w:divBdr>
        </w:div>
        <w:div w:id="303124141">
          <w:marLeft w:val="0"/>
          <w:marRight w:val="0"/>
          <w:marTop w:val="0"/>
          <w:marBottom w:val="0"/>
          <w:divBdr>
            <w:top w:val="none" w:sz="0" w:space="0" w:color="auto"/>
            <w:left w:val="none" w:sz="0" w:space="0" w:color="auto"/>
            <w:bottom w:val="none" w:sz="0" w:space="0" w:color="auto"/>
            <w:right w:val="none" w:sz="0" w:space="0" w:color="auto"/>
          </w:divBdr>
        </w:div>
        <w:div w:id="334382705">
          <w:marLeft w:val="0"/>
          <w:marRight w:val="0"/>
          <w:marTop w:val="0"/>
          <w:marBottom w:val="0"/>
          <w:divBdr>
            <w:top w:val="none" w:sz="0" w:space="0" w:color="auto"/>
            <w:left w:val="none" w:sz="0" w:space="0" w:color="auto"/>
            <w:bottom w:val="none" w:sz="0" w:space="0" w:color="auto"/>
            <w:right w:val="none" w:sz="0" w:space="0" w:color="auto"/>
          </w:divBdr>
        </w:div>
        <w:div w:id="505946628">
          <w:marLeft w:val="0"/>
          <w:marRight w:val="0"/>
          <w:marTop w:val="0"/>
          <w:marBottom w:val="0"/>
          <w:divBdr>
            <w:top w:val="none" w:sz="0" w:space="0" w:color="auto"/>
            <w:left w:val="none" w:sz="0" w:space="0" w:color="auto"/>
            <w:bottom w:val="none" w:sz="0" w:space="0" w:color="auto"/>
            <w:right w:val="none" w:sz="0" w:space="0" w:color="auto"/>
          </w:divBdr>
        </w:div>
        <w:div w:id="514997429">
          <w:marLeft w:val="0"/>
          <w:marRight w:val="0"/>
          <w:marTop w:val="0"/>
          <w:marBottom w:val="0"/>
          <w:divBdr>
            <w:top w:val="none" w:sz="0" w:space="0" w:color="auto"/>
            <w:left w:val="none" w:sz="0" w:space="0" w:color="auto"/>
            <w:bottom w:val="none" w:sz="0" w:space="0" w:color="auto"/>
            <w:right w:val="none" w:sz="0" w:space="0" w:color="auto"/>
          </w:divBdr>
        </w:div>
        <w:div w:id="600918604">
          <w:marLeft w:val="0"/>
          <w:marRight w:val="0"/>
          <w:marTop w:val="0"/>
          <w:marBottom w:val="0"/>
          <w:divBdr>
            <w:top w:val="none" w:sz="0" w:space="0" w:color="auto"/>
            <w:left w:val="none" w:sz="0" w:space="0" w:color="auto"/>
            <w:bottom w:val="none" w:sz="0" w:space="0" w:color="auto"/>
            <w:right w:val="none" w:sz="0" w:space="0" w:color="auto"/>
          </w:divBdr>
        </w:div>
        <w:div w:id="612251955">
          <w:marLeft w:val="0"/>
          <w:marRight w:val="0"/>
          <w:marTop w:val="0"/>
          <w:marBottom w:val="0"/>
          <w:divBdr>
            <w:top w:val="none" w:sz="0" w:space="0" w:color="auto"/>
            <w:left w:val="none" w:sz="0" w:space="0" w:color="auto"/>
            <w:bottom w:val="none" w:sz="0" w:space="0" w:color="auto"/>
            <w:right w:val="none" w:sz="0" w:space="0" w:color="auto"/>
          </w:divBdr>
        </w:div>
        <w:div w:id="729235344">
          <w:marLeft w:val="0"/>
          <w:marRight w:val="0"/>
          <w:marTop w:val="0"/>
          <w:marBottom w:val="0"/>
          <w:divBdr>
            <w:top w:val="none" w:sz="0" w:space="0" w:color="auto"/>
            <w:left w:val="none" w:sz="0" w:space="0" w:color="auto"/>
            <w:bottom w:val="none" w:sz="0" w:space="0" w:color="auto"/>
            <w:right w:val="none" w:sz="0" w:space="0" w:color="auto"/>
          </w:divBdr>
        </w:div>
        <w:div w:id="772550737">
          <w:marLeft w:val="0"/>
          <w:marRight w:val="0"/>
          <w:marTop w:val="0"/>
          <w:marBottom w:val="0"/>
          <w:divBdr>
            <w:top w:val="none" w:sz="0" w:space="0" w:color="auto"/>
            <w:left w:val="none" w:sz="0" w:space="0" w:color="auto"/>
            <w:bottom w:val="none" w:sz="0" w:space="0" w:color="auto"/>
            <w:right w:val="none" w:sz="0" w:space="0" w:color="auto"/>
          </w:divBdr>
        </w:div>
        <w:div w:id="789058531">
          <w:marLeft w:val="0"/>
          <w:marRight w:val="0"/>
          <w:marTop w:val="0"/>
          <w:marBottom w:val="0"/>
          <w:divBdr>
            <w:top w:val="none" w:sz="0" w:space="0" w:color="auto"/>
            <w:left w:val="none" w:sz="0" w:space="0" w:color="auto"/>
            <w:bottom w:val="none" w:sz="0" w:space="0" w:color="auto"/>
            <w:right w:val="none" w:sz="0" w:space="0" w:color="auto"/>
          </w:divBdr>
        </w:div>
        <w:div w:id="944463787">
          <w:marLeft w:val="0"/>
          <w:marRight w:val="0"/>
          <w:marTop w:val="0"/>
          <w:marBottom w:val="0"/>
          <w:divBdr>
            <w:top w:val="none" w:sz="0" w:space="0" w:color="auto"/>
            <w:left w:val="none" w:sz="0" w:space="0" w:color="auto"/>
            <w:bottom w:val="none" w:sz="0" w:space="0" w:color="auto"/>
            <w:right w:val="none" w:sz="0" w:space="0" w:color="auto"/>
          </w:divBdr>
        </w:div>
        <w:div w:id="1037390310">
          <w:marLeft w:val="0"/>
          <w:marRight w:val="0"/>
          <w:marTop w:val="0"/>
          <w:marBottom w:val="0"/>
          <w:divBdr>
            <w:top w:val="none" w:sz="0" w:space="0" w:color="auto"/>
            <w:left w:val="none" w:sz="0" w:space="0" w:color="auto"/>
            <w:bottom w:val="none" w:sz="0" w:space="0" w:color="auto"/>
            <w:right w:val="none" w:sz="0" w:space="0" w:color="auto"/>
          </w:divBdr>
        </w:div>
        <w:div w:id="1062674732">
          <w:marLeft w:val="0"/>
          <w:marRight w:val="0"/>
          <w:marTop w:val="0"/>
          <w:marBottom w:val="0"/>
          <w:divBdr>
            <w:top w:val="none" w:sz="0" w:space="0" w:color="auto"/>
            <w:left w:val="none" w:sz="0" w:space="0" w:color="auto"/>
            <w:bottom w:val="none" w:sz="0" w:space="0" w:color="auto"/>
            <w:right w:val="none" w:sz="0" w:space="0" w:color="auto"/>
          </w:divBdr>
        </w:div>
        <w:div w:id="1079785774">
          <w:marLeft w:val="0"/>
          <w:marRight w:val="0"/>
          <w:marTop w:val="0"/>
          <w:marBottom w:val="0"/>
          <w:divBdr>
            <w:top w:val="none" w:sz="0" w:space="0" w:color="auto"/>
            <w:left w:val="none" w:sz="0" w:space="0" w:color="auto"/>
            <w:bottom w:val="none" w:sz="0" w:space="0" w:color="auto"/>
            <w:right w:val="none" w:sz="0" w:space="0" w:color="auto"/>
          </w:divBdr>
        </w:div>
        <w:div w:id="1137450683">
          <w:marLeft w:val="0"/>
          <w:marRight w:val="0"/>
          <w:marTop w:val="0"/>
          <w:marBottom w:val="0"/>
          <w:divBdr>
            <w:top w:val="none" w:sz="0" w:space="0" w:color="auto"/>
            <w:left w:val="none" w:sz="0" w:space="0" w:color="auto"/>
            <w:bottom w:val="none" w:sz="0" w:space="0" w:color="auto"/>
            <w:right w:val="none" w:sz="0" w:space="0" w:color="auto"/>
          </w:divBdr>
        </w:div>
        <w:div w:id="1156921225">
          <w:marLeft w:val="0"/>
          <w:marRight w:val="0"/>
          <w:marTop w:val="0"/>
          <w:marBottom w:val="0"/>
          <w:divBdr>
            <w:top w:val="none" w:sz="0" w:space="0" w:color="auto"/>
            <w:left w:val="none" w:sz="0" w:space="0" w:color="auto"/>
            <w:bottom w:val="none" w:sz="0" w:space="0" w:color="auto"/>
            <w:right w:val="none" w:sz="0" w:space="0" w:color="auto"/>
          </w:divBdr>
        </w:div>
        <w:div w:id="1176310818">
          <w:marLeft w:val="0"/>
          <w:marRight w:val="0"/>
          <w:marTop w:val="0"/>
          <w:marBottom w:val="0"/>
          <w:divBdr>
            <w:top w:val="none" w:sz="0" w:space="0" w:color="auto"/>
            <w:left w:val="none" w:sz="0" w:space="0" w:color="auto"/>
            <w:bottom w:val="none" w:sz="0" w:space="0" w:color="auto"/>
            <w:right w:val="none" w:sz="0" w:space="0" w:color="auto"/>
          </w:divBdr>
        </w:div>
        <w:div w:id="1199322218">
          <w:marLeft w:val="0"/>
          <w:marRight w:val="0"/>
          <w:marTop w:val="0"/>
          <w:marBottom w:val="0"/>
          <w:divBdr>
            <w:top w:val="none" w:sz="0" w:space="0" w:color="auto"/>
            <w:left w:val="none" w:sz="0" w:space="0" w:color="auto"/>
            <w:bottom w:val="none" w:sz="0" w:space="0" w:color="auto"/>
            <w:right w:val="none" w:sz="0" w:space="0" w:color="auto"/>
          </w:divBdr>
        </w:div>
        <w:div w:id="1199514044">
          <w:marLeft w:val="0"/>
          <w:marRight w:val="0"/>
          <w:marTop w:val="0"/>
          <w:marBottom w:val="0"/>
          <w:divBdr>
            <w:top w:val="none" w:sz="0" w:space="0" w:color="auto"/>
            <w:left w:val="none" w:sz="0" w:space="0" w:color="auto"/>
            <w:bottom w:val="none" w:sz="0" w:space="0" w:color="auto"/>
            <w:right w:val="none" w:sz="0" w:space="0" w:color="auto"/>
          </w:divBdr>
        </w:div>
        <w:div w:id="1423911430">
          <w:marLeft w:val="0"/>
          <w:marRight w:val="0"/>
          <w:marTop w:val="0"/>
          <w:marBottom w:val="0"/>
          <w:divBdr>
            <w:top w:val="none" w:sz="0" w:space="0" w:color="auto"/>
            <w:left w:val="none" w:sz="0" w:space="0" w:color="auto"/>
            <w:bottom w:val="none" w:sz="0" w:space="0" w:color="auto"/>
            <w:right w:val="none" w:sz="0" w:space="0" w:color="auto"/>
          </w:divBdr>
        </w:div>
        <w:div w:id="1475949257">
          <w:marLeft w:val="0"/>
          <w:marRight w:val="0"/>
          <w:marTop w:val="0"/>
          <w:marBottom w:val="0"/>
          <w:divBdr>
            <w:top w:val="none" w:sz="0" w:space="0" w:color="auto"/>
            <w:left w:val="none" w:sz="0" w:space="0" w:color="auto"/>
            <w:bottom w:val="none" w:sz="0" w:space="0" w:color="auto"/>
            <w:right w:val="none" w:sz="0" w:space="0" w:color="auto"/>
          </w:divBdr>
        </w:div>
        <w:div w:id="1479345741">
          <w:marLeft w:val="0"/>
          <w:marRight w:val="0"/>
          <w:marTop w:val="0"/>
          <w:marBottom w:val="0"/>
          <w:divBdr>
            <w:top w:val="none" w:sz="0" w:space="0" w:color="auto"/>
            <w:left w:val="none" w:sz="0" w:space="0" w:color="auto"/>
            <w:bottom w:val="none" w:sz="0" w:space="0" w:color="auto"/>
            <w:right w:val="none" w:sz="0" w:space="0" w:color="auto"/>
          </w:divBdr>
        </w:div>
        <w:div w:id="1549953277">
          <w:marLeft w:val="0"/>
          <w:marRight w:val="0"/>
          <w:marTop w:val="0"/>
          <w:marBottom w:val="0"/>
          <w:divBdr>
            <w:top w:val="none" w:sz="0" w:space="0" w:color="auto"/>
            <w:left w:val="none" w:sz="0" w:space="0" w:color="auto"/>
            <w:bottom w:val="none" w:sz="0" w:space="0" w:color="auto"/>
            <w:right w:val="none" w:sz="0" w:space="0" w:color="auto"/>
          </w:divBdr>
        </w:div>
        <w:div w:id="1552692095">
          <w:marLeft w:val="0"/>
          <w:marRight w:val="0"/>
          <w:marTop w:val="0"/>
          <w:marBottom w:val="0"/>
          <w:divBdr>
            <w:top w:val="none" w:sz="0" w:space="0" w:color="auto"/>
            <w:left w:val="none" w:sz="0" w:space="0" w:color="auto"/>
            <w:bottom w:val="none" w:sz="0" w:space="0" w:color="auto"/>
            <w:right w:val="none" w:sz="0" w:space="0" w:color="auto"/>
          </w:divBdr>
        </w:div>
        <w:div w:id="1553272454">
          <w:marLeft w:val="0"/>
          <w:marRight w:val="0"/>
          <w:marTop w:val="0"/>
          <w:marBottom w:val="0"/>
          <w:divBdr>
            <w:top w:val="none" w:sz="0" w:space="0" w:color="auto"/>
            <w:left w:val="none" w:sz="0" w:space="0" w:color="auto"/>
            <w:bottom w:val="none" w:sz="0" w:space="0" w:color="auto"/>
            <w:right w:val="none" w:sz="0" w:space="0" w:color="auto"/>
          </w:divBdr>
        </w:div>
        <w:div w:id="1618291698">
          <w:marLeft w:val="0"/>
          <w:marRight w:val="0"/>
          <w:marTop w:val="0"/>
          <w:marBottom w:val="0"/>
          <w:divBdr>
            <w:top w:val="none" w:sz="0" w:space="0" w:color="auto"/>
            <w:left w:val="none" w:sz="0" w:space="0" w:color="auto"/>
            <w:bottom w:val="none" w:sz="0" w:space="0" w:color="auto"/>
            <w:right w:val="none" w:sz="0" w:space="0" w:color="auto"/>
          </w:divBdr>
        </w:div>
        <w:div w:id="1622416558">
          <w:marLeft w:val="0"/>
          <w:marRight w:val="0"/>
          <w:marTop w:val="0"/>
          <w:marBottom w:val="0"/>
          <w:divBdr>
            <w:top w:val="none" w:sz="0" w:space="0" w:color="auto"/>
            <w:left w:val="none" w:sz="0" w:space="0" w:color="auto"/>
            <w:bottom w:val="none" w:sz="0" w:space="0" w:color="auto"/>
            <w:right w:val="none" w:sz="0" w:space="0" w:color="auto"/>
          </w:divBdr>
        </w:div>
        <w:div w:id="1705403765">
          <w:marLeft w:val="0"/>
          <w:marRight w:val="0"/>
          <w:marTop w:val="0"/>
          <w:marBottom w:val="0"/>
          <w:divBdr>
            <w:top w:val="none" w:sz="0" w:space="0" w:color="auto"/>
            <w:left w:val="none" w:sz="0" w:space="0" w:color="auto"/>
            <w:bottom w:val="none" w:sz="0" w:space="0" w:color="auto"/>
            <w:right w:val="none" w:sz="0" w:space="0" w:color="auto"/>
          </w:divBdr>
        </w:div>
        <w:div w:id="1762405963">
          <w:marLeft w:val="0"/>
          <w:marRight w:val="0"/>
          <w:marTop w:val="0"/>
          <w:marBottom w:val="0"/>
          <w:divBdr>
            <w:top w:val="none" w:sz="0" w:space="0" w:color="auto"/>
            <w:left w:val="none" w:sz="0" w:space="0" w:color="auto"/>
            <w:bottom w:val="none" w:sz="0" w:space="0" w:color="auto"/>
            <w:right w:val="none" w:sz="0" w:space="0" w:color="auto"/>
          </w:divBdr>
        </w:div>
        <w:div w:id="1968510312">
          <w:marLeft w:val="0"/>
          <w:marRight w:val="0"/>
          <w:marTop w:val="0"/>
          <w:marBottom w:val="0"/>
          <w:divBdr>
            <w:top w:val="none" w:sz="0" w:space="0" w:color="auto"/>
            <w:left w:val="none" w:sz="0" w:space="0" w:color="auto"/>
            <w:bottom w:val="none" w:sz="0" w:space="0" w:color="auto"/>
            <w:right w:val="none" w:sz="0" w:space="0" w:color="auto"/>
          </w:divBdr>
        </w:div>
        <w:div w:id="2046783331">
          <w:marLeft w:val="0"/>
          <w:marRight w:val="0"/>
          <w:marTop w:val="0"/>
          <w:marBottom w:val="0"/>
          <w:divBdr>
            <w:top w:val="none" w:sz="0" w:space="0" w:color="auto"/>
            <w:left w:val="none" w:sz="0" w:space="0" w:color="auto"/>
            <w:bottom w:val="none" w:sz="0" w:space="0" w:color="auto"/>
            <w:right w:val="none" w:sz="0" w:space="0" w:color="auto"/>
          </w:divBdr>
        </w:div>
        <w:div w:id="2104952419">
          <w:marLeft w:val="0"/>
          <w:marRight w:val="0"/>
          <w:marTop w:val="0"/>
          <w:marBottom w:val="0"/>
          <w:divBdr>
            <w:top w:val="none" w:sz="0" w:space="0" w:color="auto"/>
            <w:left w:val="none" w:sz="0" w:space="0" w:color="auto"/>
            <w:bottom w:val="none" w:sz="0" w:space="0" w:color="auto"/>
            <w:right w:val="none" w:sz="0" w:space="0" w:color="auto"/>
          </w:divBdr>
        </w:div>
        <w:div w:id="2116167120">
          <w:marLeft w:val="0"/>
          <w:marRight w:val="0"/>
          <w:marTop w:val="0"/>
          <w:marBottom w:val="0"/>
          <w:divBdr>
            <w:top w:val="none" w:sz="0" w:space="0" w:color="auto"/>
            <w:left w:val="none" w:sz="0" w:space="0" w:color="auto"/>
            <w:bottom w:val="none" w:sz="0" w:space="0" w:color="auto"/>
            <w:right w:val="none" w:sz="0" w:space="0" w:color="auto"/>
          </w:divBdr>
        </w:div>
        <w:div w:id="2130853780">
          <w:marLeft w:val="0"/>
          <w:marRight w:val="0"/>
          <w:marTop w:val="0"/>
          <w:marBottom w:val="0"/>
          <w:divBdr>
            <w:top w:val="none" w:sz="0" w:space="0" w:color="auto"/>
            <w:left w:val="none" w:sz="0" w:space="0" w:color="auto"/>
            <w:bottom w:val="none" w:sz="0" w:space="0" w:color="auto"/>
            <w:right w:val="none" w:sz="0" w:space="0" w:color="auto"/>
          </w:divBdr>
        </w:div>
      </w:divsChild>
    </w:div>
    <w:div w:id="1818648273">
      <w:bodyDiv w:val="1"/>
      <w:marLeft w:val="0"/>
      <w:marRight w:val="0"/>
      <w:marTop w:val="0"/>
      <w:marBottom w:val="0"/>
      <w:divBdr>
        <w:top w:val="none" w:sz="0" w:space="0" w:color="auto"/>
        <w:left w:val="none" w:sz="0" w:space="0" w:color="auto"/>
        <w:bottom w:val="none" w:sz="0" w:space="0" w:color="auto"/>
        <w:right w:val="none" w:sz="0" w:space="0" w:color="auto"/>
      </w:divBdr>
      <w:divsChild>
        <w:div w:id="252784552">
          <w:marLeft w:val="0"/>
          <w:marRight w:val="0"/>
          <w:marTop w:val="0"/>
          <w:marBottom w:val="0"/>
          <w:divBdr>
            <w:top w:val="none" w:sz="0" w:space="0" w:color="auto"/>
            <w:left w:val="none" w:sz="0" w:space="0" w:color="auto"/>
            <w:bottom w:val="none" w:sz="0" w:space="0" w:color="auto"/>
            <w:right w:val="none" w:sz="0" w:space="0" w:color="auto"/>
          </w:divBdr>
        </w:div>
        <w:div w:id="518280631">
          <w:marLeft w:val="0"/>
          <w:marRight w:val="0"/>
          <w:marTop w:val="0"/>
          <w:marBottom w:val="0"/>
          <w:divBdr>
            <w:top w:val="none" w:sz="0" w:space="0" w:color="auto"/>
            <w:left w:val="none" w:sz="0" w:space="0" w:color="auto"/>
            <w:bottom w:val="none" w:sz="0" w:space="0" w:color="auto"/>
            <w:right w:val="none" w:sz="0" w:space="0" w:color="auto"/>
          </w:divBdr>
        </w:div>
        <w:div w:id="618881081">
          <w:marLeft w:val="0"/>
          <w:marRight w:val="0"/>
          <w:marTop w:val="0"/>
          <w:marBottom w:val="0"/>
          <w:divBdr>
            <w:top w:val="none" w:sz="0" w:space="0" w:color="auto"/>
            <w:left w:val="none" w:sz="0" w:space="0" w:color="auto"/>
            <w:bottom w:val="none" w:sz="0" w:space="0" w:color="auto"/>
            <w:right w:val="none" w:sz="0" w:space="0" w:color="auto"/>
          </w:divBdr>
        </w:div>
        <w:div w:id="1160316718">
          <w:marLeft w:val="0"/>
          <w:marRight w:val="0"/>
          <w:marTop w:val="0"/>
          <w:marBottom w:val="0"/>
          <w:divBdr>
            <w:top w:val="none" w:sz="0" w:space="0" w:color="auto"/>
            <w:left w:val="none" w:sz="0" w:space="0" w:color="auto"/>
            <w:bottom w:val="none" w:sz="0" w:space="0" w:color="auto"/>
            <w:right w:val="none" w:sz="0" w:space="0" w:color="auto"/>
          </w:divBdr>
        </w:div>
        <w:div w:id="2072069859">
          <w:marLeft w:val="0"/>
          <w:marRight w:val="0"/>
          <w:marTop w:val="0"/>
          <w:marBottom w:val="0"/>
          <w:divBdr>
            <w:top w:val="none" w:sz="0" w:space="0" w:color="auto"/>
            <w:left w:val="none" w:sz="0" w:space="0" w:color="auto"/>
            <w:bottom w:val="none" w:sz="0" w:space="0" w:color="auto"/>
            <w:right w:val="none" w:sz="0" w:space="0" w:color="auto"/>
          </w:divBdr>
          <w:divsChild>
            <w:div w:id="490951132">
              <w:marLeft w:val="-75"/>
              <w:marRight w:val="0"/>
              <w:marTop w:val="30"/>
              <w:marBottom w:val="30"/>
              <w:divBdr>
                <w:top w:val="none" w:sz="0" w:space="0" w:color="auto"/>
                <w:left w:val="none" w:sz="0" w:space="0" w:color="auto"/>
                <w:bottom w:val="none" w:sz="0" w:space="0" w:color="auto"/>
                <w:right w:val="none" w:sz="0" w:space="0" w:color="auto"/>
              </w:divBdr>
              <w:divsChild>
                <w:div w:id="115606988">
                  <w:marLeft w:val="0"/>
                  <w:marRight w:val="0"/>
                  <w:marTop w:val="0"/>
                  <w:marBottom w:val="0"/>
                  <w:divBdr>
                    <w:top w:val="none" w:sz="0" w:space="0" w:color="auto"/>
                    <w:left w:val="none" w:sz="0" w:space="0" w:color="auto"/>
                    <w:bottom w:val="none" w:sz="0" w:space="0" w:color="auto"/>
                    <w:right w:val="none" w:sz="0" w:space="0" w:color="auto"/>
                  </w:divBdr>
                  <w:divsChild>
                    <w:div w:id="1014577636">
                      <w:marLeft w:val="0"/>
                      <w:marRight w:val="0"/>
                      <w:marTop w:val="0"/>
                      <w:marBottom w:val="0"/>
                      <w:divBdr>
                        <w:top w:val="none" w:sz="0" w:space="0" w:color="auto"/>
                        <w:left w:val="none" w:sz="0" w:space="0" w:color="auto"/>
                        <w:bottom w:val="none" w:sz="0" w:space="0" w:color="auto"/>
                        <w:right w:val="none" w:sz="0" w:space="0" w:color="auto"/>
                      </w:divBdr>
                    </w:div>
                  </w:divsChild>
                </w:div>
                <w:div w:id="473259811">
                  <w:marLeft w:val="0"/>
                  <w:marRight w:val="0"/>
                  <w:marTop w:val="0"/>
                  <w:marBottom w:val="0"/>
                  <w:divBdr>
                    <w:top w:val="none" w:sz="0" w:space="0" w:color="auto"/>
                    <w:left w:val="none" w:sz="0" w:space="0" w:color="auto"/>
                    <w:bottom w:val="none" w:sz="0" w:space="0" w:color="auto"/>
                    <w:right w:val="none" w:sz="0" w:space="0" w:color="auto"/>
                  </w:divBdr>
                  <w:divsChild>
                    <w:div w:id="1404333394">
                      <w:marLeft w:val="0"/>
                      <w:marRight w:val="0"/>
                      <w:marTop w:val="0"/>
                      <w:marBottom w:val="0"/>
                      <w:divBdr>
                        <w:top w:val="none" w:sz="0" w:space="0" w:color="auto"/>
                        <w:left w:val="none" w:sz="0" w:space="0" w:color="auto"/>
                        <w:bottom w:val="none" w:sz="0" w:space="0" w:color="auto"/>
                        <w:right w:val="none" w:sz="0" w:space="0" w:color="auto"/>
                      </w:divBdr>
                    </w:div>
                  </w:divsChild>
                </w:div>
                <w:div w:id="501703177">
                  <w:marLeft w:val="0"/>
                  <w:marRight w:val="0"/>
                  <w:marTop w:val="0"/>
                  <w:marBottom w:val="0"/>
                  <w:divBdr>
                    <w:top w:val="none" w:sz="0" w:space="0" w:color="auto"/>
                    <w:left w:val="none" w:sz="0" w:space="0" w:color="auto"/>
                    <w:bottom w:val="none" w:sz="0" w:space="0" w:color="auto"/>
                    <w:right w:val="none" w:sz="0" w:space="0" w:color="auto"/>
                  </w:divBdr>
                  <w:divsChild>
                    <w:div w:id="2028292836">
                      <w:marLeft w:val="0"/>
                      <w:marRight w:val="0"/>
                      <w:marTop w:val="0"/>
                      <w:marBottom w:val="0"/>
                      <w:divBdr>
                        <w:top w:val="none" w:sz="0" w:space="0" w:color="auto"/>
                        <w:left w:val="none" w:sz="0" w:space="0" w:color="auto"/>
                        <w:bottom w:val="none" w:sz="0" w:space="0" w:color="auto"/>
                        <w:right w:val="none" w:sz="0" w:space="0" w:color="auto"/>
                      </w:divBdr>
                    </w:div>
                  </w:divsChild>
                </w:div>
                <w:div w:id="1032732126">
                  <w:marLeft w:val="0"/>
                  <w:marRight w:val="0"/>
                  <w:marTop w:val="0"/>
                  <w:marBottom w:val="0"/>
                  <w:divBdr>
                    <w:top w:val="none" w:sz="0" w:space="0" w:color="auto"/>
                    <w:left w:val="none" w:sz="0" w:space="0" w:color="auto"/>
                    <w:bottom w:val="none" w:sz="0" w:space="0" w:color="auto"/>
                    <w:right w:val="none" w:sz="0" w:space="0" w:color="auto"/>
                  </w:divBdr>
                  <w:divsChild>
                    <w:div w:id="283779058">
                      <w:marLeft w:val="0"/>
                      <w:marRight w:val="0"/>
                      <w:marTop w:val="0"/>
                      <w:marBottom w:val="0"/>
                      <w:divBdr>
                        <w:top w:val="none" w:sz="0" w:space="0" w:color="auto"/>
                        <w:left w:val="none" w:sz="0" w:space="0" w:color="auto"/>
                        <w:bottom w:val="none" w:sz="0" w:space="0" w:color="auto"/>
                        <w:right w:val="none" w:sz="0" w:space="0" w:color="auto"/>
                      </w:divBdr>
                    </w:div>
                    <w:div w:id="678001447">
                      <w:marLeft w:val="0"/>
                      <w:marRight w:val="0"/>
                      <w:marTop w:val="0"/>
                      <w:marBottom w:val="0"/>
                      <w:divBdr>
                        <w:top w:val="none" w:sz="0" w:space="0" w:color="auto"/>
                        <w:left w:val="none" w:sz="0" w:space="0" w:color="auto"/>
                        <w:bottom w:val="none" w:sz="0" w:space="0" w:color="auto"/>
                        <w:right w:val="none" w:sz="0" w:space="0" w:color="auto"/>
                      </w:divBdr>
                    </w:div>
                    <w:div w:id="1792286499">
                      <w:marLeft w:val="0"/>
                      <w:marRight w:val="0"/>
                      <w:marTop w:val="0"/>
                      <w:marBottom w:val="0"/>
                      <w:divBdr>
                        <w:top w:val="none" w:sz="0" w:space="0" w:color="auto"/>
                        <w:left w:val="none" w:sz="0" w:space="0" w:color="auto"/>
                        <w:bottom w:val="none" w:sz="0" w:space="0" w:color="auto"/>
                        <w:right w:val="none" w:sz="0" w:space="0" w:color="auto"/>
                      </w:divBdr>
                    </w:div>
                  </w:divsChild>
                </w:div>
                <w:div w:id="1289581621">
                  <w:marLeft w:val="0"/>
                  <w:marRight w:val="0"/>
                  <w:marTop w:val="0"/>
                  <w:marBottom w:val="0"/>
                  <w:divBdr>
                    <w:top w:val="none" w:sz="0" w:space="0" w:color="auto"/>
                    <w:left w:val="none" w:sz="0" w:space="0" w:color="auto"/>
                    <w:bottom w:val="none" w:sz="0" w:space="0" w:color="auto"/>
                    <w:right w:val="none" w:sz="0" w:space="0" w:color="auto"/>
                  </w:divBdr>
                  <w:divsChild>
                    <w:div w:id="1116949131">
                      <w:marLeft w:val="0"/>
                      <w:marRight w:val="0"/>
                      <w:marTop w:val="0"/>
                      <w:marBottom w:val="0"/>
                      <w:divBdr>
                        <w:top w:val="none" w:sz="0" w:space="0" w:color="auto"/>
                        <w:left w:val="none" w:sz="0" w:space="0" w:color="auto"/>
                        <w:bottom w:val="none" w:sz="0" w:space="0" w:color="auto"/>
                        <w:right w:val="none" w:sz="0" w:space="0" w:color="auto"/>
                      </w:divBdr>
                    </w:div>
                    <w:div w:id="1857844772">
                      <w:marLeft w:val="0"/>
                      <w:marRight w:val="0"/>
                      <w:marTop w:val="0"/>
                      <w:marBottom w:val="0"/>
                      <w:divBdr>
                        <w:top w:val="none" w:sz="0" w:space="0" w:color="auto"/>
                        <w:left w:val="none" w:sz="0" w:space="0" w:color="auto"/>
                        <w:bottom w:val="none" w:sz="0" w:space="0" w:color="auto"/>
                        <w:right w:val="none" w:sz="0" w:space="0" w:color="auto"/>
                      </w:divBdr>
                    </w:div>
                    <w:div w:id="1897036984">
                      <w:marLeft w:val="0"/>
                      <w:marRight w:val="0"/>
                      <w:marTop w:val="0"/>
                      <w:marBottom w:val="0"/>
                      <w:divBdr>
                        <w:top w:val="none" w:sz="0" w:space="0" w:color="auto"/>
                        <w:left w:val="none" w:sz="0" w:space="0" w:color="auto"/>
                        <w:bottom w:val="none" w:sz="0" w:space="0" w:color="auto"/>
                        <w:right w:val="none" w:sz="0" w:space="0" w:color="auto"/>
                      </w:divBdr>
                    </w:div>
                    <w:div w:id="1944872009">
                      <w:marLeft w:val="0"/>
                      <w:marRight w:val="0"/>
                      <w:marTop w:val="0"/>
                      <w:marBottom w:val="0"/>
                      <w:divBdr>
                        <w:top w:val="none" w:sz="0" w:space="0" w:color="auto"/>
                        <w:left w:val="none" w:sz="0" w:space="0" w:color="auto"/>
                        <w:bottom w:val="none" w:sz="0" w:space="0" w:color="auto"/>
                        <w:right w:val="none" w:sz="0" w:space="0" w:color="auto"/>
                      </w:divBdr>
                    </w:div>
                  </w:divsChild>
                </w:div>
                <w:div w:id="1325278953">
                  <w:marLeft w:val="0"/>
                  <w:marRight w:val="0"/>
                  <w:marTop w:val="0"/>
                  <w:marBottom w:val="0"/>
                  <w:divBdr>
                    <w:top w:val="none" w:sz="0" w:space="0" w:color="auto"/>
                    <w:left w:val="none" w:sz="0" w:space="0" w:color="auto"/>
                    <w:bottom w:val="none" w:sz="0" w:space="0" w:color="auto"/>
                    <w:right w:val="none" w:sz="0" w:space="0" w:color="auto"/>
                  </w:divBdr>
                  <w:divsChild>
                    <w:div w:id="47330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2289">
      <w:bodyDiv w:val="1"/>
      <w:marLeft w:val="0"/>
      <w:marRight w:val="0"/>
      <w:marTop w:val="0"/>
      <w:marBottom w:val="0"/>
      <w:divBdr>
        <w:top w:val="none" w:sz="0" w:space="0" w:color="auto"/>
        <w:left w:val="none" w:sz="0" w:space="0" w:color="auto"/>
        <w:bottom w:val="none" w:sz="0" w:space="0" w:color="auto"/>
        <w:right w:val="none" w:sz="0" w:space="0" w:color="auto"/>
      </w:divBdr>
    </w:div>
    <w:div w:id="1866627683">
      <w:bodyDiv w:val="1"/>
      <w:marLeft w:val="0"/>
      <w:marRight w:val="0"/>
      <w:marTop w:val="0"/>
      <w:marBottom w:val="0"/>
      <w:divBdr>
        <w:top w:val="none" w:sz="0" w:space="0" w:color="auto"/>
        <w:left w:val="none" w:sz="0" w:space="0" w:color="auto"/>
        <w:bottom w:val="none" w:sz="0" w:space="0" w:color="auto"/>
        <w:right w:val="none" w:sz="0" w:space="0" w:color="auto"/>
      </w:divBdr>
    </w:div>
    <w:div w:id="1870072376">
      <w:bodyDiv w:val="1"/>
      <w:marLeft w:val="0"/>
      <w:marRight w:val="0"/>
      <w:marTop w:val="0"/>
      <w:marBottom w:val="0"/>
      <w:divBdr>
        <w:top w:val="none" w:sz="0" w:space="0" w:color="auto"/>
        <w:left w:val="none" w:sz="0" w:space="0" w:color="auto"/>
        <w:bottom w:val="none" w:sz="0" w:space="0" w:color="auto"/>
        <w:right w:val="none" w:sz="0" w:space="0" w:color="auto"/>
      </w:divBdr>
    </w:div>
    <w:div w:id="1870558214">
      <w:bodyDiv w:val="1"/>
      <w:marLeft w:val="0"/>
      <w:marRight w:val="0"/>
      <w:marTop w:val="0"/>
      <w:marBottom w:val="0"/>
      <w:divBdr>
        <w:top w:val="none" w:sz="0" w:space="0" w:color="auto"/>
        <w:left w:val="none" w:sz="0" w:space="0" w:color="auto"/>
        <w:bottom w:val="none" w:sz="0" w:space="0" w:color="auto"/>
        <w:right w:val="none" w:sz="0" w:space="0" w:color="auto"/>
      </w:divBdr>
    </w:div>
    <w:div w:id="1882472702">
      <w:bodyDiv w:val="1"/>
      <w:marLeft w:val="0"/>
      <w:marRight w:val="0"/>
      <w:marTop w:val="0"/>
      <w:marBottom w:val="0"/>
      <w:divBdr>
        <w:top w:val="none" w:sz="0" w:space="0" w:color="auto"/>
        <w:left w:val="none" w:sz="0" w:space="0" w:color="auto"/>
        <w:bottom w:val="none" w:sz="0" w:space="0" w:color="auto"/>
        <w:right w:val="none" w:sz="0" w:space="0" w:color="auto"/>
      </w:divBdr>
      <w:divsChild>
        <w:div w:id="1779107913">
          <w:marLeft w:val="0"/>
          <w:marRight w:val="0"/>
          <w:marTop w:val="0"/>
          <w:marBottom w:val="0"/>
          <w:divBdr>
            <w:top w:val="none" w:sz="0" w:space="0" w:color="auto"/>
            <w:left w:val="none" w:sz="0" w:space="0" w:color="auto"/>
            <w:bottom w:val="none" w:sz="0" w:space="0" w:color="auto"/>
            <w:right w:val="none" w:sz="0" w:space="0" w:color="auto"/>
          </w:divBdr>
        </w:div>
      </w:divsChild>
    </w:div>
    <w:div w:id="1889338707">
      <w:bodyDiv w:val="1"/>
      <w:marLeft w:val="0"/>
      <w:marRight w:val="0"/>
      <w:marTop w:val="0"/>
      <w:marBottom w:val="0"/>
      <w:divBdr>
        <w:top w:val="none" w:sz="0" w:space="0" w:color="auto"/>
        <w:left w:val="none" w:sz="0" w:space="0" w:color="auto"/>
        <w:bottom w:val="none" w:sz="0" w:space="0" w:color="auto"/>
        <w:right w:val="none" w:sz="0" w:space="0" w:color="auto"/>
      </w:divBdr>
      <w:divsChild>
        <w:div w:id="38865077">
          <w:marLeft w:val="0"/>
          <w:marRight w:val="0"/>
          <w:marTop w:val="0"/>
          <w:marBottom w:val="0"/>
          <w:divBdr>
            <w:top w:val="none" w:sz="0" w:space="0" w:color="auto"/>
            <w:left w:val="none" w:sz="0" w:space="0" w:color="auto"/>
            <w:bottom w:val="none" w:sz="0" w:space="0" w:color="auto"/>
            <w:right w:val="none" w:sz="0" w:space="0" w:color="auto"/>
          </w:divBdr>
        </w:div>
        <w:div w:id="58090874">
          <w:marLeft w:val="0"/>
          <w:marRight w:val="0"/>
          <w:marTop w:val="0"/>
          <w:marBottom w:val="0"/>
          <w:divBdr>
            <w:top w:val="none" w:sz="0" w:space="0" w:color="auto"/>
            <w:left w:val="none" w:sz="0" w:space="0" w:color="auto"/>
            <w:bottom w:val="none" w:sz="0" w:space="0" w:color="auto"/>
            <w:right w:val="none" w:sz="0" w:space="0" w:color="auto"/>
          </w:divBdr>
        </w:div>
        <w:div w:id="112407947">
          <w:marLeft w:val="0"/>
          <w:marRight w:val="0"/>
          <w:marTop w:val="0"/>
          <w:marBottom w:val="0"/>
          <w:divBdr>
            <w:top w:val="none" w:sz="0" w:space="0" w:color="auto"/>
            <w:left w:val="none" w:sz="0" w:space="0" w:color="auto"/>
            <w:bottom w:val="none" w:sz="0" w:space="0" w:color="auto"/>
            <w:right w:val="none" w:sz="0" w:space="0" w:color="auto"/>
          </w:divBdr>
        </w:div>
        <w:div w:id="350381973">
          <w:marLeft w:val="0"/>
          <w:marRight w:val="0"/>
          <w:marTop w:val="0"/>
          <w:marBottom w:val="0"/>
          <w:divBdr>
            <w:top w:val="none" w:sz="0" w:space="0" w:color="auto"/>
            <w:left w:val="none" w:sz="0" w:space="0" w:color="auto"/>
            <w:bottom w:val="none" w:sz="0" w:space="0" w:color="auto"/>
            <w:right w:val="none" w:sz="0" w:space="0" w:color="auto"/>
          </w:divBdr>
        </w:div>
        <w:div w:id="445001579">
          <w:marLeft w:val="0"/>
          <w:marRight w:val="0"/>
          <w:marTop w:val="0"/>
          <w:marBottom w:val="0"/>
          <w:divBdr>
            <w:top w:val="none" w:sz="0" w:space="0" w:color="auto"/>
            <w:left w:val="none" w:sz="0" w:space="0" w:color="auto"/>
            <w:bottom w:val="none" w:sz="0" w:space="0" w:color="auto"/>
            <w:right w:val="none" w:sz="0" w:space="0" w:color="auto"/>
          </w:divBdr>
        </w:div>
        <w:div w:id="553927447">
          <w:marLeft w:val="0"/>
          <w:marRight w:val="0"/>
          <w:marTop w:val="0"/>
          <w:marBottom w:val="0"/>
          <w:divBdr>
            <w:top w:val="none" w:sz="0" w:space="0" w:color="auto"/>
            <w:left w:val="none" w:sz="0" w:space="0" w:color="auto"/>
            <w:bottom w:val="none" w:sz="0" w:space="0" w:color="auto"/>
            <w:right w:val="none" w:sz="0" w:space="0" w:color="auto"/>
          </w:divBdr>
        </w:div>
        <w:div w:id="599875527">
          <w:marLeft w:val="0"/>
          <w:marRight w:val="0"/>
          <w:marTop w:val="0"/>
          <w:marBottom w:val="0"/>
          <w:divBdr>
            <w:top w:val="none" w:sz="0" w:space="0" w:color="auto"/>
            <w:left w:val="none" w:sz="0" w:space="0" w:color="auto"/>
            <w:bottom w:val="none" w:sz="0" w:space="0" w:color="auto"/>
            <w:right w:val="none" w:sz="0" w:space="0" w:color="auto"/>
          </w:divBdr>
        </w:div>
        <w:div w:id="704870304">
          <w:marLeft w:val="0"/>
          <w:marRight w:val="0"/>
          <w:marTop w:val="0"/>
          <w:marBottom w:val="0"/>
          <w:divBdr>
            <w:top w:val="none" w:sz="0" w:space="0" w:color="auto"/>
            <w:left w:val="none" w:sz="0" w:space="0" w:color="auto"/>
            <w:bottom w:val="none" w:sz="0" w:space="0" w:color="auto"/>
            <w:right w:val="none" w:sz="0" w:space="0" w:color="auto"/>
          </w:divBdr>
        </w:div>
        <w:div w:id="704989105">
          <w:marLeft w:val="0"/>
          <w:marRight w:val="0"/>
          <w:marTop w:val="0"/>
          <w:marBottom w:val="0"/>
          <w:divBdr>
            <w:top w:val="none" w:sz="0" w:space="0" w:color="auto"/>
            <w:left w:val="none" w:sz="0" w:space="0" w:color="auto"/>
            <w:bottom w:val="none" w:sz="0" w:space="0" w:color="auto"/>
            <w:right w:val="none" w:sz="0" w:space="0" w:color="auto"/>
          </w:divBdr>
        </w:div>
        <w:div w:id="710035364">
          <w:marLeft w:val="0"/>
          <w:marRight w:val="0"/>
          <w:marTop w:val="0"/>
          <w:marBottom w:val="0"/>
          <w:divBdr>
            <w:top w:val="none" w:sz="0" w:space="0" w:color="auto"/>
            <w:left w:val="none" w:sz="0" w:space="0" w:color="auto"/>
            <w:bottom w:val="none" w:sz="0" w:space="0" w:color="auto"/>
            <w:right w:val="none" w:sz="0" w:space="0" w:color="auto"/>
          </w:divBdr>
        </w:div>
        <w:div w:id="784085172">
          <w:marLeft w:val="0"/>
          <w:marRight w:val="0"/>
          <w:marTop w:val="0"/>
          <w:marBottom w:val="0"/>
          <w:divBdr>
            <w:top w:val="none" w:sz="0" w:space="0" w:color="auto"/>
            <w:left w:val="none" w:sz="0" w:space="0" w:color="auto"/>
            <w:bottom w:val="none" w:sz="0" w:space="0" w:color="auto"/>
            <w:right w:val="none" w:sz="0" w:space="0" w:color="auto"/>
          </w:divBdr>
        </w:div>
        <w:div w:id="789592369">
          <w:marLeft w:val="0"/>
          <w:marRight w:val="0"/>
          <w:marTop w:val="0"/>
          <w:marBottom w:val="0"/>
          <w:divBdr>
            <w:top w:val="none" w:sz="0" w:space="0" w:color="auto"/>
            <w:left w:val="none" w:sz="0" w:space="0" w:color="auto"/>
            <w:bottom w:val="none" w:sz="0" w:space="0" w:color="auto"/>
            <w:right w:val="none" w:sz="0" w:space="0" w:color="auto"/>
          </w:divBdr>
        </w:div>
        <w:div w:id="802620808">
          <w:marLeft w:val="0"/>
          <w:marRight w:val="0"/>
          <w:marTop w:val="0"/>
          <w:marBottom w:val="0"/>
          <w:divBdr>
            <w:top w:val="none" w:sz="0" w:space="0" w:color="auto"/>
            <w:left w:val="none" w:sz="0" w:space="0" w:color="auto"/>
            <w:bottom w:val="none" w:sz="0" w:space="0" w:color="auto"/>
            <w:right w:val="none" w:sz="0" w:space="0" w:color="auto"/>
          </w:divBdr>
        </w:div>
        <w:div w:id="832259227">
          <w:marLeft w:val="0"/>
          <w:marRight w:val="0"/>
          <w:marTop w:val="0"/>
          <w:marBottom w:val="0"/>
          <w:divBdr>
            <w:top w:val="none" w:sz="0" w:space="0" w:color="auto"/>
            <w:left w:val="none" w:sz="0" w:space="0" w:color="auto"/>
            <w:bottom w:val="none" w:sz="0" w:space="0" w:color="auto"/>
            <w:right w:val="none" w:sz="0" w:space="0" w:color="auto"/>
          </w:divBdr>
        </w:div>
        <w:div w:id="856698238">
          <w:marLeft w:val="0"/>
          <w:marRight w:val="0"/>
          <w:marTop w:val="0"/>
          <w:marBottom w:val="0"/>
          <w:divBdr>
            <w:top w:val="none" w:sz="0" w:space="0" w:color="auto"/>
            <w:left w:val="none" w:sz="0" w:space="0" w:color="auto"/>
            <w:bottom w:val="none" w:sz="0" w:space="0" w:color="auto"/>
            <w:right w:val="none" w:sz="0" w:space="0" w:color="auto"/>
          </w:divBdr>
        </w:div>
        <w:div w:id="860388744">
          <w:marLeft w:val="0"/>
          <w:marRight w:val="0"/>
          <w:marTop w:val="0"/>
          <w:marBottom w:val="0"/>
          <w:divBdr>
            <w:top w:val="none" w:sz="0" w:space="0" w:color="auto"/>
            <w:left w:val="none" w:sz="0" w:space="0" w:color="auto"/>
            <w:bottom w:val="none" w:sz="0" w:space="0" w:color="auto"/>
            <w:right w:val="none" w:sz="0" w:space="0" w:color="auto"/>
          </w:divBdr>
        </w:div>
        <w:div w:id="1033920706">
          <w:marLeft w:val="0"/>
          <w:marRight w:val="0"/>
          <w:marTop w:val="0"/>
          <w:marBottom w:val="0"/>
          <w:divBdr>
            <w:top w:val="none" w:sz="0" w:space="0" w:color="auto"/>
            <w:left w:val="none" w:sz="0" w:space="0" w:color="auto"/>
            <w:bottom w:val="none" w:sz="0" w:space="0" w:color="auto"/>
            <w:right w:val="none" w:sz="0" w:space="0" w:color="auto"/>
          </w:divBdr>
        </w:div>
        <w:div w:id="1063871424">
          <w:marLeft w:val="0"/>
          <w:marRight w:val="0"/>
          <w:marTop w:val="0"/>
          <w:marBottom w:val="0"/>
          <w:divBdr>
            <w:top w:val="none" w:sz="0" w:space="0" w:color="auto"/>
            <w:left w:val="none" w:sz="0" w:space="0" w:color="auto"/>
            <w:bottom w:val="none" w:sz="0" w:space="0" w:color="auto"/>
            <w:right w:val="none" w:sz="0" w:space="0" w:color="auto"/>
          </w:divBdr>
        </w:div>
        <w:div w:id="1156842534">
          <w:marLeft w:val="0"/>
          <w:marRight w:val="0"/>
          <w:marTop w:val="0"/>
          <w:marBottom w:val="0"/>
          <w:divBdr>
            <w:top w:val="none" w:sz="0" w:space="0" w:color="auto"/>
            <w:left w:val="none" w:sz="0" w:space="0" w:color="auto"/>
            <w:bottom w:val="none" w:sz="0" w:space="0" w:color="auto"/>
            <w:right w:val="none" w:sz="0" w:space="0" w:color="auto"/>
          </w:divBdr>
        </w:div>
        <w:div w:id="1229654957">
          <w:marLeft w:val="0"/>
          <w:marRight w:val="0"/>
          <w:marTop w:val="0"/>
          <w:marBottom w:val="0"/>
          <w:divBdr>
            <w:top w:val="none" w:sz="0" w:space="0" w:color="auto"/>
            <w:left w:val="none" w:sz="0" w:space="0" w:color="auto"/>
            <w:bottom w:val="none" w:sz="0" w:space="0" w:color="auto"/>
            <w:right w:val="none" w:sz="0" w:space="0" w:color="auto"/>
          </w:divBdr>
        </w:div>
        <w:div w:id="1298411575">
          <w:marLeft w:val="0"/>
          <w:marRight w:val="0"/>
          <w:marTop w:val="0"/>
          <w:marBottom w:val="0"/>
          <w:divBdr>
            <w:top w:val="none" w:sz="0" w:space="0" w:color="auto"/>
            <w:left w:val="none" w:sz="0" w:space="0" w:color="auto"/>
            <w:bottom w:val="none" w:sz="0" w:space="0" w:color="auto"/>
            <w:right w:val="none" w:sz="0" w:space="0" w:color="auto"/>
          </w:divBdr>
        </w:div>
        <w:div w:id="1372000642">
          <w:marLeft w:val="0"/>
          <w:marRight w:val="0"/>
          <w:marTop w:val="0"/>
          <w:marBottom w:val="0"/>
          <w:divBdr>
            <w:top w:val="none" w:sz="0" w:space="0" w:color="auto"/>
            <w:left w:val="none" w:sz="0" w:space="0" w:color="auto"/>
            <w:bottom w:val="none" w:sz="0" w:space="0" w:color="auto"/>
            <w:right w:val="none" w:sz="0" w:space="0" w:color="auto"/>
          </w:divBdr>
        </w:div>
        <w:div w:id="1434403826">
          <w:marLeft w:val="0"/>
          <w:marRight w:val="0"/>
          <w:marTop w:val="0"/>
          <w:marBottom w:val="0"/>
          <w:divBdr>
            <w:top w:val="none" w:sz="0" w:space="0" w:color="auto"/>
            <w:left w:val="none" w:sz="0" w:space="0" w:color="auto"/>
            <w:bottom w:val="none" w:sz="0" w:space="0" w:color="auto"/>
            <w:right w:val="none" w:sz="0" w:space="0" w:color="auto"/>
          </w:divBdr>
        </w:div>
        <w:div w:id="1457606332">
          <w:marLeft w:val="0"/>
          <w:marRight w:val="0"/>
          <w:marTop w:val="0"/>
          <w:marBottom w:val="0"/>
          <w:divBdr>
            <w:top w:val="none" w:sz="0" w:space="0" w:color="auto"/>
            <w:left w:val="none" w:sz="0" w:space="0" w:color="auto"/>
            <w:bottom w:val="none" w:sz="0" w:space="0" w:color="auto"/>
            <w:right w:val="none" w:sz="0" w:space="0" w:color="auto"/>
          </w:divBdr>
        </w:div>
        <w:div w:id="1552962217">
          <w:marLeft w:val="0"/>
          <w:marRight w:val="0"/>
          <w:marTop w:val="0"/>
          <w:marBottom w:val="0"/>
          <w:divBdr>
            <w:top w:val="none" w:sz="0" w:space="0" w:color="auto"/>
            <w:left w:val="none" w:sz="0" w:space="0" w:color="auto"/>
            <w:bottom w:val="none" w:sz="0" w:space="0" w:color="auto"/>
            <w:right w:val="none" w:sz="0" w:space="0" w:color="auto"/>
          </w:divBdr>
        </w:div>
        <w:div w:id="1603412242">
          <w:marLeft w:val="0"/>
          <w:marRight w:val="0"/>
          <w:marTop w:val="0"/>
          <w:marBottom w:val="0"/>
          <w:divBdr>
            <w:top w:val="none" w:sz="0" w:space="0" w:color="auto"/>
            <w:left w:val="none" w:sz="0" w:space="0" w:color="auto"/>
            <w:bottom w:val="none" w:sz="0" w:space="0" w:color="auto"/>
            <w:right w:val="none" w:sz="0" w:space="0" w:color="auto"/>
          </w:divBdr>
        </w:div>
        <w:div w:id="1632902216">
          <w:marLeft w:val="0"/>
          <w:marRight w:val="0"/>
          <w:marTop w:val="0"/>
          <w:marBottom w:val="0"/>
          <w:divBdr>
            <w:top w:val="none" w:sz="0" w:space="0" w:color="auto"/>
            <w:left w:val="none" w:sz="0" w:space="0" w:color="auto"/>
            <w:bottom w:val="none" w:sz="0" w:space="0" w:color="auto"/>
            <w:right w:val="none" w:sz="0" w:space="0" w:color="auto"/>
          </w:divBdr>
        </w:div>
        <w:div w:id="1647126841">
          <w:marLeft w:val="0"/>
          <w:marRight w:val="0"/>
          <w:marTop w:val="0"/>
          <w:marBottom w:val="0"/>
          <w:divBdr>
            <w:top w:val="none" w:sz="0" w:space="0" w:color="auto"/>
            <w:left w:val="none" w:sz="0" w:space="0" w:color="auto"/>
            <w:bottom w:val="none" w:sz="0" w:space="0" w:color="auto"/>
            <w:right w:val="none" w:sz="0" w:space="0" w:color="auto"/>
          </w:divBdr>
        </w:div>
        <w:div w:id="1724476058">
          <w:marLeft w:val="0"/>
          <w:marRight w:val="0"/>
          <w:marTop w:val="0"/>
          <w:marBottom w:val="0"/>
          <w:divBdr>
            <w:top w:val="none" w:sz="0" w:space="0" w:color="auto"/>
            <w:left w:val="none" w:sz="0" w:space="0" w:color="auto"/>
            <w:bottom w:val="none" w:sz="0" w:space="0" w:color="auto"/>
            <w:right w:val="none" w:sz="0" w:space="0" w:color="auto"/>
          </w:divBdr>
        </w:div>
        <w:div w:id="1764644832">
          <w:marLeft w:val="0"/>
          <w:marRight w:val="0"/>
          <w:marTop w:val="0"/>
          <w:marBottom w:val="0"/>
          <w:divBdr>
            <w:top w:val="none" w:sz="0" w:space="0" w:color="auto"/>
            <w:left w:val="none" w:sz="0" w:space="0" w:color="auto"/>
            <w:bottom w:val="none" w:sz="0" w:space="0" w:color="auto"/>
            <w:right w:val="none" w:sz="0" w:space="0" w:color="auto"/>
          </w:divBdr>
        </w:div>
        <w:div w:id="1794443258">
          <w:marLeft w:val="0"/>
          <w:marRight w:val="0"/>
          <w:marTop w:val="0"/>
          <w:marBottom w:val="0"/>
          <w:divBdr>
            <w:top w:val="none" w:sz="0" w:space="0" w:color="auto"/>
            <w:left w:val="none" w:sz="0" w:space="0" w:color="auto"/>
            <w:bottom w:val="none" w:sz="0" w:space="0" w:color="auto"/>
            <w:right w:val="none" w:sz="0" w:space="0" w:color="auto"/>
          </w:divBdr>
        </w:div>
        <w:div w:id="1913419197">
          <w:marLeft w:val="0"/>
          <w:marRight w:val="0"/>
          <w:marTop w:val="0"/>
          <w:marBottom w:val="0"/>
          <w:divBdr>
            <w:top w:val="none" w:sz="0" w:space="0" w:color="auto"/>
            <w:left w:val="none" w:sz="0" w:space="0" w:color="auto"/>
            <w:bottom w:val="none" w:sz="0" w:space="0" w:color="auto"/>
            <w:right w:val="none" w:sz="0" w:space="0" w:color="auto"/>
          </w:divBdr>
        </w:div>
        <w:div w:id="1984961393">
          <w:marLeft w:val="0"/>
          <w:marRight w:val="0"/>
          <w:marTop w:val="0"/>
          <w:marBottom w:val="0"/>
          <w:divBdr>
            <w:top w:val="none" w:sz="0" w:space="0" w:color="auto"/>
            <w:left w:val="none" w:sz="0" w:space="0" w:color="auto"/>
            <w:bottom w:val="none" w:sz="0" w:space="0" w:color="auto"/>
            <w:right w:val="none" w:sz="0" w:space="0" w:color="auto"/>
          </w:divBdr>
        </w:div>
        <w:div w:id="2013139805">
          <w:marLeft w:val="0"/>
          <w:marRight w:val="0"/>
          <w:marTop w:val="0"/>
          <w:marBottom w:val="0"/>
          <w:divBdr>
            <w:top w:val="none" w:sz="0" w:space="0" w:color="auto"/>
            <w:left w:val="none" w:sz="0" w:space="0" w:color="auto"/>
            <w:bottom w:val="none" w:sz="0" w:space="0" w:color="auto"/>
            <w:right w:val="none" w:sz="0" w:space="0" w:color="auto"/>
          </w:divBdr>
        </w:div>
        <w:div w:id="2040665833">
          <w:marLeft w:val="0"/>
          <w:marRight w:val="0"/>
          <w:marTop w:val="0"/>
          <w:marBottom w:val="0"/>
          <w:divBdr>
            <w:top w:val="none" w:sz="0" w:space="0" w:color="auto"/>
            <w:left w:val="none" w:sz="0" w:space="0" w:color="auto"/>
            <w:bottom w:val="none" w:sz="0" w:space="0" w:color="auto"/>
            <w:right w:val="none" w:sz="0" w:space="0" w:color="auto"/>
          </w:divBdr>
        </w:div>
        <w:div w:id="2045904114">
          <w:marLeft w:val="0"/>
          <w:marRight w:val="0"/>
          <w:marTop w:val="0"/>
          <w:marBottom w:val="0"/>
          <w:divBdr>
            <w:top w:val="none" w:sz="0" w:space="0" w:color="auto"/>
            <w:left w:val="none" w:sz="0" w:space="0" w:color="auto"/>
            <w:bottom w:val="none" w:sz="0" w:space="0" w:color="auto"/>
            <w:right w:val="none" w:sz="0" w:space="0" w:color="auto"/>
          </w:divBdr>
        </w:div>
        <w:div w:id="2052487930">
          <w:marLeft w:val="0"/>
          <w:marRight w:val="0"/>
          <w:marTop w:val="0"/>
          <w:marBottom w:val="0"/>
          <w:divBdr>
            <w:top w:val="none" w:sz="0" w:space="0" w:color="auto"/>
            <w:left w:val="none" w:sz="0" w:space="0" w:color="auto"/>
            <w:bottom w:val="none" w:sz="0" w:space="0" w:color="auto"/>
            <w:right w:val="none" w:sz="0" w:space="0" w:color="auto"/>
          </w:divBdr>
        </w:div>
        <w:div w:id="2085713406">
          <w:marLeft w:val="0"/>
          <w:marRight w:val="0"/>
          <w:marTop w:val="0"/>
          <w:marBottom w:val="0"/>
          <w:divBdr>
            <w:top w:val="none" w:sz="0" w:space="0" w:color="auto"/>
            <w:left w:val="none" w:sz="0" w:space="0" w:color="auto"/>
            <w:bottom w:val="none" w:sz="0" w:space="0" w:color="auto"/>
            <w:right w:val="none" w:sz="0" w:space="0" w:color="auto"/>
          </w:divBdr>
        </w:div>
      </w:divsChild>
    </w:div>
    <w:div w:id="1900744928">
      <w:bodyDiv w:val="1"/>
      <w:marLeft w:val="0"/>
      <w:marRight w:val="0"/>
      <w:marTop w:val="0"/>
      <w:marBottom w:val="0"/>
      <w:divBdr>
        <w:top w:val="none" w:sz="0" w:space="0" w:color="auto"/>
        <w:left w:val="none" w:sz="0" w:space="0" w:color="auto"/>
        <w:bottom w:val="none" w:sz="0" w:space="0" w:color="auto"/>
        <w:right w:val="none" w:sz="0" w:space="0" w:color="auto"/>
      </w:divBdr>
    </w:div>
    <w:div w:id="1912034603">
      <w:bodyDiv w:val="1"/>
      <w:marLeft w:val="0"/>
      <w:marRight w:val="0"/>
      <w:marTop w:val="0"/>
      <w:marBottom w:val="0"/>
      <w:divBdr>
        <w:top w:val="none" w:sz="0" w:space="0" w:color="auto"/>
        <w:left w:val="none" w:sz="0" w:space="0" w:color="auto"/>
        <w:bottom w:val="none" w:sz="0" w:space="0" w:color="auto"/>
        <w:right w:val="none" w:sz="0" w:space="0" w:color="auto"/>
      </w:divBdr>
    </w:div>
    <w:div w:id="1939217849">
      <w:bodyDiv w:val="1"/>
      <w:marLeft w:val="0"/>
      <w:marRight w:val="0"/>
      <w:marTop w:val="0"/>
      <w:marBottom w:val="0"/>
      <w:divBdr>
        <w:top w:val="none" w:sz="0" w:space="0" w:color="auto"/>
        <w:left w:val="none" w:sz="0" w:space="0" w:color="auto"/>
        <w:bottom w:val="none" w:sz="0" w:space="0" w:color="auto"/>
        <w:right w:val="none" w:sz="0" w:space="0" w:color="auto"/>
      </w:divBdr>
    </w:div>
    <w:div w:id="1940286460">
      <w:bodyDiv w:val="1"/>
      <w:marLeft w:val="0"/>
      <w:marRight w:val="0"/>
      <w:marTop w:val="0"/>
      <w:marBottom w:val="0"/>
      <w:divBdr>
        <w:top w:val="none" w:sz="0" w:space="0" w:color="auto"/>
        <w:left w:val="none" w:sz="0" w:space="0" w:color="auto"/>
        <w:bottom w:val="none" w:sz="0" w:space="0" w:color="auto"/>
        <w:right w:val="none" w:sz="0" w:space="0" w:color="auto"/>
      </w:divBdr>
    </w:div>
    <w:div w:id="1954632961">
      <w:bodyDiv w:val="1"/>
      <w:marLeft w:val="0"/>
      <w:marRight w:val="0"/>
      <w:marTop w:val="0"/>
      <w:marBottom w:val="0"/>
      <w:divBdr>
        <w:top w:val="none" w:sz="0" w:space="0" w:color="auto"/>
        <w:left w:val="none" w:sz="0" w:space="0" w:color="auto"/>
        <w:bottom w:val="none" w:sz="0" w:space="0" w:color="auto"/>
        <w:right w:val="none" w:sz="0" w:space="0" w:color="auto"/>
      </w:divBdr>
    </w:div>
    <w:div w:id="1957636908">
      <w:bodyDiv w:val="1"/>
      <w:marLeft w:val="0"/>
      <w:marRight w:val="0"/>
      <w:marTop w:val="0"/>
      <w:marBottom w:val="0"/>
      <w:divBdr>
        <w:top w:val="none" w:sz="0" w:space="0" w:color="auto"/>
        <w:left w:val="none" w:sz="0" w:space="0" w:color="auto"/>
        <w:bottom w:val="none" w:sz="0" w:space="0" w:color="auto"/>
        <w:right w:val="none" w:sz="0" w:space="0" w:color="auto"/>
      </w:divBdr>
      <w:divsChild>
        <w:div w:id="1008603287">
          <w:marLeft w:val="0"/>
          <w:marRight w:val="0"/>
          <w:marTop w:val="0"/>
          <w:marBottom w:val="0"/>
          <w:divBdr>
            <w:top w:val="none" w:sz="0" w:space="0" w:color="auto"/>
            <w:left w:val="none" w:sz="0" w:space="0" w:color="auto"/>
            <w:bottom w:val="none" w:sz="0" w:space="0" w:color="auto"/>
            <w:right w:val="none" w:sz="0" w:space="0" w:color="auto"/>
          </w:divBdr>
        </w:div>
      </w:divsChild>
    </w:div>
    <w:div w:id="1957908037">
      <w:bodyDiv w:val="1"/>
      <w:marLeft w:val="0"/>
      <w:marRight w:val="0"/>
      <w:marTop w:val="0"/>
      <w:marBottom w:val="0"/>
      <w:divBdr>
        <w:top w:val="none" w:sz="0" w:space="0" w:color="auto"/>
        <w:left w:val="none" w:sz="0" w:space="0" w:color="auto"/>
        <w:bottom w:val="none" w:sz="0" w:space="0" w:color="auto"/>
        <w:right w:val="none" w:sz="0" w:space="0" w:color="auto"/>
      </w:divBdr>
      <w:divsChild>
        <w:div w:id="355468957">
          <w:marLeft w:val="0"/>
          <w:marRight w:val="0"/>
          <w:marTop w:val="0"/>
          <w:marBottom w:val="0"/>
          <w:divBdr>
            <w:top w:val="none" w:sz="0" w:space="0" w:color="auto"/>
            <w:left w:val="none" w:sz="0" w:space="0" w:color="auto"/>
            <w:bottom w:val="none" w:sz="0" w:space="0" w:color="auto"/>
            <w:right w:val="none" w:sz="0" w:space="0" w:color="auto"/>
          </w:divBdr>
        </w:div>
        <w:div w:id="430050220">
          <w:marLeft w:val="0"/>
          <w:marRight w:val="0"/>
          <w:marTop w:val="0"/>
          <w:marBottom w:val="0"/>
          <w:divBdr>
            <w:top w:val="none" w:sz="0" w:space="0" w:color="auto"/>
            <w:left w:val="none" w:sz="0" w:space="0" w:color="auto"/>
            <w:bottom w:val="none" w:sz="0" w:space="0" w:color="auto"/>
            <w:right w:val="none" w:sz="0" w:space="0" w:color="auto"/>
          </w:divBdr>
        </w:div>
        <w:div w:id="1069352027">
          <w:marLeft w:val="0"/>
          <w:marRight w:val="0"/>
          <w:marTop w:val="0"/>
          <w:marBottom w:val="0"/>
          <w:divBdr>
            <w:top w:val="none" w:sz="0" w:space="0" w:color="auto"/>
            <w:left w:val="none" w:sz="0" w:space="0" w:color="auto"/>
            <w:bottom w:val="none" w:sz="0" w:space="0" w:color="auto"/>
            <w:right w:val="none" w:sz="0" w:space="0" w:color="auto"/>
          </w:divBdr>
        </w:div>
        <w:div w:id="1205557795">
          <w:marLeft w:val="0"/>
          <w:marRight w:val="0"/>
          <w:marTop w:val="0"/>
          <w:marBottom w:val="0"/>
          <w:divBdr>
            <w:top w:val="none" w:sz="0" w:space="0" w:color="auto"/>
            <w:left w:val="none" w:sz="0" w:space="0" w:color="auto"/>
            <w:bottom w:val="none" w:sz="0" w:space="0" w:color="auto"/>
            <w:right w:val="none" w:sz="0" w:space="0" w:color="auto"/>
          </w:divBdr>
        </w:div>
        <w:div w:id="1344742679">
          <w:marLeft w:val="0"/>
          <w:marRight w:val="0"/>
          <w:marTop w:val="0"/>
          <w:marBottom w:val="0"/>
          <w:divBdr>
            <w:top w:val="none" w:sz="0" w:space="0" w:color="auto"/>
            <w:left w:val="none" w:sz="0" w:space="0" w:color="auto"/>
            <w:bottom w:val="none" w:sz="0" w:space="0" w:color="auto"/>
            <w:right w:val="none" w:sz="0" w:space="0" w:color="auto"/>
          </w:divBdr>
        </w:div>
      </w:divsChild>
    </w:div>
    <w:div w:id="1958947039">
      <w:bodyDiv w:val="1"/>
      <w:marLeft w:val="0"/>
      <w:marRight w:val="0"/>
      <w:marTop w:val="0"/>
      <w:marBottom w:val="0"/>
      <w:divBdr>
        <w:top w:val="none" w:sz="0" w:space="0" w:color="auto"/>
        <w:left w:val="none" w:sz="0" w:space="0" w:color="auto"/>
        <w:bottom w:val="none" w:sz="0" w:space="0" w:color="auto"/>
        <w:right w:val="none" w:sz="0" w:space="0" w:color="auto"/>
      </w:divBdr>
    </w:div>
    <w:div w:id="2011831949">
      <w:bodyDiv w:val="1"/>
      <w:marLeft w:val="0"/>
      <w:marRight w:val="0"/>
      <w:marTop w:val="0"/>
      <w:marBottom w:val="0"/>
      <w:divBdr>
        <w:top w:val="none" w:sz="0" w:space="0" w:color="auto"/>
        <w:left w:val="none" w:sz="0" w:space="0" w:color="auto"/>
        <w:bottom w:val="none" w:sz="0" w:space="0" w:color="auto"/>
        <w:right w:val="none" w:sz="0" w:space="0" w:color="auto"/>
      </w:divBdr>
    </w:div>
    <w:div w:id="2016225849">
      <w:bodyDiv w:val="1"/>
      <w:marLeft w:val="0"/>
      <w:marRight w:val="0"/>
      <w:marTop w:val="0"/>
      <w:marBottom w:val="0"/>
      <w:divBdr>
        <w:top w:val="none" w:sz="0" w:space="0" w:color="auto"/>
        <w:left w:val="none" w:sz="0" w:space="0" w:color="auto"/>
        <w:bottom w:val="none" w:sz="0" w:space="0" w:color="auto"/>
        <w:right w:val="none" w:sz="0" w:space="0" w:color="auto"/>
      </w:divBdr>
    </w:div>
    <w:div w:id="2030175625">
      <w:bodyDiv w:val="1"/>
      <w:marLeft w:val="0"/>
      <w:marRight w:val="0"/>
      <w:marTop w:val="0"/>
      <w:marBottom w:val="0"/>
      <w:divBdr>
        <w:top w:val="none" w:sz="0" w:space="0" w:color="auto"/>
        <w:left w:val="none" w:sz="0" w:space="0" w:color="auto"/>
        <w:bottom w:val="none" w:sz="0" w:space="0" w:color="auto"/>
        <w:right w:val="none" w:sz="0" w:space="0" w:color="auto"/>
      </w:divBdr>
    </w:div>
    <w:div w:id="2037733276">
      <w:bodyDiv w:val="1"/>
      <w:marLeft w:val="0"/>
      <w:marRight w:val="0"/>
      <w:marTop w:val="0"/>
      <w:marBottom w:val="0"/>
      <w:divBdr>
        <w:top w:val="none" w:sz="0" w:space="0" w:color="auto"/>
        <w:left w:val="none" w:sz="0" w:space="0" w:color="auto"/>
        <w:bottom w:val="none" w:sz="0" w:space="0" w:color="auto"/>
        <w:right w:val="none" w:sz="0" w:space="0" w:color="auto"/>
      </w:divBdr>
    </w:div>
    <w:div w:id="2049406585">
      <w:bodyDiv w:val="1"/>
      <w:marLeft w:val="0"/>
      <w:marRight w:val="0"/>
      <w:marTop w:val="0"/>
      <w:marBottom w:val="0"/>
      <w:divBdr>
        <w:top w:val="none" w:sz="0" w:space="0" w:color="auto"/>
        <w:left w:val="none" w:sz="0" w:space="0" w:color="auto"/>
        <w:bottom w:val="none" w:sz="0" w:space="0" w:color="auto"/>
        <w:right w:val="none" w:sz="0" w:space="0" w:color="auto"/>
      </w:divBdr>
    </w:div>
    <w:div w:id="2059621412">
      <w:bodyDiv w:val="1"/>
      <w:marLeft w:val="0"/>
      <w:marRight w:val="0"/>
      <w:marTop w:val="0"/>
      <w:marBottom w:val="0"/>
      <w:divBdr>
        <w:top w:val="none" w:sz="0" w:space="0" w:color="auto"/>
        <w:left w:val="none" w:sz="0" w:space="0" w:color="auto"/>
        <w:bottom w:val="none" w:sz="0" w:space="0" w:color="auto"/>
        <w:right w:val="none" w:sz="0" w:space="0" w:color="auto"/>
      </w:divBdr>
    </w:div>
    <w:div w:id="2097821179">
      <w:bodyDiv w:val="1"/>
      <w:marLeft w:val="0"/>
      <w:marRight w:val="0"/>
      <w:marTop w:val="0"/>
      <w:marBottom w:val="0"/>
      <w:divBdr>
        <w:top w:val="none" w:sz="0" w:space="0" w:color="auto"/>
        <w:left w:val="none" w:sz="0" w:space="0" w:color="auto"/>
        <w:bottom w:val="none" w:sz="0" w:space="0" w:color="auto"/>
        <w:right w:val="none" w:sz="0" w:space="0" w:color="auto"/>
      </w:divBdr>
    </w:div>
    <w:div w:id="2101677642">
      <w:bodyDiv w:val="1"/>
      <w:marLeft w:val="0"/>
      <w:marRight w:val="0"/>
      <w:marTop w:val="0"/>
      <w:marBottom w:val="0"/>
      <w:divBdr>
        <w:top w:val="none" w:sz="0" w:space="0" w:color="auto"/>
        <w:left w:val="none" w:sz="0" w:space="0" w:color="auto"/>
        <w:bottom w:val="none" w:sz="0" w:space="0" w:color="auto"/>
        <w:right w:val="none" w:sz="0" w:space="0" w:color="auto"/>
      </w:divBdr>
    </w:div>
    <w:div w:id="2103869380">
      <w:bodyDiv w:val="1"/>
      <w:marLeft w:val="0"/>
      <w:marRight w:val="0"/>
      <w:marTop w:val="0"/>
      <w:marBottom w:val="0"/>
      <w:divBdr>
        <w:top w:val="none" w:sz="0" w:space="0" w:color="auto"/>
        <w:left w:val="none" w:sz="0" w:space="0" w:color="auto"/>
        <w:bottom w:val="none" w:sz="0" w:space="0" w:color="auto"/>
        <w:right w:val="none" w:sz="0" w:space="0" w:color="auto"/>
      </w:divBdr>
    </w:div>
    <w:div w:id="2108884963">
      <w:bodyDiv w:val="1"/>
      <w:marLeft w:val="0"/>
      <w:marRight w:val="0"/>
      <w:marTop w:val="0"/>
      <w:marBottom w:val="0"/>
      <w:divBdr>
        <w:top w:val="none" w:sz="0" w:space="0" w:color="auto"/>
        <w:left w:val="none" w:sz="0" w:space="0" w:color="auto"/>
        <w:bottom w:val="none" w:sz="0" w:space="0" w:color="auto"/>
        <w:right w:val="none" w:sz="0" w:space="0" w:color="auto"/>
      </w:divBdr>
    </w:div>
    <w:div w:id="2116751664">
      <w:bodyDiv w:val="1"/>
      <w:marLeft w:val="0"/>
      <w:marRight w:val="0"/>
      <w:marTop w:val="0"/>
      <w:marBottom w:val="0"/>
      <w:divBdr>
        <w:top w:val="none" w:sz="0" w:space="0" w:color="auto"/>
        <w:left w:val="none" w:sz="0" w:space="0" w:color="auto"/>
        <w:bottom w:val="none" w:sz="0" w:space="0" w:color="auto"/>
        <w:right w:val="none" w:sz="0" w:space="0" w:color="auto"/>
      </w:divBdr>
    </w:div>
    <w:div w:id="2127042524">
      <w:bodyDiv w:val="1"/>
      <w:marLeft w:val="0"/>
      <w:marRight w:val="0"/>
      <w:marTop w:val="0"/>
      <w:marBottom w:val="0"/>
      <w:divBdr>
        <w:top w:val="none" w:sz="0" w:space="0" w:color="auto"/>
        <w:left w:val="none" w:sz="0" w:space="0" w:color="auto"/>
        <w:bottom w:val="none" w:sz="0" w:space="0" w:color="auto"/>
        <w:right w:val="none" w:sz="0" w:space="0" w:color="auto"/>
      </w:divBdr>
    </w:div>
    <w:div w:id="2139910342">
      <w:bodyDiv w:val="1"/>
      <w:marLeft w:val="0"/>
      <w:marRight w:val="0"/>
      <w:marTop w:val="0"/>
      <w:marBottom w:val="0"/>
      <w:divBdr>
        <w:top w:val="none" w:sz="0" w:space="0" w:color="auto"/>
        <w:left w:val="none" w:sz="0" w:space="0" w:color="auto"/>
        <w:bottom w:val="none" w:sz="0" w:space="0" w:color="auto"/>
        <w:right w:val="none" w:sz="0" w:space="0" w:color="auto"/>
      </w:divBdr>
    </w:div>
    <w:div w:id="214619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duciariacorficolombiana.com/negocios-oxi" TargetMode="External"/><Relationship Id="rId18" Type="http://schemas.openxmlformats.org/officeDocument/2006/relationships/hyperlink" Target="http://www.fiduciariacorficolombiana.com/negocios-oxi" TargetMode="External"/><Relationship Id="rId26" Type="http://schemas.openxmlformats.org/officeDocument/2006/relationships/hyperlink" Target="mailto:obrasporimpuestos@avalfiduciaria.com" TargetMode="External"/><Relationship Id="rId39" Type="http://schemas.openxmlformats.org/officeDocument/2006/relationships/hyperlink" Target="https://www.fiduprevisora.com.co/obras-por-impuestos/" TargetMode="External"/><Relationship Id="rId21" Type="http://schemas.openxmlformats.org/officeDocument/2006/relationships/hyperlink" Target="http://www.fiduciariacorficolombiana.com/negocios-oxi" TargetMode="External"/><Relationship Id="rId34" Type="http://schemas.openxmlformats.org/officeDocument/2006/relationships/hyperlink" Target="mailto:obrasporimpuestos@avalfiduciaria.com"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fiduciariacorficolombiana.com/negocios-oxi" TargetMode="External"/><Relationship Id="rId29" Type="http://schemas.openxmlformats.org/officeDocument/2006/relationships/hyperlink" Target="mailto:obrasporimpuestos@avalfiduciari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duciariacorficolombiana.com/negocios-oxi" TargetMode="External"/><Relationship Id="rId24" Type="http://schemas.openxmlformats.org/officeDocument/2006/relationships/hyperlink" Target="mailto:obrasporimpuestos@avalfiduciaria.com" TargetMode="External"/><Relationship Id="rId32" Type="http://schemas.openxmlformats.org/officeDocument/2006/relationships/hyperlink" Target="mailto:obrasporimpuestos@avalfiduciaria.com" TargetMode="External"/><Relationship Id="rId37" Type="http://schemas.openxmlformats.org/officeDocument/2006/relationships/hyperlink" Target="mailto:licitacionesoxi@fiduprevisora.com.co" TargetMode="External"/><Relationship Id="rId40" Type="http://schemas.openxmlformats.org/officeDocument/2006/relationships/hyperlink" Target="mailto:obrasporimpuestos@avalfiduciaria.com" TargetMode="Externa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obrasporimpuestos@avalfiduciaria.com" TargetMode="External"/><Relationship Id="rId23" Type="http://schemas.openxmlformats.org/officeDocument/2006/relationships/hyperlink" Target="http://www.fiduciariacorficolombiana.com/negocios-oxi" TargetMode="External"/><Relationship Id="rId28" Type="http://schemas.openxmlformats.org/officeDocument/2006/relationships/hyperlink" Target="mailto:obrasporimpuestos@avalfiduciaria.com" TargetMode="External"/><Relationship Id="rId36" Type="http://schemas.openxmlformats.org/officeDocument/2006/relationships/hyperlink" Target="https://www.fiduprevisora.com.co/obras-por-impuestos/" TargetMode="External"/><Relationship Id="rId10" Type="http://schemas.openxmlformats.org/officeDocument/2006/relationships/endnotes" Target="endnotes.xml"/><Relationship Id="rId19" Type="http://schemas.openxmlformats.org/officeDocument/2006/relationships/hyperlink" Target="mailto:obrasporimpuestos@avalfiduciaria.com" TargetMode="External"/><Relationship Id="rId31" Type="http://schemas.openxmlformats.org/officeDocument/2006/relationships/hyperlink" Target="http://horalegal.sic.gov.co/"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iduprevisora.com.co/" TargetMode="External"/><Relationship Id="rId22" Type="http://schemas.openxmlformats.org/officeDocument/2006/relationships/hyperlink" Target="mailto:obrasporimpuestos@avalfiduciaria.com" TargetMode="External"/><Relationship Id="rId27" Type="http://schemas.openxmlformats.org/officeDocument/2006/relationships/hyperlink" Target="mailto:ljcarrascal@gmail.com" TargetMode="External"/><Relationship Id="rId30" Type="http://schemas.openxmlformats.org/officeDocument/2006/relationships/hyperlink" Target="file:///C:/Users/aestupinanc/Downloads/www.sic.gov.co" TargetMode="External"/><Relationship Id="rId35" Type="http://schemas.openxmlformats.org/officeDocument/2006/relationships/hyperlink" Target="mailto:obrasporimpuestos@avalfiduciaria.com"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fiduprevisora.com.co/" TargetMode="External"/><Relationship Id="rId17" Type="http://schemas.openxmlformats.org/officeDocument/2006/relationships/hyperlink" Target="mailto:obrasporimpuestos@avalfiduciaria.com" TargetMode="External"/><Relationship Id="rId25" Type="http://schemas.openxmlformats.org/officeDocument/2006/relationships/hyperlink" Target="http://www.fiduciariacorficolombiana.com/negocios-oxi" TargetMode="External"/><Relationship Id="rId33" Type="http://schemas.openxmlformats.org/officeDocument/2006/relationships/hyperlink" Target="https://www.superfinanciera.gov.co/publicaciones/60819/informes-y-cifrascifrasestablecimientos-de-creditoinformacion-periodicadiariatasa-de-cambio-representativa-del-mercado-trm-60819/" TargetMode="External"/><Relationship Id="rId38" Type="http://schemas.openxmlformats.org/officeDocument/2006/relationships/hyperlink" Target="mailto:obrasporimpuestos@avalfiduciaria.com" TargetMode="External"/><Relationship Id="rId46" Type="http://schemas.openxmlformats.org/officeDocument/2006/relationships/theme" Target="theme/theme1.xml"/><Relationship Id="rId20" Type="http://schemas.openxmlformats.org/officeDocument/2006/relationships/hyperlink" Target="http://www.fiduciariacorficolombiana.com/negocios-oxi" TargetMode="External"/><Relationship Id="rId41" Type="http://schemas.openxmlformats.org/officeDocument/2006/relationships/hyperlink" Target="https://www.fiduprevisora.com.co/obras-por-impuesto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5301381\AppData\Local\Microsoft\Windows\INetCache\Content.Outlook\NHF8THOR\PLANTILLA%20ECOPETROL%20GENERA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61fbcd4-0d4a-4a92-8915-82213f1f7b04">
      <UserInfo>
        <DisplayName/>
        <AccountId xsi:nil="true"/>
        <AccountType/>
      </UserInfo>
    </SharedWithUsers>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A920CB-7147-45F4-A708-8BB7B3765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fbcd4-0d4a-4a92-8915-82213f1f7b04"/>
    <ds:schemaRef ds:uri="29171c4c-df46-4445-9b14-6904166855cd"/>
    <ds:schemaRef ds:uri="c3258bdc-acbf-4395-8df8-2c372ae92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B566DB-0C96-4585-B7E3-39277477C8F8}">
  <ds:schemaRefs>
    <ds:schemaRef ds:uri="http://schemas.microsoft.com/office/2006/metadata/properties"/>
    <ds:schemaRef ds:uri="http://schemas.microsoft.com/office/infopath/2007/PartnerControls"/>
    <ds:schemaRef ds:uri="e61fbcd4-0d4a-4a92-8915-82213f1f7b04"/>
    <ds:schemaRef ds:uri="c3258bdc-acbf-4395-8df8-2c372ae92e62"/>
    <ds:schemaRef ds:uri="29171c4c-df46-4445-9b14-6904166855cd"/>
  </ds:schemaRefs>
</ds:datastoreItem>
</file>

<file path=customXml/itemProps3.xml><?xml version="1.0" encoding="utf-8"?>
<ds:datastoreItem xmlns:ds="http://schemas.openxmlformats.org/officeDocument/2006/customXml" ds:itemID="{45A88976-CD24-414E-9002-E8844A323B8D}">
  <ds:schemaRefs>
    <ds:schemaRef ds:uri="http://schemas.openxmlformats.org/officeDocument/2006/bibliography"/>
  </ds:schemaRefs>
</ds:datastoreItem>
</file>

<file path=customXml/itemProps4.xml><?xml version="1.0" encoding="utf-8"?>
<ds:datastoreItem xmlns:ds="http://schemas.openxmlformats.org/officeDocument/2006/customXml" ds:itemID="{C78900B6-6870-4F89-9518-53D0464992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PLANTILLA ECOPETROL GENERAL.dotx</Template>
  <TotalTime>145</TotalTime>
  <Pages>93</Pages>
  <Words>38511</Words>
  <Characters>211814</Characters>
  <Application>Microsoft Office Word</Application>
  <DocSecurity>0</DocSecurity>
  <Lines>1765</Lines>
  <Paragraphs>499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Johana Bautista Moreno  (Duval Ltda)</dc:creator>
  <cp:keywords/>
  <dc:description/>
  <cp:lastModifiedBy>Leidy Johanna Loaiza Hernandez</cp:lastModifiedBy>
  <cp:revision>28</cp:revision>
  <cp:lastPrinted>2025-09-11T17:07:00Z</cp:lastPrinted>
  <dcterms:created xsi:type="dcterms:W3CDTF">2025-09-05T14:00:00Z</dcterms:created>
  <dcterms:modified xsi:type="dcterms:W3CDTF">2025-09-11T17:07:00Z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y fmtid="{D5CDD505-2E9C-101B-9397-08002B2CF9AE}" pid="4" name="Order">
    <vt:r8>2767900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