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67858" w14:textId="66CD278E" w:rsidR="00552F42" w:rsidRPr="00552F42" w:rsidRDefault="00F9542F" w:rsidP="00552F42">
      <w:pPr>
        <w:pStyle w:val="Ttulo1"/>
        <w:tabs>
          <w:tab w:val="left" w:pos="810"/>
        </w:tabs>
        <w:spacing w:before="77"/>
        <w:ind w:left="810" w:hanging="81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ANEXO No</w:t>
      </w:r>
      <w:r w:rsidR="007B5C55">
        <w:rPr>
          <w:rFonts w:asciiTheme="minorHAnsi" w:hAnsiTheme="minorHAnsi"/>
          <w:sz w:val="22"/>
          <w:szCs w:val="22"/>
        </w:rPr>
        <w:t>. 2</w:t>
      </w:r>
      <w:r w:rsidR="00552F42">
        <w:rPr>
          <w:rFonts w:asciiTheme="minorHAnsi" w:hAnsiTheme="minorHAnsi"/>
          <w:sz w:val="22"/>
          <w:szCs w:val="22"/>
        </w:rPr>
        <w:t xml:space="preserve"> -</w:t>
      </w:r>
      <w:r w:rsidR="00552F42" w:rsidRPr="00552F42">
        <w:rPr>
          <w:rFonts w:asciiTheme="minorHAnsi" w:hAnsiTheme="minorHAnsi"/>
          <w:sz w:val="22"/>
          <w:szCs w:val="22"/>
        </w:rPr>
        <w:t xml:space="preserve"> FORMATO DE DECLARACIÓN JURAMENTADA INEXISTENCIA CONFLICTO DE INTERÉS</w:t>
      </w:r>
    </w:p>
    <w:p w14:paraId="5578CA4F" w14:textId="77777777" w:rsidR="00DD4207" w:rsidRPr="00552F42" w:rsidRDefault="00DD4207" w:rsidP="00552F42">
      <w:pPr>
        <w:pStyle w:val="Textoindependiente"/>
        <w:rPr>
          <w:rFonts w:asciiTheme="minorHAnsi" w:hAnsiTheme="minorHAnsi"/>
          <w:b/>
        </w:rPr>
      </w:pPr>
    </w:p>
    <w:p w14:paraId="0E724EE4" w14:textId="77777777" w:rsidR="00552F42" w:rsidRPr="00552F42" w:rsidRDefault="00552F42" w:rsidP="00552F42">
      <w:pPr>
        <w:pStyle w:val="Textoindependiente"/>
        <w:spacing w:before="226"/>
        <w:ind w:left="119"/>
        <w:rPr>
          <w:rFonts w:asciiTheme="minorHAnsi" w:hAnsiTheme="minorHAnsi"/>
        </w:rPr>
      </w:pPr>
      <w:r w:rsidRPr="00552F42">
        <w:rPr>
          <w:rFonts w:asciiTheme="minorHAnsi" w:hAnsiTheme="minorHAnsi"/>
        </w:rPr>
        <w:t>Señores</w:t>
      </w:r>
    </w:p>
    <w:p w14:paraId="5C4BD2CF" w14:textId="74EC97D3" w:rsidR="00552F42" w:rsidRPr="00DD4207" w:rsidRDefault="00552F42" w:rsidP="00DD4207">
      <w:pPr>
        <w:pStyle w:val="Ttulo1"/>
        <w:rPr>
          <w:rFonts w:asciiTheme="minorHAnsi" w:hAnsiTheme="minorHAnsi"/>
          <w:sz w:val="22"/>
          <w:szCs w:val="22"/>
        </w:rPr>
      </w:pPr>
      <w:r w:rsidRPr="00552F42">
        <w:rPr>
          <w:rFonts w:asciiTheme="minorHAnsi" w:hAnsiTheme="minorHAnsi"/>
          <w:sz w:val="22"/>
          <w:szCs w:val="22"/>
        </w:rPr>
        <w:t>(</w:t>
      </w:r>
      <w:r w:rsidR="00161A49">
        <w:rPr>
          <w:rFonts w:asciiTheme="minorHAnsi" w:hAnsiTheme="minorHAnsi"/>
          <w:sz w:val="22"/>
          <w:szCs w:val="22"/>
        </w:rPr>
        <w:t>Incluir</w:t>
      </w:r>
      <w:r w:rsidRPr="00552F42">
        <w:rPr>
          <w:rFonts w:asciiTheme="minorHAnsi" w:hAnsiTheme="minorHAnsi"/>
          <w:sz w:val="22"/>
          <w:szCs w:val="22"/>
        </w:rPr>
        <w:t xml:space="preserve"> el patrimonio autónomo)</w:t>
      </w:r>
    </w:p>
    <w:p w14:paraId="6AF83492" w14:textId="77777777" w:rsidR="00552F42" w:rsidRPr="00552F42" w:rsidRDefault="00552F42" w:rsidP="00552F42">
      <w:pPr>
        <w:pStyle w:val="Textoindependiente"/>
        <w:rPr>
          <w:rFonts w:asciiTheme="minorHAnsi" w:hAnsiTheme="minorHAnsi"/>
        </w:rPr>
      </w:pPr>
    </w:p>
    <w:p w14:paraId="259BD109" w14:textId="0A2586BF" w:rsidR="00552F42" w:rsidRDefault="00552F42" w:rsidP="00552F42">
      <w:pPr>
        <w:tabs>
          <w:tab w:val="left" w:pos="7458"/>
        </w:tabs>
        <w:spacing w:before="215"/>
        <w:ind w:left="119" w:right="116" w:hanging="1"/>
        <w:jc w:val="both"/>
        <w:rPr>
          <w:rFonts w:asciiTheme="minorHAnsi" w:hAnsiTheme="minorHAnsi"/>
          <w:spacing w:val="-2"/>
        </w:rPr>
      </w:pPr>
      <w:r w:rsidRPr="00552F42">
        <w:rPr>
          <w:rFonts w:asciiTheme="minorHAnsi" w:hAnsiTheme="minorHAnsi"/>
        </w:rPr>
        <w:t>El</w:t>
      </w:r>
      <w:r w:rsidRPr="00552F42">
        <w:rPr>
          <w:rFonts w:asciiTheme="minorHAnsi" w:hAnsiTheme="minorHAnsi"/>
          <w:spacing w:val="-2"/>
        </w:rPr>
        <w:t xml:space="preserve"> </w:t>
      </w:r>
      <w:r w:rsidRPr="00552F42">
        <w:rPr>
          <w:rFonts w:asciiTheme="minorHAnsi" w:hAnsiTheme="minorHAnsi"/>
        </w:rPr>
        <w:t>(los)</w:t>
      </w:r>
      <w:r w:rsidRPr="00552F42">
        <w:rPr>
          <w:rFonts w:asciiTheme="minorHAnsi" w:hAnsiTheme="minorHAnsi"/>
          <w:spacing w:val="-9"/>
        </w:rPr>
        <w:t xml:space="preserve"> </w:t>
      </w:r>
      <w:r w:rsidRPr="00552F42">
        <w:rPr>
          <w:rFonts w:asciiTheme="minorHAnsi" w:hAnsiTheme="minorHAnsi"/>
        </w:rPr>
        <w:t>abajo(s)</w:t>
      </w:r>
      <w:r w:rsidRPr="00552F42">
        <w:rPr>
          <w:rFonts w:asciiTheme="minorHAnsi" w:hAnsiTheme="minorHAnsi"/>
          <w:spacing w:val="-9"/>
        </w:rPr>
        <w:t xml:space="preserve"> </w:t>
      </w:r>
      <w:r w:rsidRPr="00552F42">
        <w:rPr>
          <w:rFonts w:asciiTheme="minorHAnsi" w:hAnsiTheme="minorHAnsi"/>
        </w:rPr>
        <w:t>firmante(s),</w:t>
      </w:r>
      <w:r w:rsidRPr="00552F42">
        <w:rPr>
          <w:rFonts w:asciiTheme="minorHAnsi" w:hAnsiTheme="minorHAnsi"/>
          <w:spacing w:val="-6"/>
        </w:rPr>
        <w:t xml:space="preserve"> </w:t>
      </w:r>
      <w:r w:rsidRPr="00552F42">
        <w:rPr>
          <w:rFonts w:asciiTheme="minorHAnsi" w:hAnsiTheme="minorHAnsi"/>
        </w:rPr>
        <w:t>actuando</w:t>
      </w:r>
      <w:r w:rsidRPr="00552F42">
        <w:rPr>
          <w:rFonts w:asciiTheme="minorHAnsi" w:hAnsiTheme="minorHAnsi"/>
          <w:spacing w:val="-9"/>
        </w:rPr>
        <w:t xml:space="preserve"> </w:t>
      </w:r>
      <w:r w:rsidRPr="00552F42">
        <w:rPr>
          <w:rFonts w:asciiTheme="minorHAnsi" w:hAnsiTheme="minorHAnsi"/>
        </w:rPr>
        <w:t>en</w:t>
      </w:r>
      <w:r w:rsidRPr="00552F42">
        <w:rPr>
          <w:rFonts w:asciiTheme="minorHAnsi" w:hAnsiTheme="minorHAnsi"/>
          <w:spacing w:val="-5"/>
        </w:rPr>
        <w:t xml:space="preserve"> </w:t>
      </w:r>
      <w:r w:rsidRPr="00552F42">
        <w:rPr>
          <w:rFonts w:asciiTheme="minorHAnsi" w:hAnsiTheme="minorHAnsi"/>
        </w:rPr>
        <w:t>nombre</w:t>
      </w:r>
      <w:r w:rsidRPr="00552F42">
        <w:rPr>
          <w:rFonts w:asciiTheme="minorHAnsi" w:hAnsiTheme="minorHAnsi"/>
          <w:spacing w:val="-9"/>
        </w:rPr>
        <w:t xml:space="preserve"> </w:t>
      </w:r>
      <w:r w:rsidRPr="00552F42">
        <w:rPr>
          <w:rFonts w:asciiTheme="minorHAnsi" w:hAnsiTheme="minorHAnsi"/>
        </w:rPr>
        <w:t>y</w:t>
      </w:r>
      <w:r w:rsidRPr="00552F42">
        <w:rPr>
          <w:rFonts w:asciiTheme="minorHAnsi" w:hAnsiTheme="minorHAnsi"/>
          <w:spacing w:val="-3"/>
        </w:rPr>
        <w:t xml:space="preserve"> </w:t>
      </w:r>
      <w:r w:rsidRPr="00552F42">
        <w:rPr>
          <w:rFonts w:asciiTheme="minorHAnsi" w:hAnsiTheme="minorHAnsi"/>
        </w:rPr>
        <w:t>representación</w:t>
      </w:r>
      <w:r w:rsidRPr="00552F42">
        <w:rPr>
          <w:rFonts w:asciiTheme="minorHAnsi" w:hAnsiTheme="minorHAnsi"/>
          <w:spacing w:val="-10"/>
        </w:rPr>
        <w:t xml:space="preserve"> </w:t>
      </w:r>
      <w:r w:rsidRPr="00552F42">
        <w:rPr>
          <w:rFonts w:asciiTheme="minorHAnsi" w:hAnsiTheme="minorHAnsi"/>
        </w:rPr>
        <w:t>de</w:t>
      </w:r>
      <w:r w:rsidRPr="00552F42">
        <w:rPr>
          <w:rFonts w:asciiTheme="minorHAnsi" w:hAnsiTheme="minorHAnsi"/>
          <w:spacing w:val="-7"/>
        </w:rPr>
        <w:t xml:space="preserve"> </w:t>
      </w:r>
      <w:r w:rsidRPr="00552F42">
        <w:rPr>
          <w:rFonts w:asciiTheme="minorHAnsi" w:hAnsiTheme="minorHAnsi"/>
        </w:rPr>
        <w:t>[nombre</w:t>
      </w:r>
      <w:r w:rsidRPr="00552F42">
        <w:rPr>
          <w:rFonts w:asciiTheme="minorHAnsi" w:hAnsiTheme="minorHAnsi"/>
          <w:spacing w:val="-9"/>
        </w:rPr>
        <w:t xml:space="preserve"> </w:t>
      </w:r>
      <w:r w:rsidRPr="00552F42">
        <w:rPr>
          <w:rFonts w:asciiTheme="minorHAnsi" w:hAnsiTheme="minorHAnsi"/>
        </w:rPr>
        <w:t>del</w:t>
      </w:r>
      <w:r w:rsidRPr="00552F42">
        <w:rPr>
          <w:rFonts w:asciiTheme="minorHAnsi" w:hAnsiTheme="minorHAnsi"/>
          <w:spacing w:val="-7"/>
        </w:rPr>
        <w:t xml:space="preserve"> </w:t>
      </w:r>
      <w:r w:rsidRPr="00552F42">
        <w:rPr>
          <w:rFonts w:asciiTheme="minorHAnsi" w:hAnsiTheme="minorHAnsi"/>
        </w:rPr>
        <w:t>Interesado.</w:t>
      </w:r>
      <w:r w:rsidRPr="00552F42">
        <w:rPr>
          <w:rFonts w:asciiTheme="minorHAnsi" w:hAnsiTheme="minorHAnsi"/>
          <w:spacing w:val="-7"/>
        </w:rPr>
        <w:t xml:space="preserve"> </w:t>
      </w:r>
      <w:r w:rsidRPr="00552F42">
        <w:rPr>
          <w:rFonts w:asciiTheme="minorHAnsi" w:hAnsiTheme="minorHAnsi"/>
        </w:rPr>
        <w:t>En</w:t>
      </w:r>
      <w:r w:rsidRPr="00552F42">
        <w:rPr>
          <w:rFonts w:asciiTheme="minorHAnsi" w:hAnsiTheme="minorHAnsi"/>
          <w:spacing w:val="-7"/>
        </w:rPr>
        <w:t xml:space="preserve"> </w:t>
      </w:r>
      <w:r w:rsidRPr="00552F42">
        <w:rPr>
          <w:rFonts w:asciiTheme="minorHAnsi" w:hAnsiTheme="minorHAnsi"/>
        </w:rPr>
        <w:t xml:space="preserve">el caso de </w:t>
      </w:r>
      <w:r w:rsidR="00161A49">
        <w:rPr>
          <w:rFonts w:asciiTheme="minorHAnsi" w:hAnsiTheme="minorHAnsi"/>
        </w:rPr>
        <w:t>proponente p</w:t>
      </w:r>
      <w:r w:rsidRPr="00552F42">
        <w:rPr>
          <w:rFonts w:asciiTheme="minorHAnsi" w:hAnsiTheme="minorHAnsi"/>
        </w:rPr>
        <w:t xml:space="preserve">lural, debe incluirse el nombre del </w:t>
      </w:r>
      <w:r w:rsidR="00161A49">
        <w:rPr>
          <w:rFonts w:asciiTheme="minorHAnsi" w:hAnsiTheme="minorHAnsi"/>
        </w:rPr>
        <w:t>proponente p</w:t>
      </w:r>
      <w:r w:rsidR="00161A49" w:rsidRPr="00552F42">
        <w:rPr>
          <w:rFonts w:asciiTheme="minorHAnsi" w:hAnsiTheme="minorHAnsi"/>
        </w:rPr>
        <w:t>lural</w:t>
      </w:r>
      <w:r w:rsidRPr="00552F42">
        <w:rPr>
          <w:rFonts w:asciiTheme="minorHAnsi" w:hAnsiTheme="minorHAnsi"/>
        </w:rPr>
        <w:t>, así como el nombre de cada uno de sus integrantes] para la presentación de la propuesta y/o suscripción del contrato de</w:t>
      </w:r>
      <w:r>
        <w:rPr>
          <w:rFonts w:asciiTheme="minorHAnsi" w:hAnsiTheme="minorHAnsi"/>
        </w:rPr>
        <w:t xml:space="preserve">ntro del proceso de </w:t>
      </w:r>
      <w:r w:rsidR="00CD581D">
        <w:rPr>
          <w:rFonts w:asciiTheme="minorHAnsi" w:hAnsiTheme="minorHAnsi"/>
        </w:rPr>
        <w:t xml:space="preserve">Licitación Privada Abierta </w:t>
      </w:r>
      <w:r w:rsidRPr="00552F42">
        <w:rPr>
          <w:rFonts w:asciiTheme="minorHAnsi" w:hAnsiTheme="minorHAnsi"/>
          <w:spacing w:val="-2"/>
        </w:rPr>
        <w:t xml:space="preserve">No. </w:t>
      </w:r>
      <w:r w:rsidR="00386201">
        <w:rPr>
          <w:rFonts w:asciiTheme="minorHAnsi" w:hAnsiTheme="minorHAnsi"/>
          <w:spacing w:val="-2"/>
        </w:rPr>
        <w:t xml:space="preserve">______ </w:t>
      </w:r>
      <w:proofErr w:type="gramStart"/>
      <w:r w:rsidR="00386201">
        <w:rPr>
          <w:rFonts w:asciiTheme="minorHAnsi" w:hAnsiTheme="minorHAnsi"/>
          <w:spacing w:val="-2"/>
        </w:rPr>
        <w:t>de</w:t>
      </w:r>
      <w:proofErr w:type="gramEnd"/>
      <w:r w:rsidR="00386201">
        <w:rPr>
          <w:rFonts w:asciiTheme="minorHAnsi" w:hAnsiTheme="minorHAnsi"/>
          <w:spacing w:val="-2"/>
        </w:rPr>
        <w:t xml:space="preserve"> 202</w:t>
      </w:r>
      <w:r w:rsidR="005E7B8E">
        <w:rPr>
          <w:rFonts w:asciiTheme="minorHAnsi" w:hAnsiTheme="minorHAnsi"/>
          <w:spacing w:val="-2"/>
        </w:rPr>
        <w:t>5</w:t>
      </w:r>
      <w:r>
        <w:rPr>
          <w:rFonts w:asciiTheme="minorHAnsi" w:hAnsiTheme="minorHAnsi"/>
          <w:spacing w:val="-2"/>
        </w:rPr>
        <w:t xml:space="preserve"> para realizar __________________________________</w:t>
      </w:r>
    </w:p>
    <w:p w14:paraId="29151602" w14:textId="77777777" w:rsidR="00552F42" w:rsidRPr="00552F42" w:rsidRDefault="00552F42" w:rsidP="00552F42">
      <w:pPr>
        <w:pStyle w:val="Textoindependiente"/>
        <w:spacing w:before="5"/>
        <w:rPr>
          <w:rFonts w:asciiTheme="minorHAnsi" w:hAnsiTheme="minorHAnsi"/>
        </w:rPr>
      </w:pPr>
    </w:p>
    <w:p w14:paraId="4CC7FB91" w14:textId="60E6AD5C" w:rsidR="00552F42" w:rsidRPr="00552F42" w:rsidRDefault="00552F42" w:rsidP="00552F42">
      <w:pPr>
        <w:ind w:left="119" w:right="177" w:firstLine="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Manifiesto </w:t>
      </w:r>
      <w:r w:rsidRPr="00552F42">
        <w:rPr>
          <w:rFonts w:asciiTheme="minorHAnsi" w:hAnsiTheme="minorHAnsi"/>
        </w:rPr>
        <w:t xml:space="preserve">(amos) bajo la gravedad del juramento que </w:t>
      </w:r>
      <w:r w:rsidRPr="00552F42">
        <w:rPr>
          <w:rFonts w:asciiTheme="minorHAnsi" w:hAnsiTheme="minorHAnsi"/>
          <w:b/>
          <w:i/>
          <w:u w:val="thick"/>
        </w:rPr>
        <w:t>ni yo</w:t>
      </w:r>
      <w:r w:rsidR="00161A49">
        <w:rPr>
          <w:rFonts w:asciiTheme="minorHAnsi" w:hAnsiTheme="minorHAnsi"/>
          <w:b/>
          <w:i/>
          <w:u w:val="thick"/>
        </w:rPr>
        <w:t>,</w:t>
      </w:r>
      <w:r w:rsidRPr="00552F42">
        <w:rPr>
          <w:rFonts w:asciiTheme="minorHAnsi" w:hAnsiTheme="minorHAnsi"/>
          <w:b/>
          <w:i/>
          <w:u w:val="thick"/>
        </w:rPr>
        <w:t xml:space="preserve"> ni ninguno de los integrantes </w:t>
      </w:r>
      <w:r w:rsidR="00161A49">
        <w:rPr>
          <w:rFonts w:asciiTheme="minorHAnsi" w:hAnsiTheme="minorHAnsi"/>
          <w:b/>
          <w:i/>
          <w:u w:val="thick"/>
        </w:rPr>
        <w:t xml:space="preserve">de la figura asociativa (consorcio/unión temporal) </w:t>
      </w:r>
      <w:r w:rsidRPr="00552F42">
        <w:rPr>
          <w:rFonts w:asciiTheme="minorHAnsi" w:hAnsiTheme="minorHAnsi"/>
          <w:b/>
          <w:i/>
          <w:u w:val="thick"/>
        </w:rPr>
        <w:t>o de la persona</w:t>
      </w:r>
      <w:r w:rsidRPr="00552F42">
        <w:rPr>
          <w:rFonts w:asciiTheme="minorHAnsi" w:hAnsiTheme="minorHAnsi"/>
          <w:b/>
          <w:i/>
        </w:rPr>
        <w:t xml:space="preserve"> </w:t>
      </w:r>
      <w:r w:rsidRPr="00552F42">
        <w:rPr>
          <w:rFonts w:asciiTheme="minorHAnsi" w:hAnsiTheme="minorHAnsi"/>
          <w:b/>
          <w:i/>
          <w:u w:val="thick"/>
        </w:rPr>
        <w:t>jurídica que represento, nos encontramos incursos</w:t>
      </w:r>
      <w:r w:rsidRPr="00552F42">
        <w:rPr>
          <w:rFonts w:asciiTheme="minorHAnsi" w:hAnsiTheme="minorHAnsi"/>
        </w:rPr>
        <w:t xml:space="preserve">, en </w:t>
      </w:r>
      <w:r w:rsidR="00161A49">
        <w:rPr>
          <w:rFonts w:asciiTheme="minorHAnsi" w:hAnsiTheme="minorHAnsi"/>
        </w:rPr>
        <w:t xml:space="preserve">algún conflicto de interés, en especial </w:t>
      </w:r>
      <w:r w:rsidRPr="00552F42">
        <w:rPr>
          <w:rFonts w:asciiTheme="minorHAnsi" w:hAnsiTheme="minorHAnsi"/>
        </w:rPr>
        <w:t xml:space="preserve">los </w:t>
      </w:r>
      <w:r w:rsidR="00161A49">
        <w:rPr>
          <w:rFonts w:asciiTheme="minorHAnsi" w:hAnsiTheme="minorHAnsi"/>
        </w:rPr>
        <w:t>enunciados a continuación</w:t>
      </w:r>
      <w:r w:rsidRPr="00552F42">
        <w:rPr>
          <w:rFonts w:asciiTheme="minorHAnsi" w:hAnsiTheme="minorHAnsi"/>
        </w:rPr>
        <w:t>:</w:t>
      </w:r>
    </w:p>
    <w:p w14:paraId="2F0AC71D" w14:textId="77777777" w:rsidR="00552F42" w:rsidRPr="00552F42" w:rsidRDefault="00552F42" w:rsidP="00552F42">
      <w:pPr>
        <w:pStyle w:val="Textoindependiente"/>
        <w:spacing w:before="8"/>
        <w:rPr>
          <w:rFonts w:asciiTheme="minorHAnsi" w:hAnsiTheme="minorHAnsi"/>
        </w:rPr>
      </w:pPr>
    </w:p>
    <w:p w14:paraId="58505E44" w14:textId="4B656902" w:rsidR="00552F42" w:rsidRPr="00AB12DA" w:rsidRDefault="00161A49" w:rsidP="00AB12DA">
      <w:pPr>
        <w:pStyle w:val="Prrafodelista"/>
        <w:widowControl/>
        <w:numPr>
          <w:ilvl w:val="0"/>
          <w:numId w:val="28"/>
        </w:numPr>
        <w:autoSpaceDE/>
        <w:autoSpaceDN/>
        <w:jc w:val="both"/>
        <w:rPr>
          <w:rFonts w:asciiTheme="minorHAnsi" w:hAnsiTheme="minorHAnsi" w:cstheme="minorHAnsi"/>
        </w:rPr>
      </w:pPr>
      <w:r w:rsidRPr="00AB12DA">
        <w:rPr>
          <w:rFonts w:asciiTheme="minorHAnsi" w:hAnsiTheme="minorHAnsi"/>
        </w:rPr>
        <w:t xml:space="preserve">No nos encontramos incursos en ninguna de </w:t>
      </w:r>
      <w:r w:rsidR="00552F42" w:rsidRPr="00AB12DA">
        <w:rPr>
          <w:rFonts w:asciiTheme="minorHAnsi" w:hAnsiTheme="minorHAnsi"/>
        </w:rPr>
        <w:t>las</w:t>
      </w:r>
      <w:r w:rsidR="00552F42" w:rsidRPr="00AB12DA">
        <w:rPr>
          <w:rFonts w:asciiTheme="minorHAnsi" w:hAnsiTheme="minorHAnsi"/>
          <w:spacing w:val="-3"/>
        </w:rPr>
        <w:t xml:space="preserve"> </w:t>
      </w:r>
      <w:r w:rsidR="00552F42" w:rsidRPr="00AB12DA">
        <w:rPr>
          <w:rFonts w:asciiTheme="minorHAnsi" w:hAnsiTheme="minorHAnsi"/>
        </w:rPr>
        <w:t>causales</w:t>
      </w:r>
      <w:r w:rsidR="00552F42" w:rsidRPr="00AB12DA">
        <w:rPr>
          <w:rFonts w:asciiTheme="minorHAnsi" w:hAnsiTheme="minorHAnsi"/>
          <w:spacing w:val="-2"/>
        </w:rPr>
        <w:t xml:space="preserve"> </w:t>
      </w:r>
      <w:r w:rsidR="003E2BF3" w:rsidRPr="00AB12DA">
        <w:rPr>
          <w:rFonts w:asciiTheme="minorHAnsi" w:hAnsiTheme="minorHAnsi"/>
        </w:rPr>
        <w:t>previstas</w:t>
      </w:r>
      <w:r w:rsidR="003E2BF3" w:rsidRPr="00AB12DA">
        <w:rPr>
          <w:rFonts w:asciiTheme="minorHAnsi" w:hAnsiTheme="minorHAnsi"/>
          <w:spacing w:val="-2"/>
        </w:rPr>
        <w:t xml:space="preserve"> </w:t>
      </w:r>
      <w:r w:rsidR="003E2BF3" w:rsidRPr="00AB12DA">
        <w:rPr>
          <w:rFonts w:asciiTheme="minorHAnsi" w:hAnsiTheme="minorHAnsi"/>
          <w:spacing w:val="-1"/>
        </w:rPr>
        <w:t>en</w:t>
      </w:r>
      <w:r w:rsidR="00AB12DA" w:rsidRPr="00AB12DA">
        <w:rPr>
          <w:rFonts w:asciiTheme="minorHAnsi" w:hAnsiTheme="minorHAnsi" w:cstheme="minorHAnsi"/>
        </w:rPr>
        <w:t xml:space="preserve"> la Ley 1952 de 2019, artículo 10 de la Ley 1437 de 2011 y demás normas concordantes que las deroguen o modifiquen.</w:t>
      </w:r>
    </w:p>
    <w:p w14:paraId="7709AC30" w14:textId="4B82223D" w:rsidR="00EE0843" w:rsidRPr="00EE0843" w:rsidRDefault="00AB12DA" w:rsidP="00AB12DA">
      <w:pPr>
        <w:pStyle w:val="Prrafodelista"/>
        <w:numPr>
          <w:ilvl w:val="0"/>
          <w:numId w:val="28"/>
        </w:numPr>
        <w:tabs>
          <w:tab w:val="left" w:pos="638"/>
        </w:tabs>
        <w:ind w:right="189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  <w:r w:rsidR="00161A49">
        <w:rPr>
          <w:rFonts w:asciiTheme="minorHAnsi" w:hAnsiTheme="minorHAnsi"/>
        </w:rPr>
        <w:t xml:space="preserve">No hemos </w:t>
      </w:r>
      <w:r w:rsidR="00EE0843" w:rsidRPr="00EE0843">
        <w:rPr>
          <w:rFonts w:asciiTheme="minorHAnsi" w:hAnsiTheme="minorHAnsi"/>
        </w:rPr>
        <w:t xml:space="preserve">participado en la estructuración, evaluación, financiación, viabilidad y aprobación de los términos de referencia y/o en la evaluación y selección del presente proceso de contratación. </w:t>
      </w:r>
    </w:p>
    <w:p w14:paraId="491F9942" w14:textId="2B5575EB" w:rsidR="00EE0843" w:rsidRDefault="00AB12DA" w:rsidP="00AB12DA">
      <w:pPr>
        <w:pStyle w:val="Prrafodelista"/>
        <w:numPr>
          <w:ilvl w:val="0"/>
          <w:numId w:val="28"/>
        </w:numPr>
        <w:tabs>
          <w:tab w:val="left" w:pos="638"/>
        </w:tabs>
        <w:ind w:right="189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  <w:r w:rsidR="00161A49">
        <w:rPr>
          <w:rFonts w:asciiTheme="minorHAnsi" w:hAnsiTheme="minorHAnsi"/>
        </w:rPr>
        <w:t xml:space="preserve">No tenemos </w:t>
      </w:r>
      <w:r w:rsidR="00FC072A">
        <w:rPr>
          <w:rFonts w:asciiTheme="minorHAnsi" w:hAnsiTheme="minorHAnsi"/>
        </w:rPr>
        <w:t>ningún</w:t>
      </w:r>
      <w:r w:rsidR="00EE0843" w:rsidRPr="00EE0843">
        <w:rPr>
          <w:rFonts w:asciiTheme="minorHAnsi" w:hAnsiTheme="minorHAnsi"/>
        </w:rPr>
        <w:t xml:space="preserve"> tipo de intereses antagónicos que pudieran afectar la transparencia de las decisiones en el ejercicio del presente proceso y/o el contrato a suscribirse y llevarlo a adoptar determinaciones de aprovechamiento personal, familiar o particular.</w:t>
      </w:r>
    </w:p>
    <w:p w14:paraId="3DFF00DA" w14:textId="734AB2FA" w:rsidR="00FA4F26" w:rsidRPr="00FA4F26" w:rsidRDefault="00FA4F26" w:rsidP="39C6CE8F">
      <w:pPr>
        <w:pStyle w:val="Prrafodelista"/>
        <w:numPr>
          <w:ilvl w:val="0"/>
          <w:numId w:val="28"/>
        </w:numPr>
        <w:rPr>
          <w:rFonts w:asciiTheme="minorHAnsi" w:hAnsiTheme="minorHAnsi"/>
        </w:rPr>
      </w:pPr>
      <w:r w:rsidRPr="53657E76">
        <w:rPr>
          <w:rFonts w:asciiTheme="minorHAnsi" w:hAnsiTheme="minorHAnsi"/>
        </w:rPr>
        <w:t xml:space="preserve">No hemos participado como interventores o consultores en la elaboración de los diseños del proyecto objeto de la </w:t>
      </w:r>
      <w:r w:rsidR="48169FAD" w:rsidRPr="53657E76">
        <w:rPr>
          <w:rFonts w:asciiTheme="minorHAnsi" w:hAnsiTheme="minorHAnsi"/>
        </w:rPr>
        <w:t>presente</w:t>
      </w:r>
      <w:r w:rsidRPr="53657E76">
        <w:rPr>
          <w:rFonts w:asciiTheme="minorHAnsi" w:hAnsiTheme="minorHAnsi"/>
        </w:rPr>
        <w:t xml:space="preserve"> </w:t>
      </w:r>
      <w:r w:rsidR="00450247" w:rsidRPr="53657E76">
        <w:rPr>
          <w:rFonts w:asciiTheme="minorHAnsi" w:hAnsiTheme="minorHAnsi"/>
        </w:rPr>
        <w:t>licitación privada abierta</w:t>
      </w:r>
      <w:r w:rsidRPr="53657E76">
        <w:rPr>
          <w:rFonts w:asciiTheme="minorHAnsi" w:hAnsiTheme="minorHAnsi"/>
        </w:rPr>
        <w:t xml:space="preserve">. Esta prohibición también rige para los beneficiarios reales de las mismas personas. </w:t>
      </w:r>
    </w:p>
    <w:p w14:paraId="5C476180" w14:textId="6F952E1A" w:rsidR="00EE0843" w:rsidRPr="00AB12DA" w:rsidRDefault="00AB12DA" w:rsidP="39C6CE8F">
      <w:pPr>
        <w:pStyle w:val="Prrafodelista"/>
        <w:numPr>
          <w:ilvl w:val="0"/>
          <w:numId w:val="28"/>
        </w:numPr>
        <w:tabs>
          <w:tab w:val="left" w:pos="638"/>
        </w:tabs>
        <w:ind w:right="189"/>
        <w:jc w:val="both"/>
        <w:rPr>
          <w:rFonts w:asciiTheme="minorHAnsi" w:hAnsiTheme="minorHAnsi"/>
        </w:rPr>
      </w:pPr>
      <w:r w:rsidRPr="53657E76">
        <w:rPr>
          <w:rFonts w:asciiTheme="minorHAnsi" w:hAnsiTheme="minorHAnsi"/>
        </w:rPr>
        <w:t xml:space="preserve">  </w:t>
      </w:r>
      <w:r w:rsidR="00161A49" w:rsidRPr="53657E76">
        <w:rPr>
          <w:rFonts w:asciiTheme="minorHAnsi" w:hAnsiTheme="minorHAnsi"/>
        </w:rPr>
        <w:t xml:space="preserve">No hemos presentado propuesta en el </w:t>
      </w:r>
      <w:r w:rsidR="00EE0843" w:rsidRPr="53657E76">
        <w:rPr>
          <w:rFonts w:asciiTheme="minorHAnsi" w:hAnsiTheme="minorHAnsi"/>
        </w:rPr>
        <w:t>proces</w:t>
      </w:r>
      <w:r w:rsidRPr="53657E76">
        <w:rPr>
          <w:rFonts w:asciiTheme="minorHAnsi" w:hAnsiTheme="minorHAnsi"/>
        </w:rPr>
        <w:t xml:space="preserve">o </w:t>
      </w:r>
      <w:r w:rsidR="003E2BF3" w:rsidRPr="53657E76">
        <w:rPr>
          <w:rFonts w:asciiTheme="minorHAnsi" w:hAnsiTheme="minorHAnsi"/>
        </w:rPr>
        <w:t>de</w:t>
      </w:r>
      <w:r w:rsidR="00EE0843" w:rsidRPr="53657E76">
        <w:rPr>
          <w:rFonts w:asciiTheme="minorHAnsi" w:hAnsiTheme="minorHAnsi"/>
        </w:rPr>
        <w:t xml:space="preserve"> selección de </w:t>
      </w:r>
      <w:r w:rsidRPr="53657E76">
        <w:rPr>
          <w:rFonts w:asciiTheme="minorHAnsi" w:hAnsiTheme="minorHAnsi" w:cstheme="minorBidi"/>
        </w:rPr>
        <w:t xml:space="preserve">la </w:t>
      </w:r>
      <w:r w:rsidR="0F28540C" w:rsidRPr="53657E76">
        <w:rPr>
          <w:rFonts w:asciiTheme="minorHAnsi" w:hAnsiTheme="minorHAnsi" w:cstheme="minorBidi"/>
        </w:rPr>
        <w:t xml:space="preserve">gerencia </w:t>
      </w:r>
      <w:r w:rsidRPr="53657E76">
        <w:rPr>
          <w:rFonts w:asciiTheme="minorHAnsi" w:hAnsiTheme="minorHAnsi" w:cstheme="minorBidi"/>
        </w:rPr>
        <w:t xml:space="preserve">y del ejecutor del (los) proyecto(s) que serán objeto de esta </w:t>
      </w:r>
      <w:r w:rsidR="6788F62E" w:rsidRPr="53657E76">
        <w:rPr>
          <w:rFonts w:asciiTheme="minorHAnsi" w:hAnsiTheme="minorHAnsi" w:cstheme="minorBidi"/>
        </w:rPr>
        <w:t>interventoría</w:t>
      </w:r>
      <w:r w:rsidRPr="53657E76">
        <w:rPr>
          <w:rFonts w:asciiTheme="minorHAnsi" w:hAnsiTheme="minorHAnsi" w:cstheme="minorBidi"/>
        </w:rPr>
        <w:t>.</w:t>
      </w:r>
      <w:r w:rsidR="003E2BF3" w:rsidRPr="53657E76">
        <w:rPr>
          <w:rFonts w:asciiTheme="minorHAnsi" w:hAnsiTheme="minorHAnsi" w:cstheme="minorBidi"/>
        </w:rPr>
        <w:t xml:space="preserve"> </w:t>
      </w:r>
      <w:r w:rsidR="00E916FF" w:rsidRPr="53657E76">
        <w:rPr>
          <w:rFonts w:asciiTheme="minorHAnsi" w:hAnsiTheme="minorHAnsi"/>
        </w:rPr>
        <w:t>El mismo conflicto de interés aplica para los beneficiarios reales de las mismas personas</w:t>
      </w:r>
      <w:r w:rsidR="00EE0843" w:rsidRPr="53657E76">
        <w:rPr>
          <w:rFonts w:asciiTheme="minorHAnsi" w:hAnsiTheme="minorHAnsi"/>
        </w:rPr>
        <w:t>.</w:t>
      </w:r>
      <w:r w:rsidRPr="53657E76">
        <w:rPr>
          <w:rFonts w:asciiTheme="minorHAnsi" w:hAnsiTheme="minorHAnsi"/>
        </w:rPr>
        <w:t xml:space="preserve"> </w:t>
      </w:r>
    </w:p>
    <w:p w14:paraId="315882F3" w14:textId="77777777" w:rsidR="00552F42" w:rsidRPr="00552F42" w:rsidRDefault="00552F42" w:rsidP="00552F42">
      <w:pPr>
        <w:pStyle w:val="Textoindependiente"/>
        <w:spacing w:before="180" w:line="480" w:lineRule="auto"/>
        <w:ind w:left="219" w:right="7597"/>
        <w:rPr>
          <w:rFonts w:asciiTheme="minorHAnsi" w:hAnsiTheme="minorHAnsi"/>
        </w:rPr>
      </w:pPr>
      <w:r w:rsidRPr="00552F42">
        <w:rPr>
          <w:rFonts w:asciiTheme="minorHAnsi" w:hAnsiTheme="minorHAnsi"/>
        </w:rPr>
        <w:t>Atentamente, Firmas:</w:t>
      </w:r>
      <w:bookmarkStart w:id="0" w:name="_GoBack"/>
      <w:bookmarkEnd w:id="0"/>
    </w:p>
    <w:p w14:paraId="2BA483C6" w14:textId="77777777" w:rsidR="00552F42" w:rsidRPr="00552F42" w:rsidRDefault="00552F42" w:rsidP="00552F42">
      <w:pPr>
        <w:pStyle w:val="Textoindependiente"/>
        <w:spacing w:before="1"/>
        <w:rPr>
          <w:rFonts w:asciiTheme="minorHAnsi" w:hAnsiTheme="minorHAnsi"/>
        </w:rPr>
      </w:pPr>
    </w:p>
    <w:p w14:paraId="3F3DF32D" w14:textId="444CEFEA" w:rsidR="00552F42" w:rsidRPr="00DD4207" w:rsidRDefault="00552F42" w:rsidP="00DD4207">
      <w:pPr>
        <w:spacing w:line="237" w:lineRule="auto"/>
        <w:ind w:left="219" w:right="179" w:hanging="1"/>
        <w:jc w:val="both"/>
        <w:rPr>
          <w:rFonts w:asciiTheme="minorHAnsi" w:hAnsiTheme="minorHAnsi"/>
          <w:i/>
        </w:rPr>
      </w:pPr>
      <w:r w:rsidRPr="00552F42">
        <w:rPr>
          <w:rFonts w:asciiTheme="minorHAnsi" w:hAnsiTheme="minorHAnsi"/>
        </w:rPr>
        <w:t>Suscribirán</w:t>
      </w:r>
      <w:r w:rsidRPr="00552F42">
        <w:rPr>
          <w:rFonts w:asciiTheme="minorHAnsi" w:hAnsiTheme="minorHAnsi"/>
          <w:spacing w:val="-16"/>
        </w:rPr>
        <w:t xml:space="preserve"> </w:t>
      </w:r>
      <w:r w:rsidRPr="00552F42">
        <w:rPr>
          <w:rFonts w:asciiTheme="minorHAnsi" w:hAnsiTheme="minorHAnsi"/>
          <w:i/>
          <w:spacing w:val="-3"/>
        </w:rPr>
        <w:t>el</w:t>
      </w:r>
      <w:r w:rsidRPr="00552F42">
        <w:rPr>
          <w:rFonts w:asciiTheme="minorHAnsi" w:hAnsiTheme="minorHAnsi"/>
          <w:i/>
          <w:spacing w:val="-14"/>
        </w:rPr>
        <w:t xml:space="preserve"> </w:t>
      </w:r>
      <w:r w:rsidRPr="00552F42">
        <w:rPr>
          <w:rFonts w:asciiTheme="minorHAnsi" w:hAnsiTheme="minorHAnsi"/>
          <w:i/>
        </w:rPr>
        <w:t>documento</w:t>
      </w:r>
      <w:r w:rsidRPr="00552F42">
        <w:rPr>
          <w:rFonts w:asciiTheme="minorHAnsi" w:hAnsiTheme="minorHAnsi"/>
          <w:i/>
          <w:spacing w:val="-18"/>
        </w:rPr>
        <w:t xml:space="preserve"> </w:t>
      </w:r>
      <w:r w:rsidRPr="00552F42">
        <w:rPr>
          <w:rFonts w:asciiTheme="minorHAnsi" w:hAnsiTheme="minorHAnsi"/>
          <w:i/>
        </w:rPr>
        <w:t>el</w:t>
      </w:r>
      <w:r w:rsidRPr="00552F42">
        <w:rPr>
          <w:rFonts w:asciiTheme="minorHAnsi" w:hAnsiTheme="minorHAnsi"/>
          <w:i/>
          <w:spacing w:val="-14"/>
        </w:rPr>
        <w:t xml:space="preserve"> </w:t>
      </w:r>
      <w:r w:rsidR="00161A49">
        <w:rPr>
          <w:rFonts w:asciiTheme="minorHAnsi" w:hAnsiTheme="minorHAnsi"/>
          <w:b/>
          <w:i/>
        </w:rPr>
        <w:t>proponente i</w:t>
      </w:r>
      <w:r w:rsidRPr="00552F42">
        <w:rPr>
          <w:rFonts w:asciiTheme="minorHAnsi" w:hAnsiTheme="minorHAnsi"/>
          <w:b/>
          <w:i/>
        </w:rPr>
        <w:t>ndividual</w:t>
      </w:r>
      <w:r w:rsidRPr="00552F42">
        <w:rPr>
          <w:rFonts w:asciiTheme="minorHAnsi" w:hAnsiTheme="minorHAnsi"/>
          <w:b/>
          <w:i/>
          <w:spacing w:val="-16"/>
        </w:rPr>
        <w:t xml:space="preserve"> </w:t>
      </w:r>
      <w:r w:rsidRPr="00552F42">
        <w:rPr>
          <w:rFonts w:asciiTheme="minorHAnsi" w:hAnsiTheme="minorHAnsi"/>
          <w:i/>
        </w:rPr>
        <w:t>o</w:t>
      </w:r>
      <w:r w:rsidRPr="00552F42">
        <w:rPr>
          <w:rFonts w:asciiTheme="minorHAnsi" w:hAnsiTheme="minorHAnsi"/>
          <w:i/>
          <w:spacing w:val="-14"/>
        </w:rPr>
        <w:t xml:space="preserve"> </w:t>
      </w:r>
      <w:r w:rsidRPr="00552F42">
        <w:rPr>
          <w:rFonts w:asciiTheme="minorHAnsi" w:hAnsiTheme="minorHAnsi"/>
          <w:i/>
        </w:rPr>
        <w:t>todos</w:t>
      </w:r>
      <w:r w:rsidRPr="00552F42">
        <w:rPr>
          <w:rFonts w:asciiTheme="minorHAnsi" w:hAnsiTheme="minorHAnsi"/>
          <w:i/>
          <w:spacing w:val="-15"/>
        </w:rPr>
        <w:t xml:space="preserve"> </w:t>
      </w:r>
      <w:r w:rsidRPr="00552F42">
        <w:rPr>
          <w:rFonts w:asciiTheme="minorHAnsi" w:hAnsiTheme="minorHAnsi"/>
          <w:i/>
        </w:rPr>
        <w:t>los</w:t>
      </w:r>
      <w:r w:rsidRPr="00552F42">
        <w:rPr>
          <w:rFonts w:asciiTheme="minorHAnsi" w:hAnsiTheme="minorHAnsi"/>
          <w:i/>
          <w:spacing w:val="-19"/>
        </w:rPr>
        <w:t xml:space="preserve"> </w:t>
      </w:r>
      <w:r w:rsidRPr="00552F42">
        <w:rPr>
          <w:rFonts w:asciiTheme="minorHAnsi" w:hAnsiTheme="minorHAnsi"/>
          <w:i/>
        </w:rPr>
        <w:t>integrantes</w:t>
      </w:r>
      <w:r w:rsidRPr="00552F42">
        <w:rPr>
          <w:rFonts w:asciiTheme="minorHAnsi" w:hAnsiTheme="minorHAnsi"/>
          <w:i/>
          <w:spacing w:val="-19"/>
        </w:rPr>
        <w:t xml:space="preserve"> </w:t>
      </w:r>
      <w:r w:rsidRPr="00552F42">
        <w:rPr>
          <w:rFonts w:asciiTheme="minorHAnsi" w:hAnsiTheme="minorHAnsi"/>
          <w:i/>
        </w:rPr>
        <w:t>del</w:t>
      </w:r>
      <w:r w:rsidRPr="00552F42">
        <w:rPr>
          <w:rFonts w:asciiTheme="minorHAnsi" w:hAnsiTheme="minorHAnsi"/>
          <w:i/>
          <w:spacing w:val="-14"/>
        </w:rPr>
        <w:t xml:space="preserve"> </w:t>
      </w:r>
      <w:r w:rsidR="00161A49">
        <w:rPr>
          <w:rFonts w:asciiTheme="minorHAnsi" w:hAnsiTheme="minorHAnsi"/>
          <w:b/>
          <w:i/>
        </w:rPr>
        <w:t>proponente plural</w:t>
      </w:r>
      <w:r w:rsidRPr="00552F42">
        <w:rPr>
          <w:rFonts w:asciiTheme="minorHAnsi" w:hAnsiTheme="minorHAnsi"/>
          <w:b/>
          <w:i/>
        </w:rPr>
        <w:t>.</w:t>
      </w:r>
      <w:r w:rsidRPr="00552F42">
        <w:rPr>
          <w:rFonts w:asciiTheme="minorHAnsi" w:hAnsiTheme="minorHAnsi"/>
          <w:b/>
          <w:i/>
          <w:spacing w:val="-16"/>
        </w:rPr>
        <w:t xml:space="preserve"> </w:t>
      </w:r>
      <w:r w:rsidRPr="00552F42">
        <w:rPr>
          <w:rFonts w:asciiTheme="minorHAnsi" w:hAnsiTheme="minorHAnsi"/>
          <w:i/>
        </w:rPr>
        <w:t>Las personas jurídicas lo harán a través de los representantes legales acreditados dentro de los documentos de existencia y representación legal y/o poderes conferidos y allegados a la presente Convocatoria</w:t>
      </w:r>
      <w:r w:rsidR="00DD4207">
        <w:rPr>
          <w:rFonts w:asciiTheme="minorHAnsi" w:hAnsiTheme="minorHAnsi"/>
          <w:i/>
        </w:rPr>
        <w:t>.</w:t>
      </w:r>
    </w:p>
    <w:sectPr w:rsidR="00552F42" w:rsidRPr="00DD4207" w:rsidSect="00845D36">
      <w:headerReference w:type="default" r:id="rId11"/>
      <w:footerReference w:type="default" r:id="rId12"/>
      <w:pgSz w:w="12240" w:h="15840"/>
      <w:pgMar w:top="1620" w:right="1440" w:bottom="1559" w:left="1440" w:header="709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570EA5" w14:textId="77777777" w:rsidR="00951E93" w:rsidRDefault="00951E93" w:rsidP="008D37D8">
      <w:r>
        <w:separator/>
      </w:r>
    </w:p>
  </w:endnote>
  <w:endnote w:type="continuationSeparator" w:id="0">
    <w:p w14:paraId="376A2E4B" w14:textId="77777777" w:rsidR="00951E93" w:rsidRDefault="00951E93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F5DCE5" w14:textId="77777777" w:rsidR="00845D36" w:rsidRPr="00845D36" w:rsidRDefault="000F19C4" w:rsidP="00845D36">
    <w:pPr>
      <w:pStyle w:val="Piedepgina"/>
      <w:jc w:val="right"/>
      <w:rPr>
        <w:rFonts w:asciiTheme="minorHAnsi" w:hAnsiTheme="minorHAnsi" w:cstheme="minorHAnsi"/>
        <w:sz w:val="20"/>
        <w:szCs w:val="20"/>
      </w:rPr>
    </w:pPr>
    <w:r>
      <w:tab/>
    </w:r>
    <w:bookmarkStart w:id="1" w:name="_Hlk136356212"/>
    <w:sdt>
      <w:sdtPr>
        <w:rPr>
          <w:rFonts w:asciiTheme="minorHAnsi" w:hAnsiTheme="minorHAnsi" w:cstheme="minorHAnsi"/>
          <w:sz w:val="20"/>
          <w:szCs w:val="20"/>
        </w:rPr>
        <w:id w:val="-1705238520"/>
        <w:docPartObj>
          <w:docPartGallery w:val="Page Numbers (Top of Page)"/>
          <w:docPartUnique/>
        </w:docPartObj>
      </w:sdtPr>
      <w:sdtEndPr/>
      <w:sdtContent>
        <w:r w:rsidR="00845D36" w:rsidRPr="00845D36">
          <w:rPr>
            <w:rFonts w:asciiTheme="minorHAnsi" w:hAnsiTheme="minorHAnsi" w:cstheme="minorHAnsi"/>
            <w:sz w:val="20"/>
            <w:szCs w:val="20"/>
          </w:rPr>
          <w:t xml:space="preserve">Página </w:t>
        </w:r>
        <w:r w:rsidR="00845D36" w:rsidRPr="00845D36">
          <w:rPr>
            <w:rFonts w:asciiTheme="minorHAnsi" w:hAnsiTheme="minorHAnsi" w:cstheme="minorHAnsi"/>
            <w:b/>
            <w:bCs/>
            <w:sz w:val="20"/>
            <w:szCs w:val="20"/>
          </w:rPr>
          <w:fldChar w:fldCharType="begin"/>
        </w:r>
        <w:r w:rsidR="00845D36" w:rsidRPr="00845D36">
          <w:rPr>
            <w:rFonts w:asciiTheme="minorHAnsi" w:hAnsiTheme="minorHAnsi" w:cstheme="minorHAnsi"/>
            <w:b/>
            <w:bCs/>
            <w:sz w:val="20"/>
            <w:szCs w:val="20"/>
          </w:rPr>
          <w:instrText>PAGE</w:instrText>
        </w:r>
        <w:r w:rsidR="00845D36" w:rsidRPr="00845D36">
          <w:rPr>
            <w:rFonts w:asciiTheme="minorHAnsi" w:hAnsiTheme="minorHAnsi" w:cstheme="minorHAnsi"/>
            <w:b/>
            <w:bCs/>
            <w:sz w:val="20"/>
            <w:szCs w:val="20"/>
          </w:rPr>
          <w:fldChar w:fldCharType="separate"/>
        </w:r>
        <w:r w:rsidR="005E7B8E">
          <w:rPr>
            <w:rFonts w:asciiTheme="minorHAnsi" w:hAnsiTheme="minorHAnsi" w:cstheme="minorHAnsi"/>
            <w:b/>
            <w:bCs/>
            <w:noProof/>
            <w:sz w:val="20"/>
            <w:szCs w:val="20"/>
          </w:rPr>
          <w:t>1</w:t>
        </w:r>
        <w:r w:rsidR="00845D36" w:rsidRPr="00845D36">
          <w:rPr>
            <w:rFonts w:asciiTheme="minorHAnsi" w:hAnsiTheme="minorHAnsi" w:cstheme="minorHAnsi"/>
            <w:b/>
            <w:bCs/>
            <w:sz w:val="20"/>
            <w:szCs w:val="20"/>
          </w:rPr>
          <w:fldChar w:fldCharType="end"/>
        </w:r>
        <w:r w:rsidR="00845D36" w:rsidRPr="00845D36">
          <w:rPr>
            <w:rFonts w:asciiTheme="minorHAnsi" w:hAnsiTheme="minorHAnsi" w:cstheme="minorHAnsi"/>
            <w:sz w:val="20"/>
            <w:szCs w:val="20"/>
          </w:rPr>
          <w:t xml:space="preserve"> de </w:t>
        </w:r>
        <w:r w:rsidR="00845D36" w:rsidRPr="00845D36">
          <w:rPr>
            <w:rFonts w:asciiTheme="minorHAnsi" w:hAnsiTheme="minorHAnsi" w:cstheme="minorHAnsi"/>
            <w:b/>
            <w:bCs/>
            <w:sz w:val="20"/>
            <w:szCs w:val="20"/>
          </w:rPr>
          <w:fldChar w:fldCharType="begin"/>
        </w:r>
        <w:r w:rsidR="00845D36" w:rsidRPr="00845D36">
          <w:rPr>
            <w:rFonts w:asciiTheme="minorHAnsi" w:hAnsiTheme="minorHAnsi" w:cstheme="minorHAnsi"/>
            <w:b/>
            <w:bCs/>
            <w:sz w:val="20"/>
            <w:szCs w:val="20"/>
          </w:rPr>
          <w:instrText>NUMPAGES</w:instrText>
        </w:r>
        <w:r w:rsidR="00845D36" w:rsidRPr="00845D36">
          <w:rPr>
            <w:rFonts w:asciiTheme="minorHAnsi" w:hAnsiTheme="minorHAnsi" w:cstheme="minorHAnsi"/>
            <w:b/>
            <w:bCs/>
            <w:sz w:val="20"/>
            <w:szCs w:val="20"/>
          </w:rPr>
          <w:fldChar w:fldCharType="separate"/>
        </w:r>
        <w:r w:rsidR="005E7B8E">
          <w:rPr>
            <w:rFonts w:asciiTheme="minorHAnsi" w:hAnsiTheme="minorHAnsi" w:cstheme="minorHAnsi"/>
            <w:b/>
            <w:bCs/>
            <w:noProof/>
            <w:sz w:val="20"/>
            <w:szCs w:val="20"/>
          </w:rPr>
          <w:t>1</w:t>
        </w:r>
        <w:r w:rsidR="00845D36" w:rsidRPr="00845D36">
          <w:rPr>
            <w:rFonts w:asciiTheme="minorHAnsi" w:hAnsiTheme="minorHAnsi" w:cstheme="minorHAnsi"/>
            <w:b/>
            <w:bCs/>
            <w:sz w:val="20"/>
            <w:szCs w:val="20"/>
          </w:rPr>
          <w:fldChar w:fldCharType="end"/>
        </w:r>
      </w:sdtContent>
    </w:sdt>
  </w:p>
  <w:p w14:paraId="30282BDD" w14:textId="213ED620" w:rsidR="00845D36" w:rsidRPr="00845D36" w:rsidRDefault="00845D36" w:rsidP="00845D36">
    <w:pPr>
      <w:pStyle w:val="Piedepgina"/>
      <w:tabs>
        <w:tab w:val="clear" w:pos="4680"/>
        <w:tab w:val="clear" w:pos="9360"/>
        <w:tab w:val="left" w:pos="8088"/>
      </w:tabs>
      <w:ind w:right="-421"/>
      <w:rPr>
        <w:rFonts w:asciiTheme="minorHAnsi" w:hAnsiTheme="minorHAnsi" w:cstheme="minorHAnsi"/>
        <w:noProof/>
        <w:color w:val="C00000"/>
        <w:sz w:val="20"/>
        <w:szCs w:val="20"/>
      </w:rPr>
    </w:pPr>
    <w:bookmarkStart w:id="2" w:name="_Hlk136349637"/>
    <w:r w:rsidRPr="00845D36">
      <w:rPr>
        <w:rFonts w:asciiTheme="minorHAnsi" w:hAnsiTheme="minorHAnsi" w:cstheme="minorHAnsi"/>
        <w:noProof/>
        <w:color w:val="C00000"/>
        <w:sz w:val="20"/>
        <w:szCs w:val="20"/>
      </w:rPr>
      <w:t>________________________________________________________________________________________</w:t>
    </w:r>
    <w:r>
      <w:rPr>
        <w:rFonts w:asciiTheme="minorHAnsi" w:hAnsiTheme="minorHAnsi" w:cstheme="minorHAnsi"/>
        <w:noProof/>
        <w:color w:val="C00000"/>
        <w:sz w:val="20"/>
        <w:szCs w:val="20"/>
      </w:rPr>
      <w:t>__________</w:t>
    </w:r>
  </w:p>
  <w:bookmarkEnd w:id="1"/>
  <w:bookmarkEnd w:id="2"/>
  <w:p w14:paraId="10277BA1" w14:textId="77777777" w:rsidR="00845D36" w:rsidRPr="00845D36" w:rsidRDefault="00845D36" w:rsidP="00845D36">
    <w:pPr>
      <w:pStyle w:val="Piedepgina"/>
      <w:tabs>
        <w:tab w:val="clear" w:pos="4680"/>
        <w:tab w:val="clear" w:pos="9360"/>
        <w:tab w:val="left" w:pos="8088"/>
      </w:tabs>
      <w:rPr>
        <w:rFonts w:asciiTheme="minorHAnsi" w:hAnsiTheme="minorHAnsi" w:cstheme="minorHAnsi"/>
        <w:noProof/>
        <w:color w:val="FF0000"/>
        <w:sz w:val="20"/>
        <w:szCs w:val="20"/>
      </w:rPr>
    </w:pPr>
  </w:p>
  <w:p w14:paraId="7F34950D" w14:textId="3BC3571E" w:rsidR="006E4232" w:rsidRDefault="006E4232" w:rsidP="00845D36">
    <w:pPr>
      <w:pStyle w:val="Piedepgina"/>
      <w:tabs>
        <w:tab w:val="clear" w:pos="4680"/>
        <w:tab w:val="clear" w:pos="9360"/>
        <w:tab w:val="left" w:pos="808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90C1C" w14:textId="77777777" w:rsidR="00951E93" w:rsidRDefault="00951E93" w:rsidP="008D37D8">
      <w:r>
        <w:separator/>
      </w:r>
    </w:p>
  </w:footnote>
  <w:footnote w:type="continuationSeparator" w:id="0">
    <w:p w14:paraId="3EEEE979" w14:textId="77777777" w:rsidR="00951E93" w:rsidRDefault="00951E93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6E1D0" w14:textId="752D5AEA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6E4232" w:rsidRDefault="006E42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86DE1"/>
    <w:multiLevelType w:val="hybridMultilevel"/>
    <w:tmpl w:val="843E9D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657C98"/>
    <w:multiLevelType w:val="hybridMultilevel"/>
    <w:tmpl w:val="540EFB86"/>
    <w:lvl w:ilvl="0" w:tplc="D440457C">
      <w:start w:val="1"/>
      <w:numFmt w:val="decimal"/>
      <w:lvlText w:val="%1."/>
      <w:lvlJc w:val="left"/>
      <w:pPr>
        <w:ind w:left="646" w:hanging="35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1D5466F8">
      <w:numFmt w:val="bullet"/>
      <w:lvlText w:val="•"/>
      <w:lvlJc w:val="left"/>
      <w:pPr>
        <w:ind w:left="1484" w:hanging="351"/>
      </w:pPr>
      <w:rPr>
        <w:rFonts w:hint="default"/>
        <w:lang w:val="es-ES" w:eastAsia="en-US" w:bidi="ar-SA"/>
      </w:rPr>
    </w:lvl>
    <w:lvl w:ilvl="2" w:tplc="B0D20BFA">
      <w:numFmt w:val="bullet"/>
      <w:lvlText w:val="•"/>
      <w:lvlJc w:val="left"/>
      <w:pPr>
        <w:ind w:left="2328" w:hanging="351"/>
      </w:pPr>
      <w:rPr>
        <w:rFonts w:hint="default"/>
        <w:lang w:val="es-ES" w:eastAsia="en-US" w:bidi="ar-SA"/>
      </w:rPr>
    </w:lvl>
    <w:lvl w:ilvl="3" w:tplc="BDEA4A00">
      <w:numFmt w:val="bullet"/>
      <w:lvlText w:val="•"/>
      <w:lvlJc w:val="left"/>
      <w:pPr>
        <w:ind w:left="3172" w:hanging="351"/>
      </w:pPr>
      <w:rPr>
        <w:rFonts w:hint="default"/>
        <w:lang w:val="es-ES" w:eastAsia="en-US" w:bidi="ar-SA"/>
      </w:rPr>
    </w:lvl>
    <w:lvl w:ilvl="4" w:tplc="5184CC6A">
      <w:numFmt w:val="bullet"/>
      <w:lvlText w:val="•"/>
      <w:lvlJc w:val="left"/>
      <w:pPr>
        <w:ind w:left="4016" w:hanging="351"/>
      </w:pPr>
      <w:rPr>
        <w:rFonts w:hint="default"/>
        <w:lang w:val="es-ES" w:eastAsia="en-US" w:bidi="ar-SA"/>
      </w:rPr>
    </w:lvl>
    <w:lvl w:ilvl="5" w:tplc="7E1C5CBE">
      <w:numFmt w:val="bullet"/>
      <w:lvlText w:val="•"/>
      <w:lvlJc w:val="left"/>
      <w:pPr>
        <w:ind w:left="4860" w:hanging="351"/>
      </w:pPr>
      <w:rPr>
        <w:rFonts w:hint="default"/>
        <w:lang w:val="es-ES" w:eastAsia="en-US" w:bidi="ar-SA"/>
      </w:rPr>
    </w:lvl>
    <w:lvl w:ilvl="6" w:tplc="6A060736">
      <w:numFmt w:val="bullet"/>
      <w:lvlText w:val="•"/>
      <w:lvlJc w:val="left"/>
      <w:pPr>
        <w:ind w:left="5704" w:hanging="351"/>
      </w:pPr>
      <w:rPr>
        <w:rFonts w:hint="default"/>
        <w:lang w:val="es-ES" w:eastAsia="en-US" w:bidi="ar-SA"/>
      </w:rPr>
    </w:lvl>
    <w:lvl w:ilvl="7" w:tplc="1624DD4C">
      <w:numFmt w:val="bullet"/>
      <w:lvlText w:val="•"/>
      <w:lvlJc w:val="left"/>
      <w:pPr>
        <w:ind w:left="6548" w:hanging="351"/>
      </w:pPr>
      <w:rPr>
        <w:rFonts w:hint="default"/>
        <w:lang w:val="es-ES" w:eastAsia="en-US" w:bidi="ar-SA"/>
      </w:rPr>
    </w:lvl>
    <w:lvl w:ilvl="8" w:tplc="507030A4">
      <w:numFmt w:val="bullet"/>
      <w:lvlText w:val="•"/>
      <w:lvlJc w:val="left"/>
      <w:pPr>
        <w:ind w:left="7392" w:hanging="351"/>
      </w:pPr>
      <w:rPr>
        <w:rFonts w:hint="default"/>
        <w:lang w:val="es-ES" w:eastAsia="en-US" w:bidi="ar-SA"/>
      </w:rPr>
    </w:lvl>
  </w:abstractNum>
  <w:abstractNum w:abstractNumId="11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60296B"/>
    <w:multiLevelType w:val="hybridMultilevel"/>
    <w:tmpl w:val="5AC6F1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2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8"/>
  </w:num>
  <w:num w:numId="3">
    <w:abstractNumId w:val="12"/>
  </w:num>
  <w:num w:numId="4">
    <w:abstractNumId w:val="19"/>
  </w:num>
  <w:num w:numId="5">
    <w:abstractNumId w:val="15"/>
  </w:num>
  <w:num w:numId="6">
    <w:abstractNumId w:val="20"/>
  </w:num>
  <w:num w:numId="7">
    <w:abstractNumId w:val="22"/>
  </w:num>
  <w:num w:numId="8">
    <w:abstractNumId w:val="25"/>
  </w:num>
  <w:num w:numId="9">
    <w:abstractNumId w:val="23"/>
  </w:num>
  <w:num w:numId="10">
    <w:abstractNumId w:val="0"/>
  </w:num>
  <w:num w:numId="11">
    <w:abstractNumId w:val="4"/>
  </w:num>
  <w:num w:numId="12">
    <w:abstractNumId w:val="8"/>
  </w:num>
  <w:num w:numId="13">
    <w:abstractNumId w:val="2"/>
  </w:num>
  <w:num w:numId="14">
    <w:abstractNumId w:val="11"/>
  </w:num>
  <w:num w:numId="15">
    <w:abstractNumId w:val="1"/>
  </w:num>
  <w:num w:numId="16">
    <w:abstractNumId w:val="27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4"/>
  </w:num>
  <w:num w:numId="20">
    <w:abstractNumId w:val="7"/>
  </w:num>
  <w:num w:numId="21">
    <w:abstractNumId w:val="26"/>
  </w:num>
  <w:num w:numId="22">
    <w:abstractNumId w:val="24"/>
  </w:num>
  <w:num w:numId="23">
    <w:abstractNumId w:val="5"/>
  </w:num>
  <w:num w:numId="24">
    <w:abstractNumId w:val="9"/>
  </w:num>
  <w:num w:numId="25">
    <w:abstractNumId w:val="21"/>
  </w:num>
  <w:num w:numId="26">
    <w:abstractNumId w:val="10"/>
  </w:num>
  <w:num w:numId="27">
    <w:abstractNumId w:val="13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D8"/>
    <w:rsid w:val="00004664"/>
    <w:rsid w:val="00011C81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49"/>
    <w:rsid w:val="00161A7C"/>
    <w:rsid w:val="00166157"/>
    <w:rsid w:val="00171F67"/>
    <w:rsid w:val="0017768B"/>
    <w:rsid w:val="0018638F"/>
    <w:rsid w:val="00186B28"/>
    <w:rsid w:val="001917B4"/>
    <w:rsid w:val="00197655"/>
    <w:rsid w:val="001A0241"/>
    <w:rsid w:val="001A2A83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05B"/>
    <w:rsid w:val="001E1858"/>
    <w:rsid w:val="001E43FB"/>
    <w:rsid w:val="001E5E1C"/>
    <w:rsid w:val="001E68E0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0FA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2F14"/>
    <w:rsid w:val="00303C2F"/>
    <w:rsid w:val="0030472D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86201"/>
    <w:rsid w:val="00393B24"/>
    <w:rsid w:val="003948EA"/>
    <w:rsid w:val="00397040"/>
    <w:rsid w:val="003A5823"/>
    <w:rsid w:val="003B73DA"/>
    <w:rsid w:val="003C0578"/>
    <w:rsid w:val="003C05C8"/>
    <w:rsid w:val="003C4876"/>
    <w:rsid w:val="003D2166"/>
    <w:rsid w:val="003D49B1"/>
    <w:rsid w:val="003D5A3B"/>
    <w:rsid w:val="003D60F4"/>
    <w:rsid w:val="003E2BF3"/>
    <w:rsid w:val="003E53A4"/>
    <w:rsid w:val="003F37B9"/>
    <w:rsid w:val="003F3FD1"/>
    <w:rsid w:val="00400BAD"/>
    <w:rsid w:val="004070D7"/>
    <w:rsid w:val="0041126B"/>
    <w:rsid w:val="00411529"/>
    <w:rsid w:val="00413D8E"/>
    <w:rsid w:val="00430419"/>
    <w:rsid w:val="004322B4"/>
    <w:rsid w:val="00432A1C"/>
    <w:rsid w:val="00435C0F"/>
    <w:rsid w:val="0044113A"/>
    <w:rsid w:val="00445974"/>
    <w:rsid w:val="00450247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0F21"/>
    <w:rsid w:val="00521642"/>
    <w:rsid w:val="0052752C"/>
    <w:rsid w:val="00530854"/>
    <w:rsid w:val="00530D37"/>
    <w:rsid w:val="0053302F"/>
    <w:rsid w:val="005351F8"/>
    <w:rsid w:val="005456CC"/>
    <w:rsid w:val="005471C3"/>
    <w:rsid w:val="00552F42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5E7B8E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2154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C7B0B"/>
    <w:rsid w:val="006D06F6"/>
    <w:rsid w:val="006D14FE"/>
    <w:rsid w:val="006D6DAB"/>
    <w:rsid w:val="006E1132"/>
    <w:rsid w:val="006E12ED"/>
    <w:rsid w:val="006E4232"/>
    <w:rsid w:val="006E751E"/>
    <w:rsid w:val="006F6988"/>
    <w:rsid w:val="006F755F"/>
    <w:rsid w:val="00700010"/>
    <w:rsid w:val="0070480B"/>
    <w:rsid w:val="00704992"/>
    <w:rsid w:val="00704DF0"/>
    <w:rsid w:val="0070527D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0186"/>
    <w:rsid w:val="0075632E"/>
    <w:rsid w:val="00757C43"/>
    <w:rsid w:val="0076001B"/>
    <w:rsid w:val="00760F60"/>
    <w:rsid w:val="007630B9"/>
    <w:rsid w:val="00772103"/>
    <w:rsid w:val="007848A2"/>
    <w:rsid w:val="007A3289"/>
    <w:rsid w:val="007A3C14"/>
    <w:rsid w:val="007A5472"/>
    <w:rsid w:val="007A5BC2"/>
    <w:rsid w:val="007B2F4A"/>
    <w:rsid w:val="007B5A64"/>
    <w:rsid w:val="007B5C55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5D36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1721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29F9"/>
    <w:rsid w:val="009261D1"/>
    <w:rsid w:val="00933DBC"/>
    <w:rsid w:val="00935BBE"/>
    <w:rsid w:val="00942D75"/>
    <w:rsid w:val="009433E2"/>
    <w:rsid w:val="00944410"/>
    <w:rsid w:val="00951E93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2DA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48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81D"/>
    <w:rsid w:val="00CD59C8"/>
    <w:rsid w:val="00CD7B32"/>
    <w:rsid w:val="00CE1408"/>
    <w:rsid w:val="00CE177E"/>
    <w:rsid w:val="00CE5784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503AB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D4207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16FF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0843"/>
    <w:rsid w:val="00EE3AD3"/>
    <w:rsid w:val="00EE52CE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542F"/>
    <w:rsid w:val="00F96204"/>
    <w:rsid w:val="00F97384"/>
    <w:rsid w:val="00FA1394"/>
    <w:rsid w:val="00FA2D3D"/>
    <w:rsid w:val="00FA4F26"/>
    <w:rsid w:val="00FA6F48"/>
    <w:rsid w:val="00FB214B"/>
    <w:rsid w:val="00FB448E"/>
    <w:rsid w:val="00FB6605"/>
    <w:rsid w:val="00FC072A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  <w:rsid w:val="0F28540C"/>
    <w:rsid w:val="11B4F4BD"/>
    <w:rsid w:val="39C6CE8F"/>
    <w:rsid w:val="471FB188"/>
    <w:rsid w:val="48169FAD"/>
    <w:rsid w:val="53657E76"/>
    <w:rsid w:val="6788F62E"/>
    <w:rsid w:val="6ADE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34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uiPriority w:val="34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830FD-6528-444A-9875-0ADDD73351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225D13-7099-4A23-8D17-9A59821D988F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customXml/itemProps3.xml><?xml version="1.0" encoding="utf-8"?>
<ds:datastoreItem xmlns:ds="http://schemas.openxmlformats.org/officeDocument/2006/customXml" ds:itemID="{CEC5D328-BED2-4E5C-A748-D589825E6359}"/>
</file>

<file path=customXml/itemProps4.xml><?xml version="1.0" encoding="utf-8"?>
<ds:datastoreItem xmlns:ds="http://schemas.openxmlformats.org/officeDocument/2006/customXml" ds:itemID="{6A9F99CD-820E-4847-AE10-C933C104C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USER</cp:lastModifiedBy>
  <cp:revision>3</cp:revision>
  <cp:lastPrinted>2021-06-24T20:24:00Z</cp:lastPrinted>
  <dcterms:created xsi:type="dcterms:W3CDTF">2024-07-01T15:30:00Z</dcterms:created>
  <dcterms:modified xsi:type="dcterms:W3CDTF">2025-08-10T15:26:00Z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